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del w:id="0" w:date="2016-04-05T11:58:24Z" w:author="Suzanna Theresia"/>
          <w:rFonts w:ascii="Verdana" w:cs="Verdana" w:hAnsi="Verdana" w:eastAsia="Verdana"/>
          <w:i w:val="1"/>
          <w:iCs w:val="1"/>
          <w:color w:val="808080"/>
          <w:u w:color="808080"/>
          <w:lang w:val="en-US"/>
        </w:rPr>
      </w:pPr>
      <w:del w:id="1" w:date="2016-04-05T11:58:24Z" w:author="Suzanna Theresia">
        <w:r>
          <w:rPr>
            <w:rFonts w:ascii="Verdana"/>
            <w:i w:val="1"/>
            <w:iCs w:val="1"/>
            <w:color w:val="808080"/>
            <w:u w:color="808080"/>
            <w:rtl w:val="0"/>
            <w:lang w:val="en-US"/>
          </w:rPr>
          <w:delText>Suzanna Theresia Project - WP Page Takeover Sales Page (1,070 Words)</w:delText>
        </w:r>
      </w:del>
    </w:p>
    <w:p>
      <w:pPr>
        <w:pStyle w:val="Body"/>
        <w:rPr>
          <w:del w:id="2" w:date="2016-04-05T11:58:24Z" w:author="Suzanna Theresia"/>
          <w:rFonts w:ascii="Verdana" w:cs="Verdana" w:hAnsi="Verdana" w:eastAsia="Verdana"/>
          <w:i w:val="1"/>
          <w:iCs w:val="1"/>
          <w:color w:val="808080"/>
          <w:u w:color="808080"/>
          <w:lang w:val="en-US"/>
        </w:rPr>
      </w:pPr>
    </w:p>
    <w:p>
      <w:pPr>
        <w:pStyle w:val="Body"/>
        <w:jc w:val="center"/>
        <w:rPr>
          <w:del w:id="3" w:date="2016-04-05T11:58:24Z" w:author="Suzanna Theresia"/>
          <w:rFonts w:ascii="Verdana" w:cs="Verdana" w:hAnsi="Verdana" w:eastAsia="Verdana"/>
          <w:color w:val="0d0d0d"/>
          <w:u w:color="0d0d0d"/>
          <w:lang w:val="en-US"/>
        </w:rPr>
      </w:pPr>
      <w:del w:id="4" w:date="2016-04-05T11:58:24Z" w:author="Suzanna Theresia">
        <w:r>
          <w:rPr>
            <w:rFonts w:ascii="Verdana"/>
            <w:b w:val="1"/>
            <w:bCs w:val="1"/>
            <w:color w:val="0d0d0d"/>
            <w:u w:val="single" w:color="0d0d0d"/>
            <w:rtl w:val="0"/>
            <w:lang w:val="en-US"/>
          </w:rPr>
          <w:delText xml:space="preserve">Important Notice </w:delText>
        </w:r>
      </w:del>
      <w:del w:id="5" w:date="2016-04-05T11:58:24Z" w:author="Suzanna Theresia">
        <w:r>
          <w:rPr>
            <w:rFonts w:ascii="Verdana"/>
            <w:color w:val="0d0d0d"/>
            <w:u w:color="0d0d0d"/>
            <w:rtl w:val="0"/>
            <w:lang w:val="en-US"/>
          </w:rPr>
          <w:delText>To All Bloggers And Marketers</w:delText>
        </w:r>
      </w:del>
    </w:p>
    <w:p>
      <w:pPr>
        <w:pStyle w:val="Body"/>
        <w:jc w:val="center"/>
        <w:rPr>
          <w:del w:id="6" w:date="2016-04-05T11:58:24Z" w:author="Suzanna Theresia"/>
          <w:rFonts w:ascii="Verdana" w:cs="Verdana" w:hAnsi="Verdana" w:eastAsia="Verdana"/>
          <w:b w:val="1"/>
          <w:bCs w:val="1"/>
          <w:color w:val="0d0d0d"/>
          <w:u w:color="0d0d0d"/>
          <w:lang w:val="en-US"/>
        </w:rPr>
      </w:pPr>
      <w:del w:id="7" w:date="2016-04-05T11:58:24Z" w:author="Suzanna Theresia">
        <w:r>
          <w:rPr>
            <w:rFonts w:ascii="Verdana"/>
            <w:color w:val="0d0d0d"/>
            <w:u w:color="0d0d0d"/>
            <w:rtl w:val="0"/>
            <w:lang w:val="en-US"/>
          </w:rPr>
          <w:delText xml:space="preserve"> Who Wish To Increase Their Sales And Make More Money Today</w:delText>
        </w:r>
      </w:del>
      <w:del w:id="8" w:date="2016-04-05T11:58:24Z" w:author="Suzanna Theresia">
        <w:r>
          <w:rPr>
            <w:rFonts w:ascii="Verdana"/>
            <w:b w:val="1"/>
            <w:bCs w:val="1"/>
            <w:color w:val="0d0d0d"/>
            <w:u w:color="0d0d0d"/>
            <w:rtl w:val="0"/>
            <w:lang w:val="en-US"/>
          </w:rPr>
          <w:delText>...</w:delText>
        </w:r>
      </w:del>
    </w:p>
    <w:p>
      <w:pPr>
        <w:pStyle w:val="Body"/>
        <w:jc w:val="center"/>
        <w:rPr>
          <w:del w:id="9" w:date="2016-04-05T11:58:24Z" w:author="Suzanna Theresia"/>
          <w:rFonts w:ascii="Verdana" w:cs="Verdana" w:hAnsi="Verdana" w:eastAsia="Verdana"/>
          <w:b w:val="1"/>
          <w:bCs w:val="1"/>
          <w:color w:val="0d0d0d"/>
          <w:sz w:val="24"/>
          <w:szCs w:val="24"/>
          <w:u w:color="0d0d0d"/>
          <w:lang w:val="en-US"/>
        </w:rPr>
      </w:pPr>
    </w:p>
    <w:p>
      <w:pPr>
        <w:pStyle w:val="Body"/>
        <w:jc w:val="center"/>
        <w:rPr>
          <w:del w:id="10" w:date="2016-04-05T11:58:24Z" w:author="Suzanna Theresia"/>
          <w:rFonts w:ascii="Verdana" w:cs="Verdana" w:hAnsi="Verdana" w:eastAsia="Verdana"/>
          <w:b w:val="1"/>
          <w:bCs w:val="1"/>
          <w:color w:val="c00000"/>
          <w:sz w:val="32"/>
          <w:szCs w:val="32"/>
          <w:u w:color="c00000"/>
          <w:lang w:val="en-US"/>
        </w:rPr>
      </w:pPr>
      <w:del w:id="11" w:date="2016-04-05T11:58:24Z" w:author="Suzanna Theresia">
        <w:r>
          <w:rPr>
            <w:rFonts w:ascii="Verdana"/>
            <w:b w:val="1"/>
            <w:bCs w:val="1"/>
            <w:color w:val="c00000"/>
            <w:sz w:val="32"/>
            <w:szCs w:val="32"/>
            <w:u w:color="c00000"/>
            <w:rtl w:val="0"/>
            <w:lang w:val="en-US"/>
          </w:rPr>
          <w:delText xml:space="preserve">Here's How You Can Use The "Attention Hijacking Method" That Will Allow You To Make More Money </w:delText>
        </w:r>
      </w:del>
    </w:p>
    <w:p>
      <w:pPr>
        <w:pStyle w:val="Body"/>
        <w:jc w:val="center"/>
        <w:rPr>
          <w:del w:id="12" w:date="2016-04-05T11:58:24Z" w:author="Suzanna Theresia"/>
          <w:rFonts w:ascii="Verdana" w:cs="Verdana" w:hAnsi="Verdana" w:eastAsia="Verdana"/>
          <w:b w:val="1"/>
          <w:bCs w:val="1"/>
          <w:color w:val="c00000"/>
          <w:sz w:val="32"/>
          <w:szCs w:val="32"/>
          <w:u w:color="c00000"/>
          <w:lang w:val="en-US"/>
        </w:rPr>
      </w:pPr>
      <w:del w:id="13" w:date="2016-04-05T11:58:24Z" w:author="Suzanna Theresia">
        <w:r>
          <w:rPr>
            <w:rFonts w:ascii="Verdana"/>
            <w:b w:val="1"/>
            <w:bCs w:val="1"/>
            <w:color w:val="c00000"/>
            <w:sz w:val="32"/>
            <w:szCs w:val="32"/>
            <w:u w:color="c00000"/>
            <w:rtl w:val="0"/>
            <w:lang w:val="en-US"/>
          </w:rPr>
          <w:delText>Today In Just 3 Simple Steps...</w:delText>
        </w:r>
      </w:del>
    </w:p>
    <w:p>
      <w:pPr>
        <w:pStyle w:val="Body"/>
        <w:jc w:val="center"/>
        <w:rPr>
          <w:del w:id="14" w:date="2016-04-05T11:58:24Z" w:author="Suzanna Theresia"/>
          <w:rFonts w:ascii="Verdana" w:cs="Verdana" w:hAnsi="Verdana" w:eastAsia="Verdana"/>
          <w:b w:val="1"/>
          <w:bCs w:val="1"/>
          <w:color w:val="c00000"/>
          <w:sz w:val="32"/>
          <w:szCs w:val="32"/>
          <w:u w:color="c00000"/>
          <w:lang w:val="en-US"/>
        </w:rPr>
      </w:pPr>
    </w:p>
    <w:p>
      <w:pPr>
        <w:pStyle w:val="Body"/>
        <w:jc w:val="center"/>
        <w:rPr>
          <w:del w:id="15" w:date="2016-04-05T11:58:24Z" w:author="Suzanna Theresia"/>
          <w:rFonts w:ascii="Verdana" w:cs="Verdana" w:hAnsi="Verdana" w:eastAsia="Verdana"/>
          <w:b w:val="1"/>
          <w:bCs w:val="1"/>
          <w:color w:val="c00000"/>
          <w:sz w:val="32"/>
          <w:szCs w:val="32"/>
          <w:u w:color="c00000"/>
          <w:lang w:val="en-US"/>
        </w:rPr>
      </w:pPr>
      <w:del w:id="16" w:date="2016-04-05T11:58:24Z" w:author="Suzanna Theresia">
        <w:r>
          <w:rPr>
            <w:rFonts w:ascii="Verdana"/>
            <w:b w:val="1"/>
            <w:bCs w:val="1"/>
            <w:color w:val="c00000"/>
            <w:sz w:val="32"/>
            <w:szCs w:val="32"/>
            <w:u w:color="c00000"/>
            <w:rtl w:val="0"/>
            <w:lang w:val="en-US"/>
          </w:rPr>
          <w:delText>..And All Thanks To A Killer WP Plugin That Will Only Take You Seconds To Install And Deploy!</w:delText>
        </w:r>
      </w:del>
    </w:p>
    <w:p>
      <w:pPr>
        <w:pStyle w:val="Body"/>
        <w:jc w:val="center"/>
        <w:rPr>
          <w:del w:id="17" w:date="2016-04-05T11:58:24Z" w:author="Suzanna Theresia"/>
          <w:rFonts w:ascii="Verdana" w:cs="Verdana" w:hAnsi="Verdana" w:eastAsia="Verdana"/>
          <w:b w:val="1"/>
          <w:bCs w:val="1"/>
          <w:color w:val="c00000"/>
          <w:sz w:val="28"/>
          <w:szCs w:val="28"/>
          <w:u w:color="c00000"/>
          <w:lang w:val="en-US"/>
        </w:rPr>
      </w:pPr>
    </w:p>
    <w:p>
      <w:pPr>
        <w:pStyle w:val="Body"/>
        <w:jc w:val="center"/>
        <w:rPr>
          <w:del w:id="18" w:date="2016-04-05T11:58:24Z" w:author="Suzanna Theresia"/>
          <w:rFonts w:ascii="Verdana" w:cs="Verdana" w:hAnsi="Verdana" w:eastAsia="Verdana"/>
          <w:b w:val="1"/>
          <w:bCs w:val="1"/>
          <w:color w:val="7030a0"/>
          <w:sz w:val="28"/>
          <w:szCs w:val="28"/>
          <w:u w:color="7030a0"/>
          <w:lang w:val="en-US"/>
        </w:rPr>
      </w:pPr>
      <w:del w:id="19" w:date="2016-04-05T11:58:24Z" w:author="Suzanna Theresia">
        <w:r>
          <w:rPr>
            <w:rFonts w:ascii="Verdana"/>
            <w:color w:val="7030a0"/>
            <w:u w:color="7030a0"/>
            <w:rtl w:val="0"/>
            <w:lang w:val="en-US"/>
          </w:rPr>
          <w:delText>[Insert Ecover Here]</w:delText>
        </w:r>
      </w:del>
    </w:p>
    <w:p>
      <w:pPr>
        <w:pStyle w:val="Body"/>
        <w:jc w:val="center"/>
        <w:rPr>
          <w:del w:id="20" w:date="2016-04-05T11:58:24Z" w:author="Suzanna Theresia"/>
          <w:rFonts w:ascii="Verdana" w:cs="Verdana" w:hAnsi="Verdana" w:eastAsia="Verdana"/>
          <w:b w:val="1"/>
          <w:bCs w:val="1"/>
          <w:color w:val="c00000"/>
          <w:sz w:val="28"/>
          <w:szCs w:val="28"/>
          <w:u w:color="c00000"/>
          <w:lang w:val="en-US"/>
        </w:rPr>
      </w:pPr>
    </w:p>
    <w:p>
      <w:pPr>
        <w:pStyle w:val="Body"/>
        <w:rPr>
          <w:del w:id="21" w:date="2016-04-05T11:58:24Z" w:author="Suzanna Theresia"/>
          <w:rFonts w:ascii="Verdana" w:cs="Verdana" w:hAnsi="Verdana" w:eastAsia="Verdana"/>
          <w:b w:val="1"/>
          <w:bCs w:val="1"/>
          <w:color w:val="0d0d0d"/>
          <w:u w:color="0d0d0d"/>
          <w:lang w:val="en-US"/>
        </w:rPr>
      </w:pPr>
      <w:del w:id="22" w:date="2016-04-05T11:58:24Z" w:author="Suzanna Theresia">
        <w:r>
          <w:rPr>
            <w:rFonts w:ascii="Verdana"/>
            <w:b w:val="1"/>
            <w:bCs w:val="1"/>
            <w:color w:val="0d0d0d"/>
            <w:u w:color="0d0d0d"/>
            <w:rtl w:val="0"/>
            <w:lang w:val="en-US"/>
          </w:rPr>
          <w:delText xml:space="preserve">From The Laptop Of: </w:delText>
        </w:r>
      </w:del>
      <w:del w:id="23" w:date="2016-04-05T11:58:24Z" w:author="Suzanna Theresia">
        <w:r>
          <w:rPr>
            <w:rFonts w:ascii="Verdana"/>
            <w:color w:val="7030a0"/>
            <w:u w:color="7030a0"/>
            <w:rtl w:val="0"/>
            <w:lang w:val="en-US"/>
          </w:rPr>
          <w:delText>[Insert Your Name Here]</w:delText>
        </w:r>
      </w:del>
    </w:p>
    <w:p>
      <w:pPr>
        <w:pStyle w:val="Body"/>
        <w:rPr>
          <w:del w:id="24" w:date="2016-04-05T11:58:24Z" w:author="Suzanna Theresia"/>
          <w:rFonts w:ascii="Verdana" w:cs="Verdana" w:hAnsi="Verdana" w:eastAsia="Verdana"/>
          <w:color w:val="0d0d0d"/>
          <w:u w:color="0d0d0d"/>
          <w:lang w:val="en-US"/>
        </w:rPr>
      </w:pPr>
      <w:del w:id="25" w:date="2016-04-05T11:58:24Z" w:author="Suzanna Theresia">
        <w:r>
          <w:rPr>
            <w:rFonts w:ascii="Verdana"/>
            <w:b w:val="1"/>
            <w:bCs w:val="1"/>
            <w:color w:val="0d0d0d"/>
            <w:u w:color="0d0d0d"/>
            <w:rtl w:val="0"/>
            <w:lang w:val="en-US"/>
          </w:rPr>
          <w:delText xml:space="preserve">Subject: </w:delText>
        </w:r>
      </w:del>
      <w:del w:id="26" w:date="2016-04-05T11:58:24Z" w:author="Suzanna Theresia">
        <w:r>
          <w:rPr>
            <w:rFonts w:ascii="Verdana"/>
            <w:color w:val="0d0d0d"/>
            <w:u w:color="0d0d0d"/>
            <w:rtl w:val="0"/>
            <w:lang w:val="en-US"/>
          </w:rPr>
          <w:delText>How To Easily Hijack The Attention Of Your Visitors And Turn Them Into Buyers...</w:delText>
        </w:r>
      </w:del>
    </w:p>
    <w:p>
      <w:pPr>
        <w:pStyle w:val="Body"/>
        <w:rPr>
          <w:del w:id="27" w:date="2016-04-05T11:58:24Z" w:author="Suzanna Theresia"/>
          <w:rFonts w:ascii="Verdana" w:cs="Verdana" w:hAnsi="Verdana" w:eastAsia="Verdana"/>
          <w:color w:val="0d0d0d"/>
          <w:u w:color="0d0d0d"/>
          <w:lang w:val="en-US"/>
        </w:rPr>
      </w:pPr>
    </w:p>
    <w:p>
      <w:pPr>
        <w:pStyle w:val="Body"/>
        <w:spacing w:line="240" w:lineRule="auto"/>
        <w:rPr>
          <w:del w:id="28" w:date="2016-04-05T11:58:24Z" w:author="Suzanna Theresia"/>
          <w:rFonts w:ascii="Verdana" w:cs="Verdana" w:hAnsi="Verdana" w:eastAsia="Verdana"/>
          <w:i w:val="1"/>
          <w:iCs w:val="1"/>
          <w:color w:val="0d0d0d"/>
          <w:u w:color="0d0d0d"/>
          <w:lang w:val="en-US"/>
        </w:rPr>
      </w:pPr>
      <w:del w:id="29" w:date="2016-04-05T11:58:24Z" w:author="Suzanna Theresia">
        <w:r>
          <w:rPr>
            <w:rFonts w:ascii="Verdana"/>
            <w:i w:val="1"/>
            <w:iCs w:val="1"/>
            <w:color w:val="0d0d0d"/>
            <w:u w:color="0d0d0d"/>
            <w:rtl w:val="0"/>
            <w:lang w:val="en-US"/>
          </w:rPr>
          <w:delText>Dear Marketer,</w:delText>
        </w:r>
      </w:del>
    </w:p>
    <w:p>
      <w:pPr>
        <w:pStyle w:val="Body"/>
        <w:spacing w:line="240" w:lineRule="auto"/>
        <w:rPr>
          <w:del w:id="30" w:date="2016-04-05T11:58:24Z" w:author="Suzanna Theresia"/>
          <w:rFonts w:ascii="Verdana" w:cs="Verdana" w:hAnsi="Verdana" w:eastAsia="Verdana"/>
          <w:color w:val="0d0d0d"/>
          <w:u w:color="0d0d0d"/>
          <w:lang w:val="en-US"/>
        </w:rPr>
      </w:pPr>
    </w:p>
    <w:p>
      <w:pPr>
        <w:pStyle w:val="Body"/>
        <w:spacing w:line="240" w:lineRule="auto"/>
        <w:rPr>
          <w:del w:id="31" w:date="2016-04-05T11:58:24Z" w:author="Suzanna Theresia"/>
          <w:rFonts w:ascii="Verdana" w:cs="Verdana" w:hAnsi="Verdana" w:eastAsia="Verdana"/>
          <w:b w:val="1"/>
          <w:bCs w:val="1"/>
          <w:color w:val="0d0d0d"/>
          <w:u w:color="0d0d0d"/>
          <w:lang w:val="en-US"/>
        </w:rPr>
      </w:pPr>
      <w:del w:id="32" w:date="2016-04-05T11:58:24Z" w:author="Suzanna Theresia">
        <w:r>
          <w:rPr>
            <w:rFonts w:ascii="Verdana"/>
            <w:b w:val="1"/>
            <w:bCs w:val="1"/>
            <w:color w:val="0d0d0d"/>
            <w:u w:color="0d0d0d"/>
            <w:rtl w:val="0"/>
            <w:lang w:val="en-US"/>
          </w:rPr>
          <w:delText>I want you to pay close attention to this message.</w:delText>
        </w:r>
      </w:del>
    </w:p>
    <w:p>
      <w:pPr>
        <w:pStyle w:val="Body"/>
        <w:spacing w:line="240" w:lineRule="auto"/>
        <w:rPr>
          <w:del w:id="33" w:date="2016-04-05T11:58:24Z" w:author="Suzanna Theresia"/>
          <w:rFonts w:ascii="Verdana" w:cs="Verdana" w:hAnsi="Verdana" w:eastAsia="Verdana"/>
          <w:color w:val="0d0d0d"/>
          <w:u w:color="0d0d0d"/>
          <w:lang w:val="en-US"/>
        </w:rPr>
      </w:pPr>
    </w:p>
    <w:p>
      <w:pPr>
        <w:pStyle w:val="Body"/>
        <w:spacing w:line="240" w:lineRule="auto"/>
        <w:rPr>
          <w:del w:id="34" w:date="2016-04-05T11:58:24Z" w:author="Suzanna Theresia"/>
          <w:rFonts w:ascii="Verdana" w:cs="Verdana" w:hAnsi="Verdana" w:eastAsia="Verdana"/>
          <w:color w:val="0d0d0d"/>
          <w:u w:color="0d0d0d"/>
          <w:lang w:val="en-US"/>
        </w:rPr>
      </w:pPr>
      <w:del w:id="35" w:date="2016-04-05T11:58:24Z" w:author="Suzanna Theresia">
        <w:r>
          <w:rPr>
            <w:rFonts w:ascii="Verdana"/>
            <w:color w:val="0d0d0d"/>
            <w:u w:color="0d0d0d"/>
            <w:rtl w:val="0"/>
            <w:lang w:val="en-US"/>
          </w:rPr>
          <w:delText xml:space="preserve">So </w:delText>
        </w:r>
      </w:del>
      <w:del w:id="36" w:date="2016-04-05T11:58:24Z" w:author="Suzanna Theresia">
        <w:r>
          <w:rPr>
            <w:rFonts w:ascii="Verdana"/>
            <w:b w:val="1"/>
            <w:bCs w:val="1"/>
            <w:color w:val="0d0d0d"/>
            <w:u w:val="single" w:color="0d0d0d"/>
            <w:rtl w:val="0"/>
            <w:lang w:val="en-US"/>
          </w:rPr>
          <w:delText>STOP</w:delText>
        </w:r>
      </w:del>
      <w:del w:id="37" w:date="2016-04-05T11:58:24Z" w:author="Suzanna Theresia">
        <w:r>
          <w:rPr>
            <w:rFonts w:ascii="Verdana"/>
            <w:color w:val="0d0d0d"/>
            <w:u w:color="0d0d0d"/>
            <w:rtl w:val="0"/>
            <w:lang w:val="en-US"/>
          </w:rPr>
          <w:delText xml:space="preserve"> doing whatever you are doing and read carefully every single word of this page because I promise you...</w:delText>
        </w:r>
      </w:del>
    </w:p>
    <w:p>
      <w:pPr>
        <w:pStyle w:val="Body"/>
        <w:spacing w:line="240" w:lineRule="auto"/>
        <w:rPr>
          <w:del w:id="38" w:date="2016-04-05T11:58:24Z" w:author="Suzanna Theresia"/>
          <w:rFonts w:ascii="Verdana" w:cs="Verdana" w:hAnsi="Verdana" w:eastAsia="Verdana"/>
          <w:color w:val="0d0d0d"/>
          <w:u w:color="0d0d0d"/>
          <w:lang w:val="en-US"/>
        </w:rPr>
      </w:pPr>
    </w:p>
    <w:p>
      <w:pPr>
        <w:pStyle w:val="Body"/>
        <w:spacing w:line="240" w:lineRule="auto"/>
        <w:rPr>
          <w:del w:id="39" w:date="2016-04-05T11:58:24Z" w:author="Suzanna Theresia"/>
          <w:rFonts w:ascii="Verdana" w:cs="Verdana" w:hAnsi="Verdana" w:eastAsia="Verdana"/>
          <w:b w:val="1"/>
          <w:bCs w:val="1"/>
          <w:color w:val="0d0d0d"/>
          <w:u w:color="0d0d0d"/>
          <w:lang w:val="en-US"/>
        </w:rPr>
      </w:pPr>
      <w:del w:id="40" w:date="2016-04-05T11:58:24Z" w:author="Suzanna Theresia">
        <w:r>
          <w:rPr>
            <w:rFonts w:ascii="Verdana"/>
            <w:b w:val="1"/>
            <w:bCs w:val="1"/>
            <w:color w:val="0d0d0d"/>
            <w:u w:color="0d0d0d"/>
            <w:rtl w:val="0"/>
            <w:lang w:val="en-US"/>
          </w:rPr>
          <w:delText>By the time you finishing reading this you'll walk away with a powerful, killer way to increase your conversion rates and send YOUR sales through the roof.</w:delText>
        </w:r>
      </w:del>
    </w:p>
    <w:p>
      <w:pPr>
        <w:pStyle w:val="Body"/>
        <w:spacing w:line="240" w:lineRule="auto"/>
        <w:rPr>
          <w:del w:id="41" w:date="2016-04-05T11:58:24Z" w:author="Suzanna Theresia"/>
          <w:rFonts w:ascii="Verdana" w:cs="Verdana" w:hAnsi="Verdana" w:eastAsia="Verdana"/>
          <w:color w:val="0d0d0d"/>
          <w:u w:color="0d0d0d"/>
          <w:lang w:val="en-US"/>
        </w:rPr>
      </w:pPr>
    </w:p>
    <w:p>
      <w:pPr>
        <w:pStyle w:val="Body"/>
        <w:spacing w:line="240" w:lineRule="auto"/>
        <w:rPr>
          <w:del w:id="42" w:date="2016-04-05T11:58:24Z" w:author="Suzanna Theresia"/>
          <w:rFonts w:ascii="Verdana" w:cs="Verdana" w:hAnsi="Verdana" w:eastAsia="Verdana"/>
          <w:color w:val="0d0d0d"/>
          <w:u w:color="0d0d0d"/>
          <w:lang w:val="en-US"/>
        </w:rPr>
      </w:pPr>
      <w:del w:id="43" w:date="2016-04-05T11:58:24Z" w:author="Suzanna Theresia">
        <w:r>
          <w:rPr>
            <w:rFonts w:ascii="Verdana"/>
            <w:color w:val="0d0d0d"/>
            <w:u w:color="0d0d0d"/>
            <w:rtl w:val="0"/>
            <w:lang w:val="en-US"/>
          </w:rPr>
          <w:delText>And the best part is that you can achieve that almost effortlessly.</w:delText>
        </w:r>
      </w:del>
    </w:p>
    <w:p>
      <w:pPr>
        <w:pStyle w:val="Body"/>
        <w:spacing w:line="240" w:lineRule="auto"/>
        <w:rPr>
          <w:del w:id="44" w:date="2016-04-05T11:58:24Z" w:author="Suzanna Theresia"/>
          <w:rFonts w:ascii="Verdana" w:cs="Verdana" w:hAnsi="Verdana" w:eastAsia="Verdana"/>
          <w:color w:val="0d0d0d"/>
          <w:u w:color="0d0d0d"/>
          <w:lang w:val="en-US"/>
        </w:rPr>
      </w:pPr>
    </w:p>
    <w:p>
      <w:pPr>
        <w:pStyle w:val="Body"/>
        <w:spacing w:line="240" w:lineRule="auto"/>
        <w:rPr>
          <w:del w:id="45" w:date="2016-04-05T11:58:24Z" w:author="Suzanna Theresia"/>
          <w:rFonts w:ascii="Verdana" w:cs="Verdana" w:hAnsi="Verdana" w:eastAsia="Verdana"/>
          <w:color w:val="0d0d0d"/>
          <w:u w:color="0d0d0d"/>
          <w:lang w:val="en-US"/>
        </w:rPr>
      </w:pPr>
      <w:del w:id="46" w:date="2016-04-05T11:58:24Z" w:author="Suzanna Theresia">
        <w:r>
          <w:rPr>
            <w:rFonts w:ascii="Verdana"/>
            <w:color w:val="0d0d0d"/>
            <w:u w:color="0d0d0d"/>
            <w:rtl w:val="0"/>
            <w:lang w:val="en-US"/>
          </w:rPr>
          <w:delText xml:space="preserve">Yes, that's right... </w:delText>
        </w:r>
      </w:del>
      <w:del w:id="47" w:date="2016-04-05T11:58:24Z" w:author="Suzanna Theresia">
        <w:r>
          <w:rPr>
            <w:rFonts w:ascii="Verdana"/>
            <w:color w:val="0d0d0d"/>
            <w:u w:val="single" w:color="0d0d0d"/>
            <w:rtl w:val="0"/>
            <w:lang w:val="en-US"/>
          </w:rPr>
          <w:delText>without breaking a sweat</w:delText>
        </w:r>
      </w:del>
      <w:del w:id="48" w:date="2016-04-05T11:58:24Z" w:author="Suzanna Theresia">
        <w:r>
          <w:rPr>
            <w:rFonts w:ascii="Verdana"/>
            <w:color w:val="0d0d0d"/>
            <w:u w:color="0d0d0d"/>
            <w:rtl w:val="0"/>
            <w:lang w:val="en-US"/>
          </w:rPr>
          <w:delText>!</w:delText>
        </w:r>
      </w:del>
    </w:p>
    <w:p>
      <w:pPr>
        <w:pStyle w:val="Body"/>
        <w:spacing w:line="240" w:lineRule="auto"/>
        <w:rPr>
          <w:del w:id="49" w:date="2016-04-05T11:58:24Z" w:author="Suzanna Theresia"/>
          <w:rFonts w:ascii="Verdana" w:cs="Verdana" w:hAnsi="Verdana" w:eastAsia="Verdana"/>
          <w:color w:val="0d0d0d"/>
          <w:u w:color="0d0d0d"/>
          <w:lang w:val="en-US"/>
        </w:rPr>
      </w:pPr>
    </w:p>
    <w:p>
      <w:pPr>
        <w:pStyle w:val="Body"/>
        <w:spacing w:line="240" w:lineRule="auto"/>
        <w:rPr>
          <w:del w:id="50" w:date="2016-04-05T11:58:24Z" w:author="Suzanna Theresia"/>
          <w:rFonts w:ascii="Verdana" w:cs="Verdana" w:hAnsi="Verdana" w:eastAsia="Verdana"/>
          <w:b w:val="1"/>
          <w:bCs w:val="1"/>
          <w:color w:val="c00000"/>
          <w:sz w:val="28"/>
          <w:szCs w:val="28"/>
          <w:u w:color="c00000"/>
          <w:lang w:val="en-US"/>
        </w:rPr>
      </w:pPr>
    </w:p>
    <w:p>
      <w:pPr>
        <w:pStyle w:val="Body"/>
        <w:spacing w:line="240" w:lineRule="auto"/>
        <w:jc w:val="center"/>
        <w:rPr>
          <w:del w:id="51" w:date="2016-04-05T11:58:24Z" w:author="Suzanna Theresia"/>
          <w:rFonts w:ascii="Verdana" w:cs="Verdana" w:hAnsi="Verdana" w:eastAsia="Verdana"/>
          <w:b w:val="1"/>
          <w:bCs w:val="1"/>
          <w:color w:val="c00000"/>
          <w:sz w:val="28"/>
          <w:szCs w:val="28"/>
          <w:u w:color="c00000"/>
          <w:lang w:val="en-US"/>
        </w:rPr>
      </w:pPr>
      <w:del w:id="52" w:date="2016-04-05T11:58:24Z" w:author="Suzanna Theresia">
        <w:r>
          <w:rPr>
            <w:rFonts w:ascii="Verdana"/>
            <w:b w:val="1"/>
            <w:bCs w:val="1"/>
            <w:color w:val="c00000"/>
            <w:sz w:val="28"/>
            <w:szCs w:val="28"/>
            <w:u w:color="c00000"/>
            <w:rtl w:val="0"/>
            <w:lang w:val="en-US"/>
          </w:rPr>
          <w:delText xml:space="preserve">It All Started With A Crazy Idea... </w:delText>
        </w:r>
      </w:del>
    </w:p>
    <w:p>
      <w:pPr>
        <w:pStyle w:val="Body"/>
        <w:spacing w:line="240" w:lineRule="auto"/>
        <w:jc w:val="center"/>
        <w:rPr>
          <w:del w:id="53" w:date="2016-04-05T11:58:24Z" w:author="Suzanna Theresia"/>
          <w:rFonts w:ascii="Verdana" w:cs="Verdana" w:hAnsi="Verdana" w:eastAsia="Verdana"/>
          <w:b w:val="1"/>
          <w:bCs w:val="1"/>
          <w:color w:val="c00000"/>
          <w:sz w:val="28"/>
          <w:szCs w:val="28"/>
          <w:u w:color="c00000"/>
          <w:lang w:val="en-US"/>
        </w:rPr>
      </w:pPr>
    </w:p>
    <w:p>
      <w:pPr>
        <w:pStyle w:val="Body"/>
        <w:spacing w:line="240" w:lineRule="auto"/>
        <w:rPr>
          <w:del w:id="54" w:date="2016-04-05T11:58:24Z" w:author="Suzanna Theresia"/>
          <w:rFonts w:ascii="Verdana" w:cs="Verdana" w:hAnsi="Verdana" w:eastAsia="Verdana"/>
          <w:color w:val="0d0d0d"/>
          <w:u w:color="0d0d0d"/>
          <w:lang w:val="en-US"/>
        </w:rPr>
      </w:pPr>
    </w:p>
    <w:p>
      <w:pPr>
        <w:pStyle w:val="Body"/>
        <w:spacing w:line="240" w:lineRule="auto"/>
        <w:rPr>
          <w:del w:id="55" w:date="2016-04-05T11:58:24Z" w:author="Suzanna Theresia"/>
          <w:rFonts w:ascii="Verdana" w:cs="Verdana" w:hAnsi="Verdana" w:eastAsia="Verdana"/>
          <w:color w:val="0d0d0d"/>
          <w:u w:color="0d0d0d"/>
          <w:lang w:val="en-US"/>
        </w:rPr>
      </w:pPr>
      <w:del w:id="56" w:date="2016-04-05T11:58:24Z" w:author="Suzanna Theresia">
        <w:r>
          <w:rPr>
            <w:rFonts w:ascii="Verdana"/>
            <w:color w:val="0d0d0d"/>
            <w:u w:color="0d0d0d"/>
            <w:rtl w:val="0"/>
            <w:lang w:val="en-US"/>
          </w:rPr>
          <w:delText>Here's the thing.</w:delText>
        </w:r>
      </w:del>
    </w:p>
    <w:p>
      <w:pPr>
        <w:pStyle w:val="Body"/>
        <w:spacing w:line="240" w:lineRule="auto"/>
        <w:rPr>
          <w:del w:id="57" w:date="2016-04-05T11:58:24Z" w:author="Suzanna Theresia"/>
          <w:rFonts w:ascii="Verdana" w:cs="Verdana" w:hAnsi="Verdana" w:eastAsia="Verdana"/>
          <w:color w:val="0d0d0d"/>
          <w:u w:color="0d0d0d"/>
          <w:lang w:val="en-US"/>
        </w:rPr>
      </w:pPr>
    </w:p>
    <w:p>
      <w:pPr>
        <w:pStyle w:val="Body"/>
        <w:spacing w:line="240" w:lineRule="auto"/>
        <w:rPr>
          <w:del w:id="58" w:date="2016-04-05T11:58:24Z" w:author="Suzanna Theresia"/>
          <w:rFonts w:ascii="Verdana" w:cs="Verdana" w:hAnsi="Verdana" w:eastAsia="Verdana"/>
          <w:color w:val="0d0d0d"/>
          <w:u w:color="0d0d0d"/>
          <w:lang w:val="en-US"/>
        </w:rPr>
      </w:pPr>
      <w:del w:id="59" w:date="2016-04-05T11:58:24Z" w:author="Suzanna Theresia">
        <w:r>
          <w:rPr>
            <w:rFonts w:ascii="Verdana"/>
            <w:color w:val="0d0d0d"/>
            <w:u w:color="0d0d0d"/>
            <w:rtl w:val="0"/>
            <w:lang w:val="en-US"/>
          </w:rPr>
          <w:delText>During the last few months I had a blog that wasn't making me any money at all.</w:delText>
        </w:r>
      </w:del>
    </w:p>
    <w:p>
      <w:pPr>
        <w:pStyle w:val="Body"/>
        <w:spacing w:line="240" w:lineRule="auto"/>
        <w:rPr>
          <w:del w:id="60" w:date="2016-04-05T11:58:24Z" w:author="Suzanna Theresia"/>
          <w:rFonts w:ascii="Verdana" w:cs="Verdana" w:hAnsi="Verdana" w:eastAsia="Verdana"/>
          <w:color w:val="0d0d0d"/>
          <w:u w:color="0d0d0d"/>
          <w:lang w:val="en-US"/>
        </w:rPr>
      </w:pPr>
    </w:p>
    <w:p>
      <w:pPr>
        <w:pStyle w:val="Body"/>
        <w:spacing w:line="240" w:lineRule="auto"/>
        <w:rPr>
          <w:del w:id="61" w:date="2016-04-05T11:58:24Z" w:author="Suzanna Theresia"/>
          <w:rFonts w:ascii="Verdana" w:cs="Verdana" w:hAnsi="Verdana" w:eastAsia="Verdana"/>
          <w:color w:val="0d0d0d"/>
          <w:u w:color="0d0d0d"/>
          <w:lang w:val="en-US"/>
        </w:rPr>
      </w:pPr>
      <w:del w:id="62" w:date="2016-04-05T11:58:24Z" w:author="Suzanna Theresia">
        <w:r>
          <w:rPr>
            <w:rFonts w:ascii="Verdana"/>
            <w:color w:val="0d0d0d"/>
            <w:u w:color="0d0d0d"/>
            <w:rtl w:val="0"/>
            <w:lang w:val="en-US"/>
          </w:rPr>
          <w:delText>Visitors were flocking into this blog but apparently I couldn't transform that into sales, and minutes after they</w:delText>
        </w:r>
      </w:del>
      <w:del w:id="63" w:date="2016-04-05T11:58:24Z" w:author="Suzanna Theresia">
        <w:r>
          <w:rPr>
            <w:rFonts w:hAnsi="Verdana" w:hint="default"/>
            <w:color w:val="0d0d0d"/>
            <w:u w:color="0d0d0d"/>
            <w:rtl w:val="0"/>
            <w:lang w:val="en-US"/>
          </w:rPr>
          <w:delText>’</w:delText>
        </w:r>
      </w:del>
      <w:del w:id="64" w:date="2016-04-05T11:58:24Z" w:author="Suzanna Theresia">
        <w:r>
          <w:rPr>
            <w:rFonts w:ascii="Verdana"/>
            <w:color w:val="0d0d0d"/>
            <w:u w:color="0d0d0d"/>
            <w:rtl w:val="0"/>
            <w:lang w:val="en-US"/>
          </w:rPr>
          <w:delText>d arrive, they would leave.</w:delText>
        </w:r>
      </w:del>
    </w:p>
    <w:p>
      <w:pPr>
        <w:pStyle w:val="Body"/>
        <w:spacing w:line="240" w:lineRule="auto"/>
        <w:rPr>
          <w:del w:id="65" w:date="2016-04-05T11:58:24Z" w:author="Suzanna Theresia"/>
          <w:rFonts w:ascii="Verdana" w:cs="Verdana" w:hAnsi="Verdana" w:eastAsia="Verdana"/>
          <w:color w:val="0d0d0d"/>
          <w:u w:color="0d0d0d"/>
          <w:lang w:val="en-US"/>
        </w:rPr>
      </w:pPr>
    </w:p>
    <w:p>
      <w:pPr>
        <w:pStyle w:val="Body"/>
        <w:spacing w:line="240" w:lineRule="auto"/>
        <w:rPr>
          <w:del w:id="66" w:date="2016-04-05T11:58:24Z" w:author="Suzanna Theresia"/>
          <w:rFonts w:ascii="Verdana" w:cs="Verdana" w:hAnsi="Verdana" w:eastAsia="Verdana"/>
          <w:color w:val="0d0d0d"/>
          <w:u w:color="0d0d0d"/>
          <w:lang w:val="en-US"/>
        </w:rPr>
      </w:pPr>
      <w:del w:id="67" w:date="2016-04-05T11:58:24Z" w:author="Suzanna Theresia">
        <w:r>
          <w:rPr>
            <w:rFonts w:ascii="Verdana"/>
            <w:color w:val="0d0d0d"/>
            <w:u w:color="0d0d0d"/>
            <w:rtl w:val="0"/>
            <w:lang w:val="en-US"/>
          </w:rPr>
          <w:delText>After a few nights thinking about what was wrong, I decided to come up with a no-prisoners, cut-throat approach...</w:delText>
        </w:r>
      </w:del>
    </w:p>
    <w:p>
      <w:pPr>
        <w:pStyle w:val="Body"/>
        <w:spacing w:line="240" w:lineRule="auto"/>
        <w:rPr>
          <w:del w:id="68" w:date="2016-04-05T11:58:24Z" w:author="Suzanna Theresia"/>
          <w:rFonts w:ascii="Verdana" w:cs="Verdana" w:hAnsi="Verdana" w:eastAsia="Verdana"/>
          <w:color w:val="0d0d0d"/>
          <w:u w:color="0d0d0d"/>
          <w:lang w:val="en-US"/>
        </w:rPr>
      </w:pPr>
    </w:p>
    <w:p>
      <w:pPr>
        <w:pStyle w:val="Body"/>
        <w:spacing w:line="240" w:lineRule="auto"/>
        <w:rPr>
          <w:del w:id="69" w:date="2016-04-05T11:58:24Z" w:author="Suzanna Theresia"/>
          <w:rFonts w:ascii="Verdana" w:cs="Verdana" w:hAnsi="Verdana" w:eastAsia="Verdana"/>
          <w:b w:val="1"/>
          <w:bCs w:val="1"/>
          <w:color w:val="0d0d0d"/>
          <w:u w:color="0d0d0d"/>
          <w:lang w:val="en-US"/>
        </w:rPr>
      </w:pPr>
      <w:del w:id="70" w:date="2016-04-05T11:58:24Z" w:author="Suzanna Theresia">
        <w:r>
          <w:rPr>
            <w:rFonts w:ascii="Verdana"/>
            <w:b w:val="1"/>
            <w:bCs w:val="1"/>
            <w:color w:val="0d0d0d"/>
            <w:u w:color="0d0d0d"/>
            <w:rtl w:val="0"/>
            <w:lang w:val="en-US"/>
          </w:rPr>
          <w:delText>What if I could be able to hijack their attention and present my products RIGHT IN FRONT of their eyes while they were reading my blog posts?</w:delText>
        </w:r>
      </w:del>
    </w:p>
    <w:p>
      <w:pPr>
        <w:pStyle w:val="Body"/>
        <w:spacing w:line="240" w:lineRule="auto"/>
        <w:rPr>
          <w:del w:id="71" w:date="2016-04-05T11:58:24Z" w:author="Suzanna Theresia"/>
          <w:rFonts w:ascii="Verdana" w:cs="Verdana" w:hAnsi="Verdana" w:eastAsia="Verdana"/>
          <w:color w:val="0d0d0d"/>
          <w:u w:color="0d0d0d"/>
          <w:lang w:val="en-US"/>
        </w:rPr>
      </w:pPr>
    </w:p>
    <w:p>
      <w:pPr>
        <w:pStyle w:val="Body"/>
        <w:spacing w:line="240" w:lineRule="auto"/>
        <w:rPr>
          <w:del w:id="72" w:date="2016-04-05T11:58:24Z" w:author="Suzanna Theresia"/>
          <w:rFonts w:ascii="Verdana" w:cs="Verdana" w:hAnsi="Verdana" w:eastAsia="Verdana"/>
          <w:color w:val="0d0d0d"/>
          <w:u w:color="0d0d0d"/>
          <w:lang w:val="en-US"/>
        </w:rPr>
      </w:pPr>
      <w:del w:id="73" w:date="2016-04-05T11:58:24Z" w:author="Suzanna Theresia">
        <w:r>
          <w:rPr>
            <w:rFonts w:ascii="Verdana"/>
            <w:color w:val="0d0d0d"/>
            <w:u w:color="0d0d0d"/>
            <w:rtl w:val="0"/>
            <w:lang w:val="en-US"/>
          </w:rPr>
          <w:delText>Well, the idea sounded a bit crazy but since I was losing a lot of visitors, my choices were limited so I decided to create a WP plugin with the help of a savvy programmer.</w:delText>
        </w:r>
      </w:del>
    </w:p>
    <w:p>
      <w:pPr>
        <w:pStyle w:val="Body"/>
        <w:spacing w:line="240" w:lineRule="auto"/>
        <w:rPr>
          <w:del w:id="74" w:date="2016-04-05T11:58:24Z" w:author="Suzanna Theresia"/>
          <w:rFonts w:ascii="Verdana" w:cs="Verdana" w:hAnsi="Verdana" w:eastAsia="Verdana"/>
          <w:color w:val="0d0d0d"/>
          <w:u w:color="0d0d0d"/>
          <w:lang w:val="en-US"/>
        </w:rPr>
      </w:pPr>
    </w:p>
    <w:p>
      <w:pPr>
        <w:pStyle w:val="Body"/>
        <w:spacing w:line="240" w:lineRule="auto"/>
        <w:jc w:val="center"/>
        <w:rPr>
          <w:del w:id="75" w:date="2016-04-05T11:58:24Z" w:author="Suzanna Theresia"/>
          <w:rFonts w:ascii="Verdana" w:cs="Verdana" w:hAnsi="Verdana" w:eastAsia="Verdana"/>
          <w:b w:val="1"/>
          <w:bCs w:val="1"/>
          <w:color w:val="c00000"/>
          <w:sz w:val="28"/>
          <w:szCs w:val="28"/>
          <w:u w:color="c00000"/>
          <w:lang w:val="en-US"/>
        </w:rPr>
      </w:pPr>
    </w:p>
    <w:p>
      <w:pPr>
        <w:pStyle w:val="Body"/>
        <w:spacing w:line="240" w:lineRule="auto"/>
        <w:jc w:val="center"/>
        <w:rPr>
          <w:del w:id="76" w:date="2016-04-05T11:58:24Z" w:author="Suzanna Theresia"/>
          <w:rFonts w:ascii="Verdana" w:cs="Verdana" w:hAnsi="Verdana" w:eastAsia="Verdana"/>
          <w:b w:val="1"/>
          <w:bCs w:val="1"/>
          <w:color w:val="c00000"/>
          <w:sz w:val="28"/>
          <w:szCs w:val="28"/>
          <w:u w:color="c00000"/>
          <w:lang w:val="en-US"/>
        </w:rPr>
      </w:pPr>
      <w:del w:id="77" w:date="2016-04-05T11:58:24Z" w:author="Suzanna Theresia">
        <w:r>
          <w:rPr>
            <w:rFonts w:ascii="Verdana"/>
            <w:b w:val="1"/>
            <w:bCs w:val="1"/>
            <w:color w:val="c00000"/>
            <w:sz w:val="28"/>
            <w:szCs w:val="28"/>
            <w:u w:color="c00000"/>
            <w:rtl w:val="0"/>
            <w:lang w:val="en-US"/>
          </w:rPr>
          <w:delText>During The Next Few Months We Worked Like Crazy And Barely Slept, But After Such A Hard Time Grinding, I</w:delText>
        </w:r>
      </w:del>
    </w:p>
    <w:p>
      <w:pPr>
        <w:pStyle w:val="Body"/>
        <w:spacing w:line="240" w:lineRule="auto"/>
        <w:jc w:val="center"/>
        <w:rPr>
          <w:del w:id="78" w:date="2016-04-05T11:58:24Z" w:author="Suzanna Theresia"/>
          <w:rFonts w:ascii="Verdana" w:cs="Verdana" w:hAnsi="Verdana" w:eastAsia="Verdana"/>
          <w:b w:val="1"/>
          <w:bCs w:val="1"/>
          <w:color w:val="c00000"/>
          <w:sz w:val="28"/>
          <w:szCs w:val="28"/>
          <w:u w:color="c00000"/>
          <w:lang w:val="en-US"/>
        </w:rPr>
      </w:pPr>
      <w:del w:id="79" w:date="2016-04-05T11:58:24Z" w:author="Suzanna Theresia">
        <w:r>
          <w:rPr>
            <w:rFonts w:ascii="Verdana"/>
            <w:b w:val="1"/>
            <w:bCs w:val="1"/>
            <w:color w:val="c00000"/>
            <w:sz w:val="28"/>
            <w:szCs w:val="28"/>
            <w:u w:color="c00000"/>
            <w:rtl w:val="0"/>
            <w:lang w:val="en-US"/>
          </w:rPr>
          <w:delText xml:space="preserve"> Eventually "Hit The Jackpot"... </w:delText>
        </w:r>
      </w:del>
    </w:p>
    <w:p>
      <w:pPr>
        <w:pStyle w:val="Body"/>
        <w:spacing w:line="240" w:lineRule="auto"/>
        <w:rPr>
          <w:del w:id="80" w:date="2016-04-05T11:58:24Z" w:author="Suzanna Theresia"/>
          <w:rFonts w:ascii="Verdana" w:cs="Verdana" w:hAnsi="Verdana" w:eastAsia="Verdana"/>
          <w:b w:val="1"/>
          <w:bCs w:val="1"/>
          <w:color w:val="c00000"/>
          <w:sz w:val="28"/>
          <w:szCs w:val="28"/>
          <w:u w:color="c00000"/>
          <w:lang w:val="en-US"/>
        </w:rPr>
      </w:pPr>
    </w:p>
    <w:p>
      <w:pPr>
        <w:pStyle w:val="Body"/>
        <w:spacing w:line="240" w:lineRule="auto"/>
        <w:rPr>
          <w:del w:id="81" w:date="2016-04-05T11:58:24Z" w:author="Suzanna Theresia"/>
          <w:rFonts w:ascii="Verdana" w:cs="Verdana" w:hAnsi="Verdana" w:eastAsia="Verdana"/>
          <w:b w:val="1"/>
          <w:bCs w:val="1"/>
          <w:color w:val="c00000"/>
          <w:sz w:val="28"/>
          <w:szCs w:val="28"/>
          <w:u w:color="c00000"/>
          <w:lang w:val="en-US"/>
        </w:rPr>
      </w:pPr>
    </w:p>
    <w:p>
      <w:pPr>
        <w:pStyle w:val="Body"/>
        <w:spacing w:line="240" w:lineRule="auto"/>
        <w:rPr>
          <w:del w:id="82" w:date="2016-04-05T11:58:24Z" w:author="Suzanna Theresia"/>
          <w:rFonts w:ascii="Verdana" w:cs="Verdana" w:hAnsi="Verdana" w:eastAsia="Verdana"/>
          <w:color w:val="0d0d0d"/>
          <w:u w:color="0d0d0d"/>
          <w:lang w:val="en-US"/>
        </w:rPr>
      </w:pPr>
      <w:del w:id="83" w:date="2016-04-05T11:58:24Z" w:author="Suzanna Theresia">
        <w:r>
          <w:rPr>
            <w:rFonts w:ascii="Verdana"/>
            <w:color w:val="0d0d0d"/>
            <w:u w:color="0d0d0d"/>
            <w:rtl w:val="0"/>
            <w:lang w:val="en-US"/>
          </w:rPr>
          <w:delText>I have to admit that it took some time to get my plugin to take off, but after a few tests (and some trial and error) I started to see some undeniable results...</w:delText>
        </w:r>
      </w:del>
    </w:p>
    <w:p>
      <w:pPr>
        <w:pStyle w:val="Body"/>
        <w:spacing w:line="240" w:lineRule="auto"/>
        <w:rPr>
          <w:del w:id="84" w:date="2016-04-05T11:58:24Z" w:author="Suzanna Theresia"/>
          <w:rFonts w:ascii="Verdana" w:cs="Verdana" w:hAnsi="Verdana" w:eastAsia="Verdana"/>
          <w:color w:val="0d0d0d"/>
          <w:u w:color="0d0d0d"/>
          <w:lang w:val="en-US"/>
        </w:rPr>
      </w:pPr>
    </w:p>
    <w:p>
      <w:pPr>
        <w:pStyle w:val="Body"/>
        <w:spacing w:line="240" w:lineRule="auto"/>
        <w:rPr>
          <w:del w:id="85" w:date="2016-04-05T11:58:24Z" w:author="Suzanna Theresia"/>
          <w:rFonts w:ascii="Verdana" w:cs="Verdana" w:hAnsi="Verdana" w:eastAsia="Verdana"/>
          <w:b w:val="1"/>
          <w:bCs w:val="1"/>
          <w:color w:val="0d0d0d"/>
          <w:u w:color="0d0d0d"/>
          <w:lang w:val="en-US"/>
        </w:rPr>
      </w:pPr>
      <w:del w:id="86" w:date="2016-04-05T11:58:24Z" w:author="Suzanna Theresia">
        <w:r>
          <w:rPr>
            <w:rFonts w:ascii="Verdana"/>
            <w:b w:val="1"/>
            <w:bCs w:val="1"/>
            <w:color w:val="0d0d0d"/>
            <w:u w:color="0d0d0d"/>
            <w:rtl w:val="0"/>
            <w:lang w:val="en-US"/>
          </w:rPr>
          <w:delText>I almost couldn't believe what my eyes saw.</w:delText>
        </w:r>
      </w:del>
    </w:p>
    <w:p>
      <w:pPr>
        <w:pStyle w:val="Body"/>
        <w:spacing w:line="240" w:lineRule="auto"/>
        <w:rPr>
          <w:del w:id="87" w:date="2016-04-05T11:58:24Z" w:author="Suzanna Theresia"/>
          <w:rFonts w:ascii="Verdana" w:cs="Verdana" w:hAnsi="Verdana" w:eastAsia="Verdana"/>
          <w:color w:val="0d0d0d"/>
          <w:u w:color="0d0d0d"/>
          <w:lang w:val="en-US"/>
        </w:rPr>
      </w:pPr>
    </w:p>
    <w:p>
      <w:pPr>
        <w:pStyle w:val="Body"/>
        <w:spacing w:line="240" w:lineRule="auto"/>
        <w:rPr>
          <w:del w:id="88" w:date="2016-04-05T11:58:24Z" w:author="Suzanna Theresia"/>
          <w:rFonts w:ascii="Verdana" w:cs="Verdana" w:hAnsi="Verdana" w:eastAsia="Verdana"/>
          <w:color w:val="0d0d0d"/>
          <w:u w:color="0d0d0d"/>
          <w:lang w:val="en-US"/>
        </w:rPr>
      </w:pPr>
      <w:del w:id="89" w:date="2016-04-05T11:58:24Z" w:author="Suzanna Theresia">
        <w:r>
          <w:rPr>
            <w:rFonts w:ascii="Verdana"/>
            <w:color w:val="0d0d0d"/>
            <w:u w:color="0d0d0d"/>
            <w:rtl w:val="0"/>
            <w:lang w:val="en-US"/>
          </w:rPr>
          <w:delText>Overnight, I was generating more sales and my conversion rates blasted through the roof, virtually.</w:delText>
        </w:r>
      </w:del>
    </w:p>
    <w:p>
      <w:pPr>
        <w:pStyle w:val="Body"/>
        <w:spacing w:line="240" w:lineRule="auto"/>
        <w:rPr>
          <w:del w:id="90" w:date="2016-04-05T11:58:24Z" w:author="Suzanna Theresia"/>
          <w:rFonts w:ascii="Verdana" w:cs="Verdana" w:hAnsi="Verdana" w:eastAsia="Verdana"/>
          <w:color w:val="0d0d0d"/>
          <w:u w:color="0d0d0d"/>
          <w:lang w:val="en-US"/>
        </w:rPr>
      </w:pPr>
    </w:p>
    <w:p>
      <w:pPr>
        <w:pStyle w:val="Body"/>
        <w:spacing w:line="240" w:lineRule="auto"/>
        <w:rPr>
          <w:del w:id="91" w:date="2016-04-05T11:58:24Z" w:author="Suzanna Theresia"/>
          <w:rFonts w:ascii="Verdana" w:cs="Verdana" w:hAnsi="Verdana" w:eastAsia="Verdana"/>
          <w:color w:val="0d0d0d"/>
          <w:u w:color="0d0d0d"/>
          <w:lang w:val="en-US"/>
        </w:rPr>
      </w:pPr>
      <w:del w:id="92" w:date="2016-04-05T11:58:24Z" w:author="Suzanna Theresia">
        <w:r>
          <w:rPr>
            <w:rFonts w:ascii="Verdana"/>
            <w:color w:val="0d0d0d"/>
            <w:u w:color="0d0d0d"/>
            <w:rtl w:val="0"/>
            <w:lang w:val="en-US"/>
          </w:rPr>
          <w:delText xml:space="preserve">I found myself making </w:delText>
        </w:r>
      </w:del>
      <w:del w:id="93" w:date="2016-04-05T11:58:24Z" w:author="Suzanna Theresia">
        <w:r>
          <w:rPr>
            <w:rFonts w:ascii="Verdana"/>
            <w:b w:val="1"/>
            <w:bCs w:val="1"/>
            <w:color w:val="0d0d0d"/>
            <w:u w:color="0d0d0d"/>
            <w:rtl w:val="0"/>
            <w:lang w:val="en-US"/>
          </w:rPr>
          <w:delText>MORE</w:delText>
        </w:r>
      </w:del>
      <w:del w:id="94" w:date="2016-04-05T11:58:24Z" w:author="Suzanna Theresia">
        <w:r>
          <w:rPr>
            <w:rFonts w:ascii="Verdana"/>
            <w:color w:val="0d0d0d"/>
            <w:u w:color="0d0d0d"/>
            <w:rtl w:val="0"/>
            <w:lang w:val="en-US"/>
          </w:rPr>
          <w:delText xml:space="preserve"> money with the same traffic that before would leave without making me any commissions.</w:delText>
        </w:r>
      </w:del>
    </w:p>
    <w:p>
      <w:pPr>
        <w:pStyle w:val="Body"/>
        <w:spacing w:line="240" w:lineRule="auto"/>
        <w:rPr>
          <w:del w:id="95" w:date="2016-04-05T11:58:24Z" w:author="Suzanna Theresia"/>
          <w:rFonts w:ascii="Verdana" w:cs="Verdana" w:hAnsi="Verdana" w:eastAsia="Verdana"/>
          <w:color w:val="0d0d0d"/>
          <w:u w:color="0d0d0d"/>
          <w:lang w:val="en-US"/>
        </w:rPr>
      </w:pPr>
    </w:p>
    <w:p>
      <w:pPr>
        <w:pStyle w:val="Body"/>
        <w:spacing w:line="240" w:lineRule="auto"/>
        <w:rPr>
          <w:del w:id="96" w:date="2016-04-05T11:58:24Z" w:author="Suzanna Theresia"/>
          <w:rFonts w:ascii="Verdana" w:cs="Verdana" w:hAnsi="Verdana" w:eastAsia="Verdana"/>
          <w:i w:val="1"/>
          <w:iCs w:val="1"/>
          <w:color w:val="0d0d0d"/>
          <w:u w:color="0d0d0d"/>
          <w:lang w:val="en-US"/>
        </w:rPr>
      </w:pPr>
      <w:del w:id="97" w:date="2016-04-05T11:58:24Z" w:author="Suzanna Theresia">
        <w:r>
          <w:rPr>
            <w:rFonts w:ascii="Verdana"/>
            <w:i w:val="1"/>
            <w:iCs w:val="1"/>
            <w:color w:val="0d0d0d"/>
            <w:u w:color="0d0d0d"/>
            <w:rtl w:val="0"/>
            <w:lang w:val="en-US"/>
          </w:rPr>
          <w:delText>Now the story was very different...</w:delText>
        </w:r>
      </w:del>
    </w:p>
    <w:p>
      <w:pPr>
        <w:pStyle w:val="Body"/>
        <w:spacing w:line="240" w:lineRule="auto"/>
        <w:rPr>
          <w:del w:id="98" w:date="2016-04-05T11:58:24Z" w:author="Suzanna Theresia"/>
          <w:rFonts w:ascii="Verdana" w:cs="Verdana" w:hAnsi="Verdana" w:eastAsia="Verdana"/>
          <w:color w:val="0d0d0d"/>
          <w:u w:color="0d0d0d"/>
          <w:lang w:val="en-US"/>
        </w:rPr>
      </w:pPr>
    </w:p>
    <w:p>
      <w:pPr>
        <w:pStyle w:val="Body"/>
        <w:spacing w:line="240" w:lineRule="auto"/>
        <w:rPr>
          <w:del w:id="99" w:date="2016-04-05T11:58:24Z" w:author="Suzanna Theresia"/>
          <w:rFonts w:ascii="Verdana" w:cs="Verdana" w:hAnsi="Verdana" w:eastAsia="Verdana"/>
          <w:color w:val="0d0d0d"/>
          <w:u w:color="0d0d0d"/>
          <w:lang w:val="en-US"/>
        </w:rPr>
      </w:pPr>
      <w:del w:id="100" w:date="2016-04-05T11:58:24Z" w:author="Suzanna Theresia">
        <w:r>
          <w:rPr>
            <w:rFonts w:ascii="Verdana"/>
            <w:color w:val="0d0d0d"/>
            <w:u w:color="0d0d0d"/>
            <w:rtl w:val="0"/>
            <w:lang w:val="en-US"/>
          </w:rPr>
          <w:delText>Just by "hijacking" their attention I was able to get a better ROI and the best part is that it was all hands-free.</w:delText>
        </w:r>
      </w:del>
    </w:p>
    <w:p>
      <w:pPr>
        <w:pStyle w:val="Body"/>
        <w:spacing w:line="240" w:lineRule="auto"/>
        <w:rPr>
          <w:del w:id="101" w:date="2016-04-05T11:58:24Z" w:author="Suzanna Theresia"/>
          <w:rFonts w:ascii="Verdana" w:cs="Verdana" w:hAnsi="Verdana" w:eastAsia="Verdana"/>
          <w:color w:val="0d0d0d"/>
          <w:u w:color="0d0d0d"/>
          <w:lang w:val="en-US"/>
        </w:rPr>
      </w:pPr>
    </w:p>
    <w:p>
      <w:pPr>
        <w:pStyle w:val="Body"/>
        <w:spacing w:line="240" w:lineRule="auto"/>
        <w:rPr>
          <w:del w:id="102" w:date="2016-04-05T11:58:24Z" w:author="Suzanna Theresia"/>
          <w:rFonts w:ascii="Verdana" w:cs="Verdana" w:hAnsi="Verdana" w:eastAsia="Verdana"/>
          <w:color w:val="0d0d0d"/>
          <w:u w:color="0d0d0d"/>
          <w:lang w:val="en-US"/>
        </w:rPr>
      </w:pPr>
      <w:del w:id="103" w:date="2016-04-05T11:58:24Z" w:author="Suzanna Theresia">
        <w:r>
          <w:rPr>
            <w:rFonts w:ascii="Verdana"/>
            <w:color w:val="0d0d0d"/>
            <w:u w:color="0d0d0d"/>
            <w:rtl w:val="0"/>
            <w:lang w:val="en-US"/>
          </w:rPr>
          <w:delText>I only had to install the plugin, customize things a bit, and then get myself ready to rock and roll.</w:delText>
        </w:r>
      </w:del>
    </w:p>
    <w:p>
      <w:pPr>
        <w:pStyle w:val="Body"/>
        <w:spacing w:line="240" w:lineRule="auto"/>
        <w:rPr>
          <w:del w:id="104" w:date="2016-04-05T11:58:24Z" w:author="Suzanna Theresia"/>
          <w:rFonts w:ascii="Verdana" w:cs="Verdana" w:hAnsi="Verdana" w:eastAsia="Verdana"/>
          <w:color w:val="0d0d0d"/>
          <w:u w:color="0d0d0d"/>
          <w:lang w:val="en-US"/>
        </w:rPr>
      </w:pPr>
    </w:p>
    <w:p>
      <w:pPr>
        <w:pStyle w:val="Body"/>
        <w:spacing w:line="240" w:lineRule="auto"/>
        <w:rPr>
          <w:del w:id="105" w:date="2016-04-05T11:58:24Z" w:author="Suzanna Theresia"/>
          <w:rFonts w:ascii="Verdana" w:cs="Verdana" w:hAnsi="Verdana" w:eastAsia="Verdana"/>
          <w:color w:val="0d0d0d"/>
          <w:u w:color="0d0d0d"/>
          <w:lang w:val="en-US"/>
        </w:rPr>
      </w:pPr>
      <w:del w:id="106" w:date="2016-04-05T11:58:24Z" w:author="Suzanna Theresia">
        <w:r>
          <w:rPr>
            <w:rFonts w:ascii="Verdana"/>
            <w:color w:val="0d0d0d"/>
            <w:u w:color="0d0d0d"/>
            <w:rtl w:val="0"/>
            <w:lang w:val="en-US"/>
          </w:rPr>
          <w:delText>Now, for the first time, I am going to share with you this amazing plugin that will not only make YOU more money, but I am sure it will transform ANY blog you might have.</w:delText>
        </w:r>
      </w:del>
    </w:p>
    <w:p>
      <w:pPr>
        <w:pStyle w:val="Body"/>
        <w:spacing w:line="240" w:lineRule="auto"/>
        <w:rPr>
          <w:del w:id="107" w:date="2016-04-05T11:58:24Z" w:author="Suzanna Theresia"/>
          <w:rFonts w:ascii="Verdana" w:cs="Verdana" w:hAnsi="Verdana" w:eastAsia="Verdana"/>
          <w:color w:val="0d0d0d"/>
          <w:u w:color="0d0d0d"/>
          <w:lang w:val="en-US"/>
        </w:rPr>
      </w:pPr>
    </w:p>
    <w:p>
      <w:pPr>
        <w:pStyle w:val="Body"/>
        <w:spacing w:line="240" w:lineRule="auto"/>
        <w:rPr>
          <w:del w:id="108" w:date="2016-04-05T11:58:24Z" w:author="Suzanna Theresia"/>
          <w:rFonts w:ascii="Verdana" w:cs="Verdana" w:hAnsi="Verdana" w:eastAsia="Verdana"/>
          <w:b w:val="1"/>
          <w:bCs w:val="1"/>
          <w:color w:val="0d0d0d"/>
          <w:u w:color="0d0d0d"/>
          <w:lang w:val="en-US"/>
        </w:rPr>
      </w:pPr>
      <w:del w:id="109" w:date="2016-04-05T11:58:24Z" w:author="Suzanna Theresia">
        <w:r>
          <w:rPr>
            <w:rFonts w:ascii="Verdana"/>
            <w:b w:val="1"/>
            <w:bCs w:val="1"/>
            <w:color w:val="0d0d0d"/>
            <w:u w:color="0d0d0d"/>
            <w:rtl w:val="0"/>
            <w:lang w:val="en-US"/>
          </w:rPr>
          <w:delText>And all of this in just THREE simple steps!</w:delText>
        </w:r>
      </w:del>
    </w:p>
    <w:p>
      <w:pPr>
        <w:pStyle w:val="Body"/>
        <w:spacing w:line="240" w:lineRule="auto"/>
        <w:rPr>
          <w:del w:id="110" w:date="2016-04-05T11:58:24Z" w:author="Suzanna Theresia"/>
          <w:rFonts w:ascii="Verdana" w:cs="Verdana" w:hAnsi="Verdana" w:eastAsia="Verdana"/>
          <w:color w:val="0d0d0d"/>
          <w:u w:color="0d0d0d"/>
          <w:lang w:val="en-US"/>
        </w:rPr>
      </w:pPr>
    </w:p>
    <w:p>
      <w:pPr>
        <w:pStyle w:val="Body"/>
        <w:spacing w:line="240" w:lineRule="auto"/>
        <w:rPr>
          <w:del w:id="111" w:date="2016-04-05T11:58:24Z" w:author="Suzanna Theresia"/>
          <w:rFonts w:ascii="Verdana" w:cs="Verdana" w:hAnsi="Verdana" w:eastAsia="Verdana"/>
          <w:color w:val="0d0d0d"/>
          <w:u w:color="0d0d0d"/>
          <w:lang w:val="en-US"/>
        </w:rPr>
      </w:pPr>
    </w:p>
    <w:p>
      <w:pPr>
        <w:pStyle w:val="Body"/>
        <w:spacing w:line="240" w:lineRule="auto"/>
        <w:jc w:val="center"/>
        <w:rPr>
          <w:del w:id="112" w:date="2016-04-05T11:58:24Z" w:author="Suzanna Theresia"/>
          <w:rFonts w:ascii="Verdana" w:cs="Verdana" w:hAnsi="Verdana" w:eastAsia="Verdana"/>
          <w:b w:val="1"/>
          <w:bCs w:val="1"/>
          <w:color w:val="0d0d0d"/>
          <w:sz w:val="28"/>
          <w:szCs w:val="28"/>
          <w:u w:color="0d0d0d"/>
          <w:lang w:val="en-US"/>
        </w:rPr>
      </w:pPr>
      <w:del w:id="113" w:date="2016-04-05T11:58:24Z" w:author="Suzanna Theresia">
        <w:r>
          <w:rPr>
            <w:rFonts w:ascii="Verdana"/>
            <w:b w:val="1"/>
            <w:bCs w:val="1"/>
            <w:color w:val="c00000"/>
            <w:sz w:val="28"/>
            <w:szCs w:val="28"/>
            <w:u w:color="c00000"/>
            <w:rtl w:val="0"/>
            <w:lang w:val="en-US"/>
          </w:rPr>
          <w:delText xml:space="preserve">Step 1 - </w:delText>
        </w:r>
      </w:del>
      <w:del w:id="114" w:date="2016-04-05T11:58:24Z" w:author="Suzanna Theresia">
        <w:r>
          <w:rPr>
            <w:rFonts w:ascii="Verdana"/>
            <w:b w:val="1"/>
            <w:bCs w:val="1"/>
            <w:color w:val="0d0d0d"/>
            <w:sz w:val="28"/>
            <w:szCs w:val="28"/>
            <w:u w:color="0d0d0d"/>
            <w:rtl w:val="0"/>
            <w:lang w:val="en-US"/>
          </w:rPr>
          <w:delText>Install The Plugin (It Will Take You Only 5 Seconds)</w:delText>
        </w:r>
      </w:del>
    </w:p>
    <w:p>
      <w:pPr>
        <w:pStyle w:val="Body"/>
        <w:spacing w:line="240" w:lineRule="auto"/>
        <w:jc w:val="center"/>
        <w:rPr>
          <w:del w:id="115" w:date="2016-04-05T11:58:24Z" w:author="Suzanna Theresia"/>
          <w:rFonts w:ascii="Verdana" w:cs="Verdana" w:hAnsi="Verdana" w:eastAsia="Verdana"/>
          <w:b w:val="1"/>
          <w:bCs w:val="1"/>
          <w:color w:val="c00000"/>
          <w:sz w:val="28"/>
          <w:szCs w:val="28"/>
          <w:u w:color="c00000"/>
          <w:lang w:val="en-US"/>
        </w:rPr>
      </w:pPr>
    </w:p>
    <w:p>
      <w:pPr>
        <w:pStyle w:val="Body"/>
        <w:spacing w:line="240" w:lineRule="auto"/>
        <w:jc w:val="center"/>
        <w:rPr>
          <w:del w:id="116" w:date="2016-04-05T11:58:24Z" w:author="Suzanna Theresia"/>
          <w:rFonts w:ascii="Verdana" w:cs="Verdana" w:hAnsi="Verdana" w:eastAsia="Verdana"/>
          <w:b w:val="1"/>
          <w:bCs w:val="1"/>
          <w:color w:val="0d0d0d"/>
          <w:sz w:val="28"/>
          <w:szCs w:val="28"/>
          <w:u w:color="0d0d0d"/>
          <w:lang w:val="en-US"/>
        </w:rPr>
      </w:pPr>
      <w:del w:id="117" w:date="2016-04-05T11:58:24Z" w:author="Suzanna Theresia">
        <w:r>
          <w:rPr>
            <w:rFonts w:ascii="Verdana"/>
            <w:b w:val="1"/>
            <w:bCs w:val="1"/>
            <w:color w:val="c00000"/>
            <w:sz w:val="28"/>
            <w:szCs w:val="28"/>
            <w:u w:color="c00000"/>
            <w:rtl w:val="0"/>
            <w:lang w:val="en-US"/>
          </w:rPr>
          <w:delText xml:space="preserve">Step 2 - </w:delText>
        </w:r>
      </w:del>
      <w:del w:id="118" w:date="2016-04-05T11:58:24Z" w:author="Suzanna Theresia">
        <w:r>
          <w:rPr>
            <w:rFonts w:ascii="Verdana"/>
            <w:b w:val="1"/>
            <w:bCs w:val="1"/>
            <w:color w:val="0d0d0d"/>
            <w:sz w:val="28"/>
            <w:szCs w:val="28"/>
            <w:u w:color="0d0d0d"/>
            <w:rtl w:val="0"/>
            <w:lang w:val="en-US"/>
          </w:rPr>
          <w:delText>Customize Your "Hijacking Machine"</w:delText>
        </w:r>
      </w:del>
    </w:p>
    <w:p>
      <w:pPr>
        <w:pStyle w:val="Body"/>
        <w:spacing w:line="240" w:lineRule="auto"/>
        <w:jc w:val="center"/>
        <w:rPr>
          <w:del w:id="119" w:date="2016-04-05T11:58:24Z" w:author="Suzanna Theresia"/>
          <w:rFonts w:ascii="Verdana" w:cs="Verdana" w:hAnsi="Verdana" w:eastAsia="Verdana"/>
          <w:b w:val="1"/>
          <w:bCs w:val="1"/>
          <w:color w:val="c00000"/>
          <w:sz w:val="28"/>
          <w:szCs w:val="28"/>
          <w:u w:color="c00000"/>
          <w:lang w:val="en-US"/>
        </w:rPr>
      </w:pPr>
    </w:p>
    <w:p>
      <w:pPr>
        <w:pStyle w:val="Body"/>
        <w:spacing w:line="240" w:lineRule="auto"/>
        <w:jc w:val="center"/>
        <w:rPr>
          <w:del w:id="120" w:date="2016-04-05T11:58:24Z" w:author="Suzanna Theresia"/>
          <w:rFonts w:ascii="Verdana" w:cs="Verdana" w:hAnsi="Verdana" w:eastAsia="Verdana"/>
          <w:b w:val="1"/>
          <w:bCs w:val="1"/>
          <w:color w:val="0d0d0d"/>
          <w:sz w:val="28"/>
          <w:szCs w:val="28"/>
          <w:u w:color="0d0d0d"/>
          <w:lang w:val="en-US"/>
        </w:rPr>
      </w:pPr>
      <w:del w:id="121" w:date="2016-04-05T11:58:24Z" w:author="Suzanna Theresia">
        <w:r>
          <w:rPr>
            <w:rFonts w:ascii="Verdana"/>
            <w:b w:val="1"/>
            <w:bCs w:val="1"/>
            <w:color w:val="c00000"/>
            <w:sz w:val="28"/>
            <w:szCs w:val="28"/>
            <w:u w:color="c00000"/>
            <w:rtl w:val="0"/>
            <w:lang w:val="en-US"/>
          </w:rPr>
          <w:delText xml:space="preserve">Step 3 - </w:delText>
        </w:r>
      </w:del>
      <w:del w:id="122" w:date="2016-04-05T11:58:24Z" w:author="Suzanna Theresia">
        <w:r>
          <w:rPr>
            <w:rFonts w:ascii="Verdana"/>
            <w:b w:val="1"/>
            <w:bCs w:val="1"/>
            <w:color w:val="0d0d0d"/>
            <w:sz w:val="28"/>
            <w:szCs w:val="28"/>
            <w:u w:color="0d0d0d"/>
            <w:rtl w:val="0"/>
            <w:lang w:val="en-US"/>
          </w:rPr>
          <w:delText>Launch It And Instantly Grab And Hijack Your Visitor</w:delText>
        </w:r>
      </w:del>
      <w:del w:id="123" w:date="2016-04-05T11:58:24Z" w:author="Suzanna Theresia">
        <w:r>
          <w:rPr>
            <w:rFonts w:hAnsi="Verdana" w:hint="default"/>
            <w:b w:val="1"/>
            <w:bCs w:val="1"/>
            <w:color w:val="0d0d0d"/>
            <w:sz w:val="28"/>
            <w:szCs w:val="28"/>
            <w:u w:color="0d0d0d"/>
            <w:rtl w:val="0"/>
            <w:lang w:val="en-US"/>
          </w:rPr>
          <w:delText>’</w:delText>
        </w:r>
      </w:del>
      <w:del w:id="124" w:date="2016-04-05T11:58:24Z" w:author="Suzanna Theresia">
        <w:r>
          <w:rPr>
            <w:rFonts w:ascii="Verdana"/>
            <w:b w:val="1"/>
            <w:bCs w:val="1"/>
            <w:color w:val="0d0d0d"/>
            <w:sz w:val="28"/>
            <w:szCs w:val="28"/>
            <w:u w:color="0d0d0d"/>
            <w:rtl w:val="0"/>
            <w:lang w:val="en-US"/>
          </w:rPr>
          <w:delText>s Attention!</w:delText>
        </w:r>
      </w:del>
    </w:p>
    <w:p>
      <w:pPr>
        <w:pStyle w:val="Body"/>
        <w:spacing w:line="240" w:lineRule="auto"/>
        <w:jc w:val="center"/>
        <w:rPr>
          <w:del w:id="125" w:date="2016-04-05T11:58:24Z" w:author="Suzanna Theresia"/>
          <w:rFonts w:ascii="Verdana" w:cs="Verdana" w:hAnsi="Verdana" w:eastAsia="Verdana"/>
          <w:b w:val="1"/>
          <w:bCs w:val="1"/>
          <w:color w:val="0d0d0d"/>
          <w:sz w:val="28"/>
          <w:szCs w:val="28"/>
          <w:u w:color="0d0d0d"/>
          <w:lang w:val="en-US"/>
        </w:rPr>
      </w:pPr>
    </w:p>
    <w:p>
      <w:pPr>
        <w:pStyle w:val="Body"/>
        <w:spacing w:line="240" w:lineRule="auto"/>
        <w:jc w:val="center"/>
        <w:rPr>
          <w:del w:id="126" w:date="2016-04-05T11:58:24Z" w:author="Suzanna Theresia"/>
          <w:rFonts w:ascii="Verdana" w:cs="Verdana" w:hAnsi="Verdana" w:eastAsia="Verdana"/>
          <w:b w:val="1"/>
          <w:bCs w:val="1"/>
          <w:color w:val="0d0d0d"/>
          <w:sz w:val="28"/>
          <w:szCs w:val="28"/>
          <w:u w:color="0d0d0d"/>
          <w:lang w:val="en-US"/>
        </w:rPr>
      </w:pPr>
    </w:p>
    <w:p>
      <w:pPr>
        <w:pStyle w:val="Body"/>
        <w:spacing w:line="240" w:lineRule="auto"/>
        <w:jc w:val="center"/>
        <w:rPr>
          <w:del w:id="127" w:date="2016-04-05T11:58:24Z" w:author="Suzanna Theresia"/>
          <w:rFonts w:ascii="Verdana" w:cs="Verdana" w:hAnsi="Verdana" w:eastAsia="Verdana"/>
          <w:b w:val="1"/>
          <w:bCs w:val="1"/>
          <w:color w:val="0d0d0d"/>
          <w:sz w:val="28"/>
          <w:szCs w:val="28"/>
          <w:u w:color="0d0d0d"/>
          <w:lang w:val="en-US"/>
        </w:rPr>
      </w:pPr>
      <w:del w:id="128" w:date="2016-04-05T11:58:24Z" w:author="Suzanna Theresia">
        <w:r>
          <w:rPr>
            <w:rFonts w:ascii="Verdana"/>
            <w:b w:val="1"/>
            <w:bCs w:val="1"/>
            <w:color w:val="0d0d0d"/>
            <w:sz w:val="28"/>
            <w:szCs w:val="28"/>
            <w:u w:color="0d0d0d"/>
            <w:rtl w:val="0"/>
            <w:lang w:val="en-US"/>
          </w:rPr>
          <w:delText>Introducing...</w:delText>
        </w:r>
      </w:del>
    </w:p>
    <w:p>
      <w:pPr>
        <w:pStyle w:val="Body"/>
        <w:spacing w:line="240" w:lineRule="auto"/>
        <w:jc w:val="center"/>
        <w:rPr>
          <w:del w:id="129" w:date="2016-04-05T11:58:24Z" w:author="Suzanna Theresia"/>
          <w:rFonts w:ascii="Verdana" w:cs="Verdana" w:hAnsi="Verdana" w:eastAsia="Verdana"/>
          <w:b w:val="1"/>
          <w:bCs w:val="1"/>
          <w:color w:val="0d0d0d"/>
          <w:sz w:val="28"/>
          <w:szCs w:val="28"/>
          <w:u w:color="0d0d0d"/>
          <w:lang w:val="en-US"/>
        </w:rPr>
      </w:pPr>
    </w:p>
    <w:p>
      <w:pPr>
        <w:pStyle w:val="Body"/>
        <w:spacing w:line="240" w:lineRule="auto"/>
        <w:jc w:val="center"/>
        <w:rPr>
          <w:del w:id="130" w:date="2016-04-05T11:58:24Z" w:author="Suzanna Theresia"/>
          <w:rFonts w:ascii="Verdana" w:cs="Verdana" w:hAnsi="Verdana" w:eastAsia="Verdana"/>
          <w:b w:val="1"/>
          <w:bCs w:val="1"/>
          <w:color w:val="0d0d0d"/>
          <w:sz w:val="28"/>
          <w:szCs w:val="28"/>
          <w:u w:color="0d0d0d"/>
          <w:lang w:val="en-US"/>
        </w:rPr>
      </w:pPr>
      <w:del w:id="131" w:date="2016-04-05T11:58:24Z" w:author="Suzanna Theresia">
        <w:r>
          <w:rPr>
            <w:rFonts w:ascii="Verdana"/>
            <w:b w:val="1"/>
            <w:bCs w:val="1"/>
            <w:color w:val="0d0d0d"/>
            <w:sz w:val="28"/>
            <w:szCs w:val="28"/>
            <w:u w:color="0d0d0d"/>
            <w:rtl w:val="0"/>
            <w:lang w:val="en-US"/>
          </w:rPr>
          <w:delText>WP PAGE TAKEOVER</w:delText>
        </w:r>
      </w:del>
    </w:p>
    <w:p>
      <w:pPr>
        <w:pStyle w:val="Body"/>
        <w:spacing w:line="240" w:lineRule="auto"/>
        <w:jc w:val="center"/>
        <w:rPr>
          <w:del w:id="132" w:date="2016-04-05T11:58:24Z" w:author="Suzanna Theresia"/>
          <w:rFonts w:ascii="Verdana" w:cs="Verdana" w:hAnsi="Verdana" w:eastAsia="Verdana"/>
          <w:color w:val="0d0d0d"/>
          <w:sz w:val="16"/>
          <w:szCs w:val="16"/>
          <w:u w:color="0d0d0d"/>
          <w:lang w:val="en-US"/>
        </w:rPr>
      </w:pPr>
      <w:del w:id="133" w:date="2016-04-05T11:58:24Z" w:author="Suzanna Theresia">
        <w:r>
          <w:rPr>
            <w:rFonts w:ascii="Verdana"/>
            <w:color w:val="0d0d0d"/>
            <w:sz w:val="16"/>
            <w:szCs w:val="16"/>
            <w:u w:color="0d0d0d"/>
            <w:rtl w:val="0"/>
            <w:lang w:val="en-US"/>
          </w:rPr>
          <w:delText>Hijack Your Visitor</w:delText>
        </w:r>
      </w:del>
      <w:del w:id="134" w:date="2016-04-05T11:58:24Z" w:author="Suzanna Theresia">
        <w:r>
          <w:rPr>
            <w:rFonts w:hAnsi="Verdana" w:hint="default"/>
            <w:color w:val="0d0d0d"/>
            <w:sz w:val="16"/>
            <w:szCs w:val="16"/>
            <w:u w:color="0d0d0d"/>
            <w:rtl w:val="0"/>
            <w:lang w:val="en-US"/>
          </w:rPr>
          <w:delText>’</w:delText>
        </w:r>
      </w:del>
      <w:del w:id="135" w:date="2016-04-05T11:58:24Z" w:author="Suzanna Theresia">
        <w:r>
          <w:rPr>
            <w:rFonts w:ascii="Verdana"/>
            <w:color w:val="0d0d0d"/>
            <w:sz w:val="16"/>
            <w:szCs w:val="16"/>
            <w:u w:color="0d0d0d"/>
            <w:rtl w:val="0"/>
            <w:lang w:val="en-US"/>
          </w:rPr>
          <w:delText>s Attention And Increase Your Conversion Rates The Easy Way!</w:delText>
        </w:r>
      </w:del>
    </w:p>
    <w:p>
      <w:pPr>
        <w:pStyle w:val="Body"/>
        <w:spacing w:line="240" w:lineRule="auto"/>
        <w:jc w:val="center"/>
        <w:rPr>
          <w:del w:id="136" w:date="2016-04-05T11:58:24Z" w:author="Suzanna Theresia"/>
          <w:rFonts w:ascii="Verdana" w:cs="Verdana" w:hAnsi="Verdana" w:eastAsia="Verdana"/>
          <w:color w:val="7030a0"/>
          <w:u w:color="7030a0"/>
          <w:lang w:val="en-US"/>
        </w:rPr>
      </w:pPr>
      <w:del w:id="137" w:date="2016-04-05T11:58:24Z" w:author="Suzanna Theresia">
        <w:r>
          <w:rPr>
            <w:rFonts w:ascii="Verdana"/>
            <w:color w:val="7030a0"/>
            <w:u w:color="7030a0"/>
            <w:rtl w:val="0"/>
            <w:lang w:val="en-US"/>
          </w:rPr>
          <w:delText>[Insert Ecover Here]</w:delText>
        </w:r>
      </w:del>
    </w:p>
    <w:p>
      <w:pPr>
        <w:pStyle w:val="Body"/>
        <w:spacing w:line="240" w:lineRule="auto"/>
        <w:jc w:val="center"/>
        <w:rPr>
          <w:del w:id="138" w:date="2016-04-05T11:58:24Z" w:author="Suzanna Theresia"/>
          <w:rFonts w:ascii="Verdana" w:cs="Verdana" w:hAnsi="Verdana" w:eastAsia="Verdana"/>
          <w:color w:val="7030a0"/>
          <w:u w:color="7030a0"/>
          <w:lang w:val="en-US"/>
        </w:rPr>
      </w:pPr>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spacing w:line="240" w:lineRule="auto"/>
        <w:rPr>
          <w:del w:id="139" w:date="2016-04-05T11:58:24Z" w:author="Suzanna Theresia"/>
          <w:rFonts w:ascii="Verdana" w:cs="Verdana" w:hAnsi="Verdana" w:eastAsia="Verdana"/>
          <w:color w:val="0d0d0d"/>
          <w:u w:color="0d0d0d"/>
          <w:lang w:val="en-US"/>
        </w:rPr>
      </w:pPr>
      <w:del w:id="140" w:date="2016-04-05T11:58:24Z" w:author="Suzanna Theresia">
        <w:r>
          <w:rPr>
            <w:rFonts w:ascii="Verdana"/>
            <w:b w:val="1"/>
            <w:bCs w:val="1"/>
            <w:color w:val="0d0d0d"/>
            <w:u w:color="0d0d0d"/>
            <w:rtl w:val="0"/>
            <w:lang w:val="en-US"/>
          </w:rPr>
          <w:delText>WP Page Takeover</w:delText>
        </w:r>
      </w:del>
      <w:del w:id="141" w:date="2016-04-05T11:58:24Z" w:author="Suzanna Theresia">
        <w:r>
          <w:rPr>
            <w:rFonts w:ascii="Verdana"/>
            <w:color w:val="0d0d0d"/>
            <w:u w:color="0d0d0d"/>
            <w:rtl w:val="0"/>
            <w:lang w:val="en-US"/>
          </w:rPr>
          <w:delText xml:space="preserve"> is a wonderful and powerful plugin that will allow you to promote any kind of product or even service, and put it right in front of your visitors while they are reading...in ANY page of your WP blog!</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spacing w:line="240" w:lineRule="auto"/>
        <w:rPr>
          <w:del w:id="142" w:date="2016-04-05T11:58:24Z" w:author="Suzanna Theresia"/>
          <w:rFonts w:ascii="Verdana" w:cs="Verdana" w:hAnsi="Verdana" w:eastAsia="Verdana"/>
          <w:color w:val="0d0d0d"/>
          <w:u w:color="0d0d0d"/>
          <w:lang w:val="en-US"/>
        </w:rPr>
      </w:pPr>
      <w:del w:id="143" w:date="2016-04-05T11:58:24Z" w:author="Suzanna Theresia">
        <w:r>
          <w:rPr>
            <w:rFonts w:ascii="Verdana"/>
            <w:color w:val="0d0d0d"/>
            <w:u w:color="0d0d0d"/>
            <w:rtl w:val="0"/>
            <w:lang w:val="en-US"/>
          </w:rPr>
          <w:delText>With this incredibly useful and profitable WP plugin you can create an entire Promo Page or even promo widgets to any normal WP page or post - we are talking about a floating video box here.</w:delText>
        </w:r>
      </w:del>
    </w:p>
    <w:p>
      <w:pPr>
        <w:pStyle w:val="Body"/>
        <w:pBdr>
          <w:top w:val="single" w:color="000000" w:sz="4" w:space="0" w:shadow="0" w:frame="0"/>
          <w:left w:val="single" w:color="000000" w:sz="4" w:space="0" w:shadow="0" w:frame="0"/>
          <w:bottom w:val="single" w:color="000000" w:sz="4" w:space="0" w:shadow="0" w:frame="0"/>
          <w:right w:val="single" w:color="000000" w:sz="4" w:space="0" w:shadow="0" w:frame="0"/>
        </w:pBdr>
        <w:spacing w:line="240" w:lineRule="auto"/>
        <w:rPr>
          <w:del w:id="144" w:date="2016-04-05T11:58:24Z" w:author="Suzanna Theresia"/>
          <w:rFonts w:ascii="Verdana" w:cs="Verdana" w:hAnsi="Verdana" w:eastAsia="Verdana"/>
          <w:color w:val="0d0d0d"/>
          <w:u w:color="0d0d0d"/>
          <w:lang w:val="en-US"/>
        </w:rPr>
      </w:pPr>
      <w:del w:id="145" w:date="2016-04-05T11:58:24Z" w:author="Suzanna Theresia">
        <w:r>
          <w:rPr>
            <w:rFonts w:ascii="Verdana"/>
            <w:color w:val="0d0d0d"/>
            <w:u w:color="0d0d0d"/>
            <w:rtl w:val="0"/>
            <w:lang w:val="en-US"/>
          </w:rPr>
          <w:delText>Basically, with just a few clicks you will be able to hijack your visitor</w:delText>
        </w:r>
      </w:del>
      <w:del w:id="146" w:date="2016-04-05T11:58:24Z" w:author="Suzanna Theresia">
        <w:r>
          <w:rPr>
            <w:rFonts w:hAnsi="Verdana" w:hint="default"/>
            <w:color w:val="0d0d0d"/>
            <w:u w:color="0d0d0d"/>
            <w:rtl w:val="0"/>
            <w:lang w:val="en-US"/>
          </w:rPr>
          <w:delText>’</w:delText>
        </w:r>
      </w:del>
      <w:del w:id="147" w:date="2016-04-05T11:58:24Z" w:author="Suzanna Theresia">
        <w:r>
          <w:rPr>
            <w:rFonts w:ascii="Verdana"/>
            <w:color w:val="0d0d0d"/>
            <w:u w:color="0d0d0d"/>
            <w:rtl w:val="0"/>
            <w:lang w:val="en-US"/>
          </w:rPr>
          <w:delText>s attention instantly, and also create instant awareness of your products, affiliate offers, or even services!</w:delText>
        </w:r>
      </w:del>
    </w:p>
    <w:p>
      <w:pPr>
        <w:pStyle w:val="Body"/>
        <w:spacing w:line="240" w:lineRule="auto"/>
        <w:jc w:val="center"/>
        <w:rPr>
          <w:del w:id="148" w:date="2016-04-05T11:58:24Z" w:author="Suzanna Theresia"/>
          <w:rFonts w:ascii="Verdana" w:cs="Verdana" w:hAnsi="Verdana" w:eastAsia="Verdana"/>
          <w:b w:val="1"/>
          <w:bCs w:val="1"/>
          <w:color w:val="0d0d0d"/>
          <w:u w:color="0d0d0d"/>
          <w:lang w:val="en-US"/>
        </w:rPr>
      </w:pPr>
    </w:p>
    <w:p>
      <w:pPr>
        <w:pStyle w:val="Body"/>
        <w:spacing w:line="240" w:lineRule="auto"/>
        <w:jc w:val="center"/>
        <w:rPr>
          <w:del w:id="149" w:date="2016-04-05T11:58:24Z" w:author="Suzanna Theresia"/>
          <w:rFonts w:ascii="Verdana" w:cs="Verdana" w:hAnsi="Verdana" w:eastAsia="Verdana"/>
          <w:b w:val="1"/>
          <w:bCs w:val="1"/>
          <w:color w:val="0d0d0d"/>
          <w:sz w:val="28"/>
          <w:szCs w:val="28"/>
          <w:u w:color="0d0d0d"/>
          <w:lang w:val="en-US"/>
        </w:rPr>
      </w:pPr>
      <w:del w:id="150" w:date="2016-04-05T11:58:24Z" w:author="Suzanna Theresia">
        <w:r>
          <w:rPr>
            <w:rFonts w:ascii="Verdana"/>
            <w:b w:val="1"/>
            <w:bCs w:val="1"/>
            <w:color w:val="0d0d0d"/>
            <w:sz w:val="28"/>
            <w:szCs w:val="28"/>
            <w:u w:color="0d0d0d"/>
            <w:rtl w:val="0"/>
            <w:lang w:val="en-US"/>
          </w:rPr>
          <w:delText>These are some of the cool features and benefits</w:delText>
        </w:r>
      </w:del>
    </w:p>
    <w:p>
      <w:pPr>
        <w:pStyle w:val="Body"/>
        <w:spacing w:line="240" w:lineRule="auto"/>
        <w:jc w:val="center"/>
        <w:rPr>
          <w:del w:id="151" w:date="2016-04-05T11:58:24Z" w:author="Suzanna Theresia"/>
          <w:rFonts w:ascii="Verdana" w:cs="Verdana" w:hAnsi="Verdana" w:eastAsia="Verdana"/>
          <w:b w:val="1"/>
          <w:bCs w:val="1"/>
          <w:color w:val="0d0d0d"/>
          <w:sz w:val="28"/>
          <w:szCs w:val="28"/>
          <w:u w:color="0d0d0d"/>
          <w:lang w:val="en-US"/>
        </w:rPr>
      </w:pPr>
      <w:del w:id="152" w:date="2016-04-05T11:58:24Z" w:author="Suzanna Theresia">
        <w:r>
          <w:rPr>
            <w:rFonts w:ascii="Verdana"/>
            <w:b w:val="1"/>
            <w:bCs w:val="1"/>
            <w:color w:val="0d0d0d"/>
            <w:sz w:val="28"/>
            <w:szCs w:val="28"/>
            <w:u w:color="0d0d0d"/>
            <w:rtl w:val="0"/>
            <w:lang w:val="en-US"/>
          </w:rPr>
          <w:delText>that WP Page Takeover has to offer to you...</w:delText>
        </w:r>
      </w:del>
    </w:p>
    <w:p>
      <w:pPr>
        <w:pStyle w:val="Body"/>
        <w:spacing w:line="240" w:lineRule="auto"/>
        <w:jc w:val="center"/>
        <w:rPr>
          <w:del w:id="153" w:date="2016-04-05T11:58:24Z" w:author="Suzanna Theresia"/>
          <w:rFonts w:ascii="Verdana" w:cs="Verdana" w:hAnsi="Verdana" w:eastAsia="Verdana"/>
          <w:b w:val="1"/>
          <w:bCs w:val="1"/>
          <w:color w:val="0d0d0d"/>
          <w:u w:color="0d0d0d"/>
          <w:lang w:val="en-US"/>
        </w:rPr>
      </w:pPr>
    </w:p>
    <w:p>
      <w:pPr>
        <w:pStyle w:val="Body"/>
        <w:spacing w:line="240" w:lineRule="auto"/>
        <w:jc w:val="center"/>
        <w:rPr>
          <w:del w:id="154" w:date="2016-04-05T11:58:24Z" w:author="Suzanna Theresia"/>
          <w:rFonts w:ascii="Verdana" w:cs="Verdana" w:hAnsi="Verdana" w:eastAsia="Verdana"/>
          <w:b w:val="1"/>
          <w:bCs w:val="1"/>
          <w:color w:val="0d0d0d"/>
          <w:u w:color="0d0d0d"/>
          <w:lang w:val="en-US"/>
        </w:rPr>
      </w:pPr>
    </w:p>
    <w:p>
      <w:pPr>
        <w:pStyle w:val="List Paragraph"/>
        <w:numPr>
          <w:ilvl w:val="0"/>
          <w:numId w:val="3"/>
        </w:numPr>
        <w:tabs>
          <w:tab w:val="num" w:pos="720"/>
          <w:tab w:val="clear" w:pos="0"/>
        </w:tabs>
        <w:bidi w:val="0"/>
        <w:spacing w:line="240" w:lineRule="auto"/>
        <w:ind w:left="720" w:right="0" w:hanging="360"/>
        <w:jc w:val="left"/>
        <w:rPr>
          <w:del w:id="155" w:date="2016-04-05T11:58:24Z" w:author="Suzanna Theresia"/>
          <w:rFonts w:ascii="Verdana" w:cs="Verdana" w:hAnsi="Verdana" w:eastAsia="Verdana"/>
          <w:b w:val="1"/>
          <w:bCs w:val="1"/>
          <w:color w:val="0d0d0d"/>
          <w:position w:val="0"/>
          <w:sz w:val="22"/>
          <w:szCs w:val="22"/>
          <w:u w:color="0d0d0d"/>
          <w:rtl w:val="0"/>
          <w:lang w:val="en-US"/>
        </w:rPr>
      </w:pPr>
      <w:del w:id="156" w:date="2016-04-05T11:58:24Z" w:author="Suzanna Theresia">
        <w:r>
          <w:rPr>
            <w:rFonts w:ascii="Verdana"/>
            <w:b w:val="1"/>
            <w:bCs w:val="1"/>
            <w:color w:val="0d0d0d"/>
            <w:u w:color="0d0d0d"/>
            <w:rtl w:val="0"/>
            <w:lang w:val="de-DE"/>
          </w:rPr>
          <w:delText>Extremely easy to use</w:delText>
        </w:r>
      </w:del>
      <w:del w:id="157" w:date="2016-04-05T11:58:24Z" w:author="Suzanna Theresia">
        <w:r>
          <w:rPr>
            <w:rFonts w:ascii="Verdana"/>
            <w:b w:val="0"/>
            <w:bCs w:val="0"/>
            <w:color w:val="0d0d0d"/>
            <w:u w:color="0d0d0d"/>
            <w:rtl w:val="0"/>
            <w:lang w:val="de-DE"/>
          </w:rPr>
          <w:delText xml:space="preserve"> - If you never used a WP plugin, don't worry, WP PAGE TAKEOVER takes only a few moments to get installed and it's really easy to use. In less than 5 mins you can already be on your way to hijacking your visitors' attention for maximum profits!</w:delText>
        </w:r>
      </w:del>
    </w:p>
    <w:p>
      <w:pPr>
        <w:pStyle w:val="List Paragraph"/>
        <w:spacing w:line="240" w:lineRule="auto"/>
        <w:rPr>
          <w:del w:id="158" w:date="2016-04-05T11:58:24Z" w:author="Suzanna Theresia"/>
          <w:rFonts w:ascii="Verdana" w:cs="Verdana" w:hAnsi="Verdana" w:eastAsia="Verdana"/>
          <w:b w:val="1"/>
          <w:bCs w:val="1"/>
          <w:color w:val="0d0d0d"/>
          <w:u w:color="0d0d0d"/>
          <w:lang w:val="en-US"/>
        </w:rPr>
      </w:pPr>
    </w:p>
    <w:p>
      <w:pPr>
        <w:pStyle w:val="List Paragraph"/>
        <w:numPr>
          <w:ilvl w:val="0"/>
          <w:numId w:val="4"/>
        </w:numPr>
        <w:tabs>
          <w:tab w:val="num" w:pos="720"/>
          <w:tab w:val="clear" w:pos="0"/>
        </w:tabs>
        <w:bidi w:val="0"/>
        <w:spacing w:line="240" w:lineRule="auto"/>
        <w:ind w:left="720" w:right="0" w:hanging="360"/>
        <w:jc w:val="left"/>
        <w:rPr>
          <w:del w:id="159" w:date="2016-04-05T11:58:24Z" w:author="Suzanna Theresia"/>
          <w:rFonts w:ascii="Verdana" w:cs="Verdana" w:hAnsi="Verdana" w:eastAsia="Verdana"/>
          <w:b w:val="1"/>
          <w:bCs w:val="1"/>
          <w:color w:val="0d0d0d"/>
          <w:position w:val="0"/>
          <w:sz w:val="22"/>
          <w:szCs w:val="22"/>
          <w:u w:color="0d0d0d"/>
          <w:rtl w:val="0"/>
          <w:lang w:val="en-US"/>
        </w:rPr>
      </w:pPr>
      <w:del w:id="160" w:date="2016-04-05T11:58:24Z" w:author="Suzanna Theresia">
        <w:r>
          <w:rPr>
            <w:rFonts w:ascii="Verdana"/>
            <w:b w:val="1"/>
            <w:bCs w:val="1"/>
            <w:color w:val="0d0d0d"/>
            <w:u w:color="0d0d0d"/>
            <w:rtl w:val="0"/>
            <w:lang w:val="de-DE"/>
          </w:rPr>
          <w:delText>Possibility of adding enticing count-down timers that will inject motivation</w:delText>
        </w:r>
      </w:del>
      <w:del w:id="161" w:date="2016-04-05T11:58:24Z" w:author="Suzanna Theresia">
        <w:r>
          <w:rPr>
            <w:rFonts w:ascii="Verdana"/>
            <w:b w:val="0"/>
            <w:bCs w:val="0"/>
            <w:color w:val="0d0d0d"/>
            <w:u w:color="0d0d0d"/>
            <w:rtl w:val="0"/>
            <w:lang w:val="de-DE"/>
          </w:rPr>
          <w:delText>...so that you can increase your conversion rates and make more sales today!</w:delText>
        </w:r>
      </w:del>
    </w:p>
    <w:p>
      <w:pPr>
        <w:pStyle w:val="List Paragraph"/>
        <w:spacing w:line="240" w:lineRule="auto"/>
        <w:rPr>
          <w:del w:id="162" w:date="2016-04-05T11:58:24Z" w:author="Suzanna Theresia"/>
          <w:rFonts w:ascii="Verdana" w:cs="Verdana" w:hAnsi="Verdana" w:eastAsia="Verdana"/>
          <w:b w:val="1"/>
          <w:bCs w:val="1"/>
          <w:color w:val="0d0d0d"/>
          <w:u w:color="0d0d0d"/>
          <w:lang w:val="en-US"/>
        </w:rPr>
      </w:pPr>
    </w:p>
    <w:p>
      <w:pPr>
        <w:pStyle w:val="List Paragraph"/>
        <w:numPr>
          <w:ilvl w:val="0"/>
          <w:numId w:val="5"/>
        </w:numPr>
        <w:tabs>
          <w:tab w:val="num" w:pos="720"/>
          <w:tab w:val="clear" w:pos="0"/>
        </w:tabs>
        <w:bidi w:val="0"/>
        <w:spacing w:line="240" w:lineRule="auto"/>
        <w:ind w:left="720" w:right="0" w:hanging="360"/>
        <w:jc w:val="left"/>
        <w:rPr>
          <w:del w:id="163" w:date="2016-04-05T11:58:24Z" w:author="Suzanna Theresia"/>
          <w:rFonts w:ascii="Verdana" w:cs="Verdana" w:hAnsi="Verdana" w:eastAsia="Verdana"/>
          <w:b w:val="1"/>
          <w:bCs w:val="1"/>
          <w:color w:val="0d0d0d"/>
          <w:position w:val="0"/>
          <w:sz w:val="22"/>
          <w:szCs w:val="22"/>
          <w:u w:color="0d0d0d"/>
          <w:rtl w:val="0"/>
          <w:lang w:val="en-US"/>
        </w:rPr>
      </w:pPr>
      <w:del w:id="164" w:date="2016-04-05T11:58:24Z" w:author="Suzanna Theresia">
        <w:r>
          <w:rPr>
            <w:rFonts w:ascii="Verdana"/>
            <w:b w:val="1"/>
            <w:bCs w:val="1"/>
            <w:color w:val="0d0d0d"/>
            <w:u w:color="0d0d0d"/>
            <w:rtl w:val="0"/>
            <w:lang w:val="de-DE"/>
          </w:rPr>
          <w:delText>Add exciting animations so that the effect of grabbing your visitors' attention is greatly maximized!</w:delText>
        </w:r>
      </w:del>
    </w:p>
    <w:p>
      <w:pPr>
        <w:pStyle w:val="List Paragraph"/>
        <w:spacing w:line="240" w:lineRule="auto"/>
        <w:rPr>
          <w:del w:id="165" w:date="2016-04-05T11:58:24Z" w:author="Suzanna Theresia"/>
          <w:rFonts w:ascii="Verdana" w:cs="Verdana" w:hAnsi="Verdana" w:eastAsia="Verdana"/>
          <w:b w:val="1"/>
          <w:bCs w:val="1"/>
          <w:color w:val="0d0d0d"/>
          <w:u w:color="0d0d0d"/>
          <w:lang w:val="en-US"/>
        </w:rPr>
      </w:pPr>
    </w:p>
    <w:p>
      <w:pPr>
        <w:pStyle w:val="List Paragraph"/>
        <w:numPr>
          <w:ilvl w:val="0"/>
          <w:numId w:val="6"/>
        </w:numPr>
        <w:tabs>
          <w:tab w:val="num" w:pos="720"/>
          <w:tab w:val="clear" w:pos="0"/>
        </w:tabs>
        <w:bidi w:val="0"/>
        <w:spacing w:line="240" w:lineRule="auto"/>
        <w:ind w:left="720" w:right="0" w:hanging="360"/>
        <w:jc w:val="left"/>
        <w:rPr>
          <w:del w:id="166" w:date="2016-04-05T11:58:24Z" w:author="Suzanna Theresia"/>
          <w:rFonts w:ascii="Verdana" w:cs="Verdana" w:hAnsi="Verdana" w:eastAsia="Verdana"/>
          <w:b w:val="1"/>
          <w:bCs w:val="1"/>
          <w:color w:val="0d0d0d"/>
          <w:position w:val="0"/>
          <w:sz w:val="22"/>
          <w:szCs w:val="22"/>
          <w:u w:color="0d0d0d"/>
          <w:rtl w:val="0"/>
          <w:lang w:val="en-US"/>
        </w:rPr>
      </w:pPr>
      <w:del w:id="167" w:date="2016-04-05T11:58:24Z" w:author="Suzanna Theresia">
        <w:r>
          <w:rPr>
            <w:rFonts w:ascii="Verdana"/>
            <w:b w:val="1"/>
            <w:bCs w:val="1"/>
            <w:color w:val="0d0d0d"/>
            <w:u w:color="0d0d0d"/>
            <w:rtl w:val="0"/>
            <w:lang w:val="de-DE"/>
          </w:rPr>
          <w:delText>Get more social traffic with the social sharing feature</w:delText>
        </w:r>
      </w:del>
      <w:del w:id="168" w:date="2016-04-05T11:58:24Z" w:author="Suzanna Theresia">
        <w:r>
          <w:rPr>
            <w:rFonts w:ascii="Verdana"/>
            <w:b w:val="0"/>
            <w:bCs w:val="0"/>
            <w:color w:val="0d0d0d"/>
            <w:u w:color="0d0d0d"/>
            <w:rtl w:val="0"/>
            <w:lang w:val="de-DE"/>
          </w:rPr>
          <w:delText xml:space="preserve"> - Cause visitors to share your pages or blog posts with the rest of the world (this way you will get extra social traffic.)</w:delText>
        </w:r>
      </w:del>
    </w:p>
    <w:p>
      <w:pPr>
        <w:pStyle w:val="List Paragraph"/>
        <w:spacing w:line="240" w:lineRule="auto"/>
        <w:rPr>
          <w:del w:id="169" w:date="2016-04-05T11:58:24Z" w:author="Suzanna Theresia"/>
          <w:rFonts w:ascii="Verdana" w:cs="Verdana" w:hAnsi="Verdana" w:eastAsia="Verdana"/>
          <w:b w:val="1"/>
          <w:bCs w:val="1"/>
          <w:color w:val="0d0d0d"/>
          <w:u w:color="0d0d0d"/>
          <w:lang w:val="en-US"/>
        </w:rPr>
      </w:pPr>
    </w:p>
    <w:p>
      <w:pPr>
        <w:pStyle w:val="List Paragraph"/>
        <w:numPr>
          <w:ilvl w:val="0"/>
          <w:numId w:val="7"/>
        </w:numPr>
        <w:tabs>
          <w:tab w:val="num" w:pos="720"/>
          <w:tab w:val="clear" w:pos="0"/>
        </w:tabs>
        <w:bidi w:val="0"/>
        <w:spacing w:line="240" w:lineRule="auto"/>
        <w:ind w:left="720" w:right="0" w:hanging="360"/>
        <w:jc w:val="left"/>
        <w:rPr>
          <w:del w:id="170" w:date="2016-04-05T11:58:24Z" w:author="Suzanna Theresia"/>
          <w:rFonts w:ascii="Verdana" w:cs="Verdana" w:hAnsi="Verdana" w:eastAsia="Verdana"/>
          <w:b w:val="1"/>
          <w:bCs w:val="1"/>
          <w:color w:val="0d0d0d"/>
          <w:position w:val="0"/>
          <w:sz w:val="22"/>
          <w:szCs w:val="22"/>
          <w:u w:color="0d0d0d"/>
          <w:rtl w:val="0"/>
          <w:lang w:val="en-US"/>
        </w:rPr>
      </w:pPr>
      <w:del w:id="171" w:date="2016-04-05T11:58:24Z" w:author="Suzanna Theresia">
        <w:r>
          <w:rPr>
            <w:rFonts w:ascii="Verdana"/>
            <w:b w:val="1"/>
            <w:bCs w:val="1"/>
            <w:color w:val="0d0d0d"/>
            <w:u w:color="0d0d0d"/>
            <w:rtl w:val="0"/>
            <w:lang w:val="de-DE"/>
          </w:rPr>
          <w:delText>Detailed and in-depth statistics that you can access with just a glance</w:delText>
        </w:r>
      </w:del>
      <w:del w:id="172" w:date="2016-04-05T11:58:24Z" w:author="Suzanna Theresia">
        <w:r>
          <w:rPr>
            <w:rFonts w:ascii="Verdana"/>
            <w:b w:val="0"/>
            <w:bCs w:val="0"/>
            <w:color w:val="0d0d0d"/>
            <w:u w:color="0d0d0d"/>
            <w:rtl w:val="0"/>
            <w:lang w:val="de-DE"/>
          </w:rPr>
          <w:delText xml:space="preserve"> - Statistics are really important because they tell you exactly what's going on...This is a really useful feature that will also help you to make more informed decisions which will take you to a greater conversion rate (and more sales, of course.)</w:delText>
        </w:r>
      </w:del>
    </w:p>
    <w:p>
      <w:pPr>
        <w:pStyle w:val="List Paragraph"/>
        <w:spacing w:line="240" w:lineRule="auto"/>
        <w:rPr>
          <w:del w:id="173" w:date="2016-04-05T11:58:24Z" w:author="Suzanna Theresia"/>
          <w:rFonts w:ascii="Verdana" w:cs="Verdana" w:hAnsi="Verdana" w:eastAsia="Verdana"/>
          <w:b w:val="1"/>
          <w:bCs w:val="1"/>
          <w:color w:val="0d0d0d"/>
          <w:u w:color="0d0d0d"/>
          <w:lang w:val="en-US"/>
        </w:rPr>
      </w:pPr>
    </w:p>
    <w:p>
      <w:pPr>
        <w:pStyle w:val="List Paragraph"/>
        <w:numPr>
          <w:ilvl w:val="0"/>
          <w:numId w:val="8"/>
        </w:numPr>
        <w:tabs>
          <w:tab w:val="num" w:pos="720"/>
          <w:tab w:val="clear" w:pos="0"/>
        </w:tabs>
        <w:bidi w:val="0"/>
        <w:spacing w:line="240" w:lineRule="auto"/>
        <w:ind w:left="720" w:right="0" w:hanging="360"/>
        <w:jc w:val="left"/>
        <w:rPr>
          <w:del w:id="174" w:date="2016-04-05T11:58:24Z" w:author="Suzanna Theresia"/>
          <w:rFonts w:ascii="Verdana" w:cs="Verdana" w:hAnsi="Verdana" w:eastAsia="Verdana"/>
          <w:color w:val="0d0d0d"/>
          <w:position w:val="0"/>
          <w:sz w:val="22"/>
          <w:szCs w:val="22"/>
          <w:u w:color="0d0d0d"/>
          <w:rtl w:val="0"/>
          <w:lang w:val="en-US"/>
        </w:rPr>
      </w:pPr>
      <w:del w:id="175" w:date="2016-04-05T11:58:24Z" w:author="Suzanna Theresia">
        <w:r>
          <w:rPr>
            <w:rFonts w:ascii="Verdana"/>
            <w:b w:val="1"/>
            <w:bCs w:val="1"/>
            <w:color w:val="0d0d0d"/>
            <w:u w:color="0d0d0d"/>
            <w:rtl w:val="0"/>
            <w:lang w:val="de-DE"/>
          </w:rPr>
          <w:delText>30-day money-back guarantee in case you are not satisfied...</w:delText>
        </w:r>
      </w:del>
      <w:del w:id="176" w:date="2016-04-05T11:58:24Z" w:author="Suzanna Theresia">
        <w:r>
          <w:rPr>
            <w:rFonts w:ascii="Verdana"/>
            <w:color w:val="0d0d0d"/>
            <w:u w:color="0d0d0d"/>
            <w:rtl w:val="0"/>
            <w:lang w:val="de-DE"/>
          </w:rPr>
          <w:delText xml:space="preserve"> This is simple, if you are not completely thrilled then I just don't want your money. You will be entitled to a full refund (and a BIG thank you for trying my unique plugin.)</w:delText>
        </w:r>
      </w:del>
    </w:p>
    <w:p>
      <w:pPr>
        <w:pStyle w:val="List Paragraph"/>
        <w:spacing w:line="240" w:lineRule="auto"/>
        <w:rPr>
          <w:del w:id="177" w:date="2016-04-05T11:58:24Z" w:author="Suzanna Theresia"/>
          <w:rFonts w:ascii="Verdana" w:cs="Verdana" w:hAnsi="Verdana" w:eastAsia="Verdana"/>
          <w:color w:val="0d0d0d"/>
          <w:u w:color="0d0d0d"/>
          <w:lang w:val="en-US"/>
        </w:rPr>
      </w:pPr>
    </w:p>
    <w:p>
      <w:pPr>
        <w:pStyle w:val="List Paragraph"/>
        <w:numPr>
          <w:ilvl w:val="0"/>
          <w:numId w:val="9"/>
        </w:numPr>
        <w:tabs>
          <w:tab w:val="num" w:pos="720"/>
          <w:tab w:val="clear" w:pos="0"/>
        </w:tabs>
        <w:bidi w:val="0"/>
        <w:spacing w:line="240" w:lineRule="auto"/>
        <w:ind w:left="720" w:right="0" w:hanging="360"/>
        <w:jc w:val="left"/>
        <w:rPr>
          <w:del w:id="178" w:date="2016-04-05T11:58:24Z" w:author="Suzanna Theresia"/>
          <w:rFonts w:ascii="Verdana" w:cs="Verdana" w:hAnsi="Verdana" w:eastAsia="Verdana"/>
          <w:b w:val="1"/>
          <w:bCs w:val="1"/>
          <w:color w:val="0d0d0d"/>
          <w:position w:val="0"/>
          <w:sz w:val="22"/>
          <w:szCs w:val="22"/>
          <w:u w:color="0d0d0d"/>
          <w:rtl w:val="0"/>
        </w:rPr>
      </w:pPr>
      <w:del w:id="179" w:date="2016-04-05T11:58:24Z" w:author="Suzanna Theresia">
        <w:r>
          <w:rPr>
            <w:rFonts w:ascii="Verdana"/>
            <w:b w:val="1"/>
            <w:bCs w:val="1"/>
            <w:color w:val="0d0d0d"/>
            <w:u w:color="0d0d0d"/>
            <w:rtl w:val="0"/>
            <w:lang w:val="de-DE"/>
          </w:rPr>
          <w:delText>And much, much more!</w:delText>
        </w:r>
      </w:del>
    </w:p>
    <w:p>
      <w:pPr>
        <w:pStyle w:val="Body"/>
        <w:spacing w:line="240" w:lineRule="auto"/>
        <w:rPr>
          <w:del w:id="180" w:date="2016-04-05T11:58:24Z" w:author="Suzanna Theresia"/>
          <w:rFonts w:ascii="Verdana" w:cs="Verdana" w:hAnsi="Verdana" w:eastAsia="Verdana"/>
          <w:color w:val="0d0d0d"/>
          <w:u w:color="0d0d0d"/>
        </w:rPr>
      </w:pPr>
    </w:p>
    <w:p>
      <w:pPr>
        <w:pStyle w:val="Body"/>
        <w:spacing w:line="240" w:lineRule="auto"/>
        <w:jc w:val="center"/>
        <w:rPr>
          <w:del w:id="181" w:date="2016-04-05T11:58:24Z" w:author="Suzanna Theresia"/>
          <w:rFonts w:ascii="Verdana" w:cs="Verdana" w:hAnsi="Verdana" w:eastAsia="Verdana"/>
          <w:b w:val="1"/>
          <w:bCs w:val="1"/>
          <w:color w:val="0d0d0d"/>
          <w:sz w:val="32"/>
          <w:szCs w:val="32"/>
          <w:u w:color="0d0d0d"/>
          <w:lang w:val="en-US"/>
        </w:rPr>
      </w:pPr>
      <w:del w:id="182" w:date="2016-04-05T11:58:24Z" w:author="Suzanna Theresia">
        <w:r>
          <w:rPr>
            <w:rFonts w:ascii="Verdana"/>
            <w:b w:val="1"/>
            <w:bCs w:val="1"/>
            <w:color w:val="0d0d0d"/>
            <w:sz w:val="32"/>
            <w:szCs w:val="32"/>
            <w:u w:color="0d0d0d"/>
            <w:rtl w:val="0"/>
            <w:lang w:val="en-US"/>
          </w:rPr>
          <w:delText>Wanna See The Plugin In Action?</w:delText>
        </w:r>
      </w:del>
    </w:p>
    <w:p>
      <w:pPr>
        <w:pStyle w:val="Body"/>
        <w:spacing w:line="240" w:lineRule="auto"/>
        <w:jc w:val="center"/>
        <w:rPr>
          <w:del w:id="183" w:date="2016-04-05T11:58:24Z" w:author="Suzanna Theresia"/>
          <w:rFonts w:ascii="Verdana" w:cs="Verdana" w:hAnsi="Verdana" w:eastAsia="Verdana"/>
          <w:b w:val="1"/>
          <w:bCs w:val="1"/>
          <w:color w:val="0d0d0d"/>
          <w:sz w:val="32"/>
          <w:szCs w:val="32"/>
          <w:u w:color="0d0d0d"/>
          <w:lang w:val="en-US"/>
        </w:rPr>
      </w:pPr>
      <w:del w:id="184" w:date="2016-04-05T11:58:24Z" w:author="Suzanna Theresia">
        <w:r>
          <w:rPr>
            <w:rFonts w:ascii="Verdana"/>
            <w:b w:val="1"/>
            <w:bCs w:val="1"/>
            <w:color w:val="0d0d0d"/>
            <w:sz w:val="32"/>
            <w:szCs w:val="32"/>
            <w:u w:color="0d0d0d"/>
            <w:rtl w:val="0"/>
            <w:lang w:val="en-US"/>
          </w:rPr>
          <w:delText>Check Out These Cool Screenshots!</w:delText>
        </w:r>
      </w:del>
    </w:p>
    <w:p>
      <w:pPr>
        <w:pStyle w:val="Body"/>
        <w:spacing w:line="240" w:lineRule="auto"/>
        <w:jc w:val="center"/>
        <w:rPr>
          <w:del w:id="185" w:date="2016-04-05T11:58:24Z" w:author="Suzanna Theresia"/>
          <w:rFonts w:ascii="Verdana" w:cs="Verdana" w:hAnsi="Verdana" w:eastAsia="Verdana"/>
          <w:color w:val="7030a0"/>
          <w:u w:color="7030a0"/>
          <w:lang w:val="en-US"/>
        </w:rPr>
      </w:pPr>
      <w:del w:id="186" w:date="2016-04-05T11:58:24Z" w:author="Suzanna Theresia">
        <w:r>
          <w:rPr>
            <w:rFonts w:ascii="Verdana"/>
            <w:color w:val="7030a0"/>
            <w:u w:color="7030a0"/>
            <w:rtl w:val="0"/>
            <w:lang w:val="en-US"/>
          </w:rPr>
          <w:delText>[Insert Ecover Here]</w:delText>
        </w:r>
      </w:del>
    </w:p>
    <w:p>
      <w:pPr>
        <w:pStyle w:val="Body"/>
        <w:spacing w:line="240" w:lineRule="auto"/>
        <w:jc w:val="center"/>
        <w:rPr>
          <w:del w:id="187" w:date="2016-04-05T11:58:24Z" w:author="Suzanna Theresia"/>
          <w:rFonts w:ascii="Verdana" w:cs="Verdana" w:hAnsi="Verdana" w:eastAsia="Verdana"/>
          <w:color w:val="0d0d0d"/>
          <w:sz w:val="24"/>
          <w:szCs w:val="24"/>
          <w:u w:color="0d0d0d"/>
          <w:lang w:val="en-US"/>
        </w:rPr>
      </w:pPr>
    </w:p>
    <w:p>
      <w:pPr>
        <w:pStyle w:val="Body"/>
        <w:spacing w:line="240" w:lineRule="auto"/>
        <w:jc w:val="center"/>
        <w:rPr>
          <w:del w:id="188" w:date="2016-04-05T11:58:24Z" w:author="Suzanna Theresia"/>
          <w:rFonts w:ascii="Verdana" w:cs="Verdana" w:hAnsi="Verdana" w:eastAsia="Verdana"/>
          <w:color w:val="0d0d0d"/>
          <w:sz w:val="24"/>
          <w:szCs w:val="24"/>
          <w:u w:color="0d0d0d"/>
          <w:lang w:val="en-US"/>
        </w:rPr>
      </w:pPr>
    </w:p>
    <w:p>
      <w:pPr>
        <w:pStyle w:val="Body"/>
        <w:spacing w:line="240" w:lineRule="auto"/>
        <w:jc w:val="center"/>
        <w:rPr>
          <w:del w:id="189" w:date="2016-04-05T11:58:24Z" w:author="Suzanna Theresia"/>
          <w:rFonts w:ascii="Verdana" w:cs="Verdana" w:hAnsi="Verdana" w:eastAsia="Verdana"/>
          <w:b w:val="1"/>
          <w:bCs w:val="1"/>
          <w:color w:val="c00000"/>
          <w:sz w:val="28"/>
          <w:szCs w:val="28"/>
          <w:u w:color="c00000"/>
          <w:lang w:val="en-US"/>
        </w:rPr>
      </w:pPr>
      <w:del w:id="190" w:date="2016-04-05T11:58:24Z" w:author="Suzanna Theresia">
        <w:r>
          <w:rPr>
            <w:rFonts w:ascii="Verdana"/>
            <w:b w:val="1"/>
            <w:bCs w:val="1"/>
            <w:color w:val="c00000"/>
            <w:sz w:val="28"/>
            <w:szCs w:val="28"/>
            <w:u w:color="c00000"/>
            <w:rtl w:val="0"/>
            <w:lang w:val="en-US"/>
          </w:rPr>
          <w:delText xml:space="preserve">It's Action Time... Hit The "Add To Cart" Button Below And Get Immediate Access To WP Page Takeover </w:delText>
        </w:r>
      </w:del>
      <w:del w:id="191" w:date="2016-04-05T11:58:24Z" w:author="Suzanna Theresia">
        <w:r>
          <w:rPr>
            <w:rFonts w:ascii="Verdana"/>
            <w:b w:val="1"/>
            <w:bCs w:val="1"/>
            <w:color w:val="c00000"/>
            <w:sz w:val="28"/>
            <w:szCs w:val="28"/>
            <w:u w:val="single" w:color="c00000"/>
            <w:rtl w:val="0"/>
            <w:lang w:val="en-US"/>
          </w:rPr>
          <w:delText>NOW</w:delText>
        </w:r>
      </w:del>
      <w:del w:id="192" w:date="2016-04-05T11:58:24Z" w:author="Suzanna Theresia">
        <w:r>
          <w:rPr>
            <w:rFonts w:ascii="Verdana"/>
            <w:b w:val="1"/>
            <w:bCs w:val="1"/>
            <w:color w:val="c00000"/>
            <w:sz w:val="28"/>
            <w:szCs w:val="28"/>
            <w:u w:color="c00000"/>
            <w:rtl w:val="0"/>
            <w:lang w:val="en-US"/>
          </w:rPr>
          <w:delText>.</w:delText>
        </w:r>
      </w:del>
    </w:p>
    <w:p>
      <w:pPr>
        <w:pStyle w:val="Body"/>
        <w:spacing w:line="240" w:lineRule="auto"/>
        <w:jc w:val="center"/>
        <w:rPr>
          <w:del w:id="193" w:date="2016-04-05T11:58:24Z" w:author="Suzanna Theresia"/>
          <w:rFonts w:ascii="Verdana" w:cs="Verdana" w:hAnsi="Verdana" w:eastAsia="Verdana"/>
          <w:b w:val="1"/>
          <w:bCs w:val="1"/>
          <w:color w:val="c00000"/>
          <w:sz w:val="28"/>
          <w:szCs w:val="28"/>
          <w:u w:color="c00000"/>
          <w:lang w:val="en-US"/>
        </w:rPr>
      </w:pPr>
    </w:p>
    <w:p>
      <w:pPr>
        <w:pStyle w:val="Body"/>
        <w:spacing w:line="240" w:lineRule="auto"/>
        <w:jc w:val="center"/>
        <w:rPr>
          <w:del w:id="194" w:date="2016-04-05T11:58:24Z" w:author="Suzanna Theresia"/>
          <w:rFonts w:ascii="Verdana" w:cs="Verdana" w:hAnsi="Verdana" w:eastAsia="Verdana"/>
          <w:color w:val="7030a0"/>
          <w:u w:color="7030a0"/>
          <w:lang w:val="en-US"/>
        </w:rPr>
      </w:pPr>
      <w:del w:id="195" w:date="2016-04-05T11:58:24Z" w:author="Suzanna Theresia">
        <w:r>
          <w:rPr>
            <w:rFonts w:ascii="Verdana"/>
            <w:color w:val="7030a0"/>
            <w:u w:color="7030a0"/>
            <w:rtl w:val="0"/>
            <w:lang w:val="en-US"/>
          </w:rPr>
          <w:delText>[Insert Add To Cart Button Here]</w:delText>
        </w:r>
      </w:del>
    </w:p>
    <w:p>
      <w:pPr>
        <w:pStyle w:val="Body"/>
        <w:spacing w:line="240" w:lineRule="auto"/>
        <w:jc w:val="center"/>
        <w:rPr>
          <w:del w:id="196" w:date="2016-04-05T11:58:24Z" w:author="Suzanna Theresia"/>
          <w:rFonts w:ascii="Verdana" w:cs="Verdana" w:hAnsi="Verdana" w:eastAsia="Verdana"/>
          <w:color w:val="0d0d0d"/>
          <w:sz w:val="24"/>
          <w:szCs w:val="24"/>
          <w:u w:color="0d0d0d"/>
          <w:lang w:val="en-US"/>
        </w:rPr>
      </w:pPr>
    </w:p>
    <w:p>
      <w:pPr>
        <w:pStyle w:val="Body"/>
        <w:spacing w:line="240" w:lineRule="auto"/>
        <w:jc w:val="center"/>
        <w:rPr>
          <w:del w:id="197" w:date="2016-04-05T11:58:24Z" w:author="Suzanna Theresia"/>
          <w:rFonts w:ascii="Verdana" w:cs="Verdana" w:hAnsi="Verdana" w:eastAsia="Verdana"/>
          <w:color w:val="0d0d0d"/>
          <w:sz w:val="24"/>
          <w:szCs w:val="24"/>
          <w:u w:color="0d0d0d"/>
          <w:lang w:val="en-US"/>
        </w:rPr>
      </w:pPr>
    </w:p>
    <w:p>
      <w:pPr>
        <w:pStyle w:val="Body"/>
        <w:spacing w:line="240" w:lineRule="auto"/>
        <w:rPr>
          <w:del w:id="198" w:date="2016-04-05T11:58:24Z" w:author="Suzanna Theresia"/>
          <w:rFonts w:ascii="Verdana" w:cs="Verdana" w:hAnsi="Verdana" w:eastAsia="Verdana"/>
          <w:color w:val="0d0d0d"/>
          <w:u w:color="0d0d0d"/>
          <w:lang w:val="en-US"/>
        </w:rPr>
      </w:pPr>
      <w:del w:id="199" w:date="2016-04-05T11:58:24Z" w:author="Suzanna Theresia">
        <w:r>
          <w:rPr>
            <w:rFonts w:ascii="Verdana"/>
            <w:color w:val="0d0d0d"/>
            <w:u w:color="0d0d0d"/>
            <w:rtl w:val="0"/>
            <w:lang w:val="en-US"/>
          </w:rPr>
          <w:delText>Listen, there's no need for you to keep struggling with your blog.</w:delText>
        </w:r>
      </w:del>
    </w:p>
    <w:p>
      <w:pPr>
        <w:pStyle w:val="Body"/>
        <w:spacing w:line="240" w:lineRule="auto"/>
        <w:rPr>
          <w:del w:id="200" w:date="2016-04-05T11:58:24Z" w:author="Suzanna Theresia"/>
          <w:rFonts w:ascii="Verdana" w:cs="Verdana" w:hAnsi="Verdana" w:eastAsia="Verdana"/>
          <w:color w:val="0d0d0d"/>
          <w:u w:color="0d0d0d"/>
          <w:lang w:val="en-US"/>
        </w:rPr>
      </w:pPr>
      <w:del w:id="201" w:date="2016-04-05T11:58:24Z" w:author="Suzanna Theresia">
        <w:r>
          <w:rPr>
            <w:rFonts w:ascii="Verdana"/>
            <w:color w:val="0d0d0d"/>
            <w:u w:color="0d0d0d"/>
            <w:rtl w:val="0"/>
            <w:lang w:val="en-US"/>
          </w:rPr>
          <w:delText>In the same way, you don' have to suffer a poor conversion rate and loss of sales simply because your visitors are leaving.</w:delText>
        </w:r>
      </w:del>
    </w:p>
    <w:p>
      <w:pPr>
        <w:pStyle w:val="Body"/>
        <w:spacing w:line="240" w:lineRule="auto"/>
        <w:rPr>
          <w:del w:id="202" w:date="2016-04-05T11:58:24Z" w:author="Suzanna Theresia"/>
          <w:rFonts w:ascii="Verdana" w:cs="Verdana" w:hAnsi="Verdana" w:eastAsia="Verdana"/>
          <w:b w:val="1"/>
          <w:bCs w:val="1"/>
          <w:color w:val="0d0d0d"/>
          <w:u w:color="0d0d0d"/>
          <w:lang w:val="en-US"/>
        </w:rPr>
      </w:pPr>
      <w:del w:id="203" w:date="2016-04-05T11:58:24Z" w:author="Suzanna Theresia">
        <w:r>
          <w:rPr>
            <w:rFonts w:ascii="Verdana"/>
            <w:b w:val="1"/>
            <w:bCs w:val="1"/>
            <w:color w:val="0d0d0d"/>
            <w:u w:color="0d0d0d"/>
            <w:rtl w:val="0"/>
            <w:lang w:val="en-US"/>
          </w:rPr>
          <w:delText>You have now the chance to change that and finally increase your conversion rates and make more money without breaking a sweat.</w:delText>
        </w:r>
      </w:del>
    </w:p>
    <w:p>
      <w:pPr>
        <w:pStyle w:val="Body"/>
        <w:spacing w:line="240" w:lineRule="auto"/>
        <w:rPr>
          <w:del w:id="204" w:date="2016-04-05T11:58:24Z" w:author="Suzanna Theresia"/>
          <w:rFonts w:ascii="Verdana" w:cs="Verdana" w:hAnsi="Verdana" w:eastAsia="Verdana"/>
          <w:color w:val="0d0d0d"/>
          <w:u w:val="single" w:color="0d0d0d"/>
          <w:lang w:val="en-US"/>
        </w:rPr>
      </w:pPr>
      <w:del w:id="205" w:date="2016-04-05T11:58:24Z" w:author="Suzanna Theresia">
        <w:r>
          <w:rPr>
            <w:rFonts w:ascii="Verdana"/>
            <w:color w:val="0d0d0d"/>
            <w:u w:val="single" w:color="0d0d0d"/>
            <w:rtl w:val="0"/>
            <w:lang w:val="en-US"/>
          </w:rPr>
          <w:delText>In fact, you can achieve that in just 3 simple steps.</w:delText>
        </w:r>
      </w:del>
    </w:p>
    <w:p>
      <w:pPr>
        <w:pStyle w:val="Body"/>
        <w:spacing w:line="240" w:lineRule="auto"/>
        <w:rPr>
          <w:del w:id="206" w:date="2016-04-05T11:58:24Z" w:author="Suzanna Theresia"/>
          <w:rFonts w:ascii="Verdana" w:cs="Verdana" w:hAnsi="Verdana" w:eastAsia="Verdana"/>
          <w:color w:val="0d0d0d"/>
          <w:u w:color="0d0d0d"/>
          <w:lang w:val="en-US"/>
        </w:rPr>
      </w:pPr>
      <w:del w:id="207" w:date="2016-04-05T11:58:24Z" w:author="Suzanna Theresia">
        <w:r>
          <w:rPr>
            <w:rFonts w:ascii="Verdana"/>
            <w:color w:val="0d0d0d"/>
            <w:u w:color="0d0d0d"/>
            <w:rtl w:val="0"/>
            <w:lang w:val="en-US"/>
          </w:rPr>
          <w:delText>My suggestion is: grab your copy of WP Page Takeover while you can because as soon as I feel that enough people are on board I will close this page...</w:delText>
        </w:r>
      </w:del>
    </w:p>
    <w:p>
      <w:pPr>
        <w:pStyle w:val="Body"/>
        <w:spacing w:line="240" w:lineRule="auto"/>
        <w:rPr>
          <w:del w:id="208" w:date="2016-04-05T11:58:24Z" w:author="Suzanna Theresia"/>
          <w:rFonts w:ascii="Verdana" w:cs="Verdana" w:hAnsi="Verdana" w:eastAsia="Verdana"/>
          <w:color w:val="0d0d0d"/>
          <w:u w:color="0d0d0d"/>
          <w:lang w:val="en-US"/>
        </w:rPr>
      </w:pPr>
      <w:del w:id="209" w:date="2016-04-05T11:58:24Z" w:author="Suzanna Theresia">
        <w:r>
          <w:rPr>
            <w:rFonts w:ascii="Verdana"/>
            <w:color w:val="0d0d0d"/>
            <w:u w:color="0d0d0d"/>
            <w:rtl w:val="0"/>
            <w:lang w:val="en-US"/>
          </w:rPr>
          <w:delText>And then, my friend, you won't be able to access it again.</w:delText>
        </w:r>
      </w:del>
    </w:p>
    <w:p>
      <w:pPr>
        <w:pStyle w:val="Body"/>
        <w:spacing w:line="240" w:lineRule="auto"/>
        <w:rPr>
          <w:del w:id="210" w:date="2016-04-05T11:58:24Z" w:author="Suzanna Theresia"/>
          <w:rFonts w:ascii="Verdana" w:cs="Verdana" w:hAnsi="Verdana" w:eastAsia="Verdana"/>
          <w:i w:val="1"/>
          <w:iCs w:val="1"/>
          <w:color w:val="0d0d0d"/>
          <w:u w:color="0d0d0d"/>
          <w:lang w:val="en-US"/>
        </w:rPr>
      </w:pPr>
      <w:del w:id="211" w:date="2016-04-05T11:58:24Z" w:author="Suzanna Theresia">
        <w:r>
          <w:rPr>
            <w:rFonts w:ascii="Verdana"/>
            <w:i w:val="1"/>
            <w:iCs w:val="1"/>
            <w:color w:val="0d0d0d"/>
            <w:u w:color="0d0d0d"/>
            <w:rtl w:val="0"/>
            <w:lang w:val="en-US"/>
          </w:rPr>
          <w:delText>What are you waiting for?</w:delText>
        </w:r>
      </w:del>
    </w:p>
    <w:p>
      <w:pPr>
        <w:pStyle w:val="Body"/>
        <w:spacing w:line="240" w:lineRule="auto"/>
        <w:rPr>
          <w:del w:id="212" w:date="2016-04-05T11:58:24Z" w:author="Suzanna Theresia"/>
          <w:rFonts w:ascii="Verdana" w:cs="Verdana" w:hAnsi="Verdana" w:eastAsia="Verdana"/>
          <w:b w:val="1"/>
          <w:bCs w:val="1"/>
          <w:color w:val="0d0d0d"/>
          <w:u w:color="0d0d0d"/>
          <w:lang w:val="en-US"/>
        </w:rPr>
      </w:pPr>
      <w:del w:id="213" w:date="2016-04-05T11:58:24Z" w:author="Suzanna Theresia">
        <w:r>
          <w:rPr>
            <w:rFonts w:ascii="Verdana"/>
            <w:b w:val="1"/>
            <w:bCs w:val="1"/>
            <w:color w:val="0d0d0d"/>
            <w:u w:val="single" w:color="0d0d0d"/>
            <w:rtl w:val="0"/>
            <w:lang w:val="en-US"/>
          </w:rPr>
          <w:delText>CLICK HERE</w:delText>
        </w:r>
      </w:del>
      <w:del w:id="214" w:date="2016-04-05T11:58:24Z" w:author="Suzanna Theresia">
        <w:r>
          <w:rPr>
            <w:rFonts w:ascii="Verdana"/>
            <w:b w:val="1"/>
            <w:bCs w:val="1"/>
            <w:color w:val="0d0d0d"/>
            <w:u w:color="0d0d0d"/>
            <w:rtl w:val="0"/>
            <w:lang w:val="en-US"/>
          </w:rPr>
          <w:delText xml:space="preserve"> so that you can start making more sales TODAY!</w:delText>
        </w:r>
      </w:del>
    </w:p>
    <w:p>
      <w:pPr>
        <w:pStyle w:val="Body"/>
        <w:spacing w:line="240" w:lineRule="auto"/>
        <w:rPr>
          <w:del w:id="215" w:date="2016-04-05T11:58:24Z" w:author="Suzanna Theresia"/>
          <w:rFonts w:ascii="Verdana" w:cs="Verdana" w:hAnsi="Verdana" w:eastAsia="Verdana"/>
          <w:color w:val="0d0d0d"/>
          <w:u w:color="0d0d0d"/>
          <w:lang w:val="en-US"/>
        </w:rPr>
      </w:pPr>
    </w:p>
    <w:p>
      <w:pPr>
        <w:pStyle w:val="Body"/>
        <w:spacing w:line="240" w:lineRule="auto"/>
        <w:rPr>
          <w:del w:id="216" w:date="2016-04-05T11:58:24Z" w:author="Suzanna Theresia"/>
          <w:rFonts w:ascii="Verdana" w:cs="Verdana" w:hAnsi="Verdana" w:eastAsia="Verdana"/>
          <w:color w:val="0d0d0d"/>
          <w:u w:color="0d0d0d"/>
          <w:lang w:val="en-US"/>
        </w:rPr>
      </w:pPr>
      <w:del w:id="217" w:date="2016-04-05T11:58:24Z" w:author="Suzanna Theresia">
        <w:r>
          <w:rPr>
            <w:rFonts w:ascii="Verdana"/>
            <w:color w:val="0d0d0d"/>
            <w:u w:color="0d0d0d"/>
            <w:rtl w:val="0"/>
            <w:lang w:val="en-US"/>
          </w:rPr>
          <w:delText>Thanks for reading and see you on the inside!</w:delText>
        </w:r>
      </w:del>
    </w:p>
    <w:p>
      <w:pPr>
        <w:pStyle w:val="Body"/>
        <w:spacing w:line="240" w:lineRule="auto"/>
        <w:rPr>
          <w:del w:id="218" w:date="2016-04-05T11:58:24Z" w:author="Suzanna Theresia"/>
          <w:rFonts w:ascii="Verdana" w:cs="Verdana" w:hAnsi="Verdana" w:eastAsia="Verdana"/>
          <w:color w:val="0d0d0d"/>
          <w:u w:color="0d0d0d"/>
          <w:lang w:val="en-US"/>
        </w:rPr>
      </w:pPr>
    </w:p>
    <w:p>
      <w:pPr>
        <w:pStyle w:val="Body"/>
        <w:spacing w:line="240" w:lineRule="auto"/>
        <w:rPr>
          <w:del w:id="219" w:date="2016-04-05T11:58:24Z" w:author="Suzanna Theresia"/>
          <w:rFonts w:ascii="Verdana" w:cs="Verdana" w:hAnsi="Verdana" w:eastAsia="Verdana"/>
          <w:color w:val="7030a0"/>
          <w:u w:color="7030a0"/>
          <w:lang w:val="en-US"/>
        </w:rPr>
      </w:pPr>
      <w:del w:id="220" w:date="2016-04-05T11:58:24Z" w:author="Suzanna Theresia">
        <w:r>
          <w:rPr>
            <w:rFonts w:ascii="Verdana"/>
            <w:color w:val="7030a0"/>
            <w:u w:color="7030a0"/>
            <w:rtl w:val="0"/>
            <w:lang w:val="en-US"/>
          </w:rPr>
          <w:delText>[Insert Your Name Here]</w:delText>
        </w:r>
      </w:del>
    </w:p>
    <w:p>
      <w:pPr>
        <w:pStyle w:val="Body"/>
        <w:spacing w:line="240" w:lineRule="auto"/>
        <w:rPr>
          <w:del w:id="221" w:date="2016-04-05T11:58:24Z" w:author="Suzanna Theresia"/>
          <w:rFonts w:ascii="Verdana" w:cs="Verdana" w:hAnsi="Verdana" w:eastAsia="Verdana"/>
          <w:color w:val="0d0d0d"/>
          <w:sz w:val="24"/>
          <w:szCs w:val="24"/>
          <w:u w:color="0d0d0d"/>
          <w:lang w:val="en-US"/>
        </w:rPr>
      </w:pPr>
    </w:p>
    <w:p>
      <w:pPr>
        <w:pStyle w:val="Body"/>
        <w:spacing w:line="240" w:lineRule="auto"/>
        <w:rPr>
          <w:rFonts w:ascii="Verdana" w:cs="Verdana" w:hAnsi="Verdana" w:eastAsia="Verdana"/>
          <w:color w:val="0d0d0d"/>
          <w:sz w:val="24"/>
          <w:szCs w:val="24"/>
          <w:u w:color="0d0d0d"/>
          <w:lang w:val="en-US"/>
        </w:rPr>
      </w:pPr>
    </w:p>
    <w:p>
      <w:pPr>
        <w:pStyle w:val="Body"/>
        <w:rPr>
          <w:rFonts w:ascii="Verdana" w:cs="Verdana" w:hAnsi="Verdana" w:eastAsia="Verdana"/>
          <w:i w:val="1"/>
          <w:iCs w:val="1"/>
          <w:color w:val="808080"/>
          <w:u w:color="808080"/>
          <w:lang w:val="en-US"/>
        </w:rPr>
      </w:pPr>
      <w:r>
        <w:rPr>
          <w:rFonts w:ascii="Verdana"/>
          <w:i w:val="1"/>
          <w:iCs w:val="1"/>
          <w:color w:val="808080"/>
          <w:u w:color="808080"/>
          <w:rtl w:val="0"/>
          <w:lang w:val="en-US"/>
        </w:rPr>
        <w:t>Emails x2</w:t>
      </w:r>
    </w:p>
    <w:p>
      <w:pPr>
        <w:pStyle w:val="Body"/>
        <w:spacing w:line="240" w:lineRule="auto"/>
        <w:rPr>
          <w:rFonts w:ascii="Verdana" w:cs="Verdana" w:hAnsi="Verdana" w:eastAsia="Verdana"/>
          <w:b w:val="1"/>
          <w:bCs w:val="1"/>
          <w:color w:val="0d0d0d"/>
          <w:u w:color="0d0d0d"/>
          <w:lang w:val="en-US"/>
        </w:rPr>
      </w:pPr>
      <w:r>
        <w:rPr>
          <w:rFonts w:ascii="Verdana"/>
          <w:b w:val="1"/>
          <w:bCs w:val="1"/>
          <w:color w:val="0d0d0d"/>
          <w:u w:color="0d0d0d"/>
          <w:rtl w:val="0"/>
          <w:lang w:val="en-US"/>
        </w:rPr>
        <w:t>Email #1</w:t>
      </w:r>
    </w:p>
    <w:p>
      <w:pPr>
        <w:pStyle w:val="Body"/>
        <w:spacing w:line="240" w:lineRule="auto"/>
        <w:rPr>
          <w:rFonts w:ascii="Verdana" w:cs="Verdana" w:hAnsi="Verdana" w:eastAsia="Verdana"/>
          <w:b w:val="1"/>
          <w:bCs w:val="1"/>
          <w:color w:val="0d0d0d"/>
          <w:u w:color="0d0d0d"/>
          <w:lang w:val="en-US"/>
        </w:rPr>
      </w:pPr>
      <w:r>
        <w:rPr>
          <w:rFonts w:ascii="Verdana"/>
          <w:b w:val="1"/>
          <w:bCs w:val="1"/>
          <w:color w:val="0d0d0d"/>
          <w:u w:color="0d0d0d"/>
          <w:rtl w:val="0"/>
          <w:lang w:val="en-US"/>
        </w:rPr>
        <w:t>Subject:</w:t>
      </w:r>
      <w:r>
        <w:rPr>
          <w:rFonts w:ascii="Verdana"/>
          <w:color w:val="0d0d0d"/>
          <w:u w:color="0d0d0d"/>
          <w:rtl w:val="0"/>
          <w:lang w:val="en-US"/>
        </w:rPr>
        <w:t>How To Hijack Your Visitors' Attention In Just 3 Simple Steps...</w:t>
      </w:r>
    </w:p>
    <w:p>
      <w:pPr>
        <w:pStyle w:val="Body"/>
        <w:spacing w:line="240" w:lineRule="auto"/>
        <w:rPr>
          <w:rFonts w:ascii="Verdana" w:cs="Verdana" w:hAnsi="Verdana" w:eastAsia="Verdana"/>
          <w:b w:val="1"/>
          <w:bCs w:val="1"/>
          <w:color w:val="0d0d0d"/>
          <w:u w:color="0d0d0d"/>
          <w:lang w:val="en-US"/>
        </w:rPr>
      </w:pPr>
      <w:r>
        <w:rPr>
          <w:rFonts w:ascii="Verdana"/>
          <w:b w:val="1"/>
          <w:bCs w:val="1"/>
          <w:color w:val="0d0d0d"/>
          <w:u w:color="0d0d0d"/>
          <w:rtl w:val="0"/>
          <w:lang w:val="en-US"/>
        </w:rPr>
        <w:t>Body:</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 xml:space="preserve">Hey </w:t>
      </w:r>
      <w:r>
        <w:rPr>
          <w:rFonts w:ascii="Verdana"/>
          <w:color w:val="7030a0"/>
          <w:u w:color="7030a0"/>
          <w:rtl w:val="0"/>
          <w:lang w:val="en-US"/>
        </w:rPr>
        <w:t>[Namehere]</w:t>
      </w:r>
      <w:r>
        <w:rPr>
          <w:rFonts w:ascii="Verdana"/>
          <w:color w:val="0d0d0d"/>
          <w:u w:color="0d0d0d"/>
          <w:rtl w:val="0"/>
          <w:lang w:val="en-US"/>
        </w:rPr>
        <w:t>,</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If I would tell you that you can INSTANTLY hijack your visitors attention and at the same time making them want to buy your products or services the easy way...</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Would you believe me?</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Well, if that's the case I want you to keep reading...</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The reason is simple: A sparkling brand-new WP plugin is here to literally revolutionize the marketing industry.</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Trust me, you want to partake in this.</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The WP plugin I am talking about is called "WP Page Takeover" and allows you, with just a few clicks of your mouse, to create enticing, attention-grabbing boxes that will be right in front of your customer</w:t>
      </w:r>
      <w:r>
        <w:rPr>
          <w:rFonts w:hAnsi="Verdana" w:hint="default"/>
          <w:color w:val="0d0d0d"/>
          <w:u w:color="0d0d0d"/>
          <w:rtl w:val="0"/>
          <w:lang w:val="en-US"/>
        </w:rPr>
        <w:t>’</w:t>
      </w:r>
      <w:r>
        <w:rPr>
          <w:rFonts w:ascii="Verdana"/>
          <w:color w:val="0d0d0d"/>
          <w:u w:color="0d0d0d"/>
          <w:rtl w:val="0"/>
          <w:lang w:val="en-US"/>
        </w:rPr>
        <w:t>s eyes.</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This will increase the awareness of your products and services and will help you to sell more...with less effort!</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Wanna see with your own eyes how this extremely useful plugin can help you to make more money this month?</w:t>
      </w:r>
    </w:p>
    <w:p>
      <w:pPr>
        <w:pStyle w:val="Body"/>
        <w:spacing w:line="240" w:lineRule="auto"/>
        <w:rPr>
          <w:rFonts w:ascii="Verdana" w:cs="Verdana" w:hAnsi="Verdana" w:eastAsia="Verdana"/>
          <w:color w:val="7030a0"/>
          <w:u w:color="7030a0"/>
          <w:lang w:val="en-US"/>
        </w:rPr>
      </w:pPr>
      <w:r>
        <w:rPr>
          <w:rFonts w:ascii="Verdana"/>
          <w:color w:val="7030a0"/>
          <w:u w:color="7030a0"/>
          <w:rtl w:val="0"/>
          <w:lang w:val="en-US"/>
        </w:rPr>
        <w:t>[Insert Link Here]</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I promise this will blow your mind!</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Thanks for reading,</w:t>
      </w:r>
    </w:p>
    <w:p>
      <w:pPr>
        <w:pStyle w:val="Body"/>
        <w:spacing w:line="240" w:lineRule="auto"/>
        <w:rPr>
          <w:rFonts w:ascii="Verdana" w:cs="Verdana" w:hAnsi="Verdana" w:eastAsia="Verdana"/>
          <w:color w:val="7030a0"/>
          <w:u w:color="7030a0"/>
          <w:lang w:val="en-US"/>
        </w:rPr>
      </w:pPr>
      <w:r>
        <w:rPr>
          <w:rFonts w:ascii="Verdana"/>
          <w:color w:val="7030a0"/>
          <w:u w:color="7030a0"/>
          <w:rtl w:val="0"/>
          <w:lang w:val="en-US"/>
        </w:rPr>
        <w:t>[Insert Name Here]</w:t>
      </w:r>
    </w:p>
    <w:p>
      <w:pPr>
        <w:pStyle w:val="Body"/>
        <w:spacing w:line="240" w:lineRule="auto"/>
        <w:rPr>
          <w:rFonts w:ascii="Verdana" w:cs="Verdana" w:hAnsi="Verdana" w:eastAsia="Verdana"/>
          <w:color w:val="0d0d0d"/>
          <w:sz w:val="24"/>
          <w:szCs w:val="24"/>
          <w:u w:color="0d0d0d"/>
          <w:lang w:val="en-US"/>
        </w:rPr>
      </w:pPr>
    </w:p>
    <w:p>
      <w:pPr>
        <w:pStyle w:val="Body"/>
        <w:spacing w:line="240" w:lineRule="auto"/>
        <w:rPr>
          <w:rFonts w:ascii="Verdana" w:cs="Verdana" w:hAnsi="Verdana" w:eastAsia="Verdana"/>
          <w:color w:val="0d0d0d"/>
          <w:sz w:val="24"/>
          <w:szCs w:val="24"/>
          <w:u w:color="0d0d0d"/>
          <w:lang w:val="en-US"/>
        </w:rPr>
      </w:pPr>
    </w:p>
    <w:p>
      <w:pPr>
        <w:pStyle w:val="Body"/>
        <w:spacing w:line="240" w:lineRule="auto"/>
        <w:rPr>
          <w:rFonts w:ascii="Verdana" w:cs="Verdana" w:hAnsi="Verdana" w:eastAsia="Verdana"/>
          <w:b w:val="1"/>
          <w:bCs w:val="1"/>
          <w:color w:val="0d0d0d"/>
          <w:u w:color="0d0d0d"/>
          <w:lang w:val="en-US"/>
        </w:rPr>
      </w:pPr>
      <w:r>
        <w:rPr>
          <w:rFonts w:ascii="Verdana"/>
          <w:b w:val="1"/>
          <w:bCs w:val="1"/>
          <w:color w:val="0d0d0d"/>
          <w:u w:color="0d0d0d"/>
          <w:rtl w:val="0"/>
          <w:lang w:val="en-US"/>
        </w:rPr>
        <w:t>Email #2</w:t>
      </w:r>
    </w:p>
    <w:p>
      <w:pPr>
        <w:pStyle w:val="Body"/>
        <w:spacing w:line="240" w:lineRule="auto"/>
        <w:rPr>
          <w:rFonts w:ascii="Verdana" w:cs="Verdana" w:hAnsi="Verdana" w:eastAsia="Verdana"/>
          <w:b w:val="1"/>
          <w:bCs w:val="1"/>
          <w:color w:val="0d0d0d"/>
          <w:u w:color="0d0d0d"/>
          <w:lang w:val="en-US"/>
        </w:rPr>
      </w:pPr>
      <w:r>
        <w:rPr>
          <w:rFonts w:ascii="Verdana"/>
          <w:b w:val="1"/>
          <w:bCs w:val="1"/>
          <w:color w:val="0d0d0d"/>
          <w:u w:color="0d0d0d"/>
          <w:rtl w:val="0"/>
          <w:lang w:val="en-US"/>
        </w:rPr>
        <w:t xml:space="preserve">Subject: </w:t>
      </w:r>
      <w:r>
        <w:rPr>
          <w:rFonts w:ascii="Verdana"/>
          <w:color w:val="0d0d0d"/>
          <w:u w:color="0d0d0d"/>
          <w:rtl w:val="0"/>
          <w:lang w:val="en-US"/>
        </w:rPr>
        <w:t>Sending you this once more...in case you missed it.</w:t>
      </w:r>
    </w:p>
    <w:p>
      <w:pPr>
        <w:pStyle w:val="Body"/>
        <w:spacing w:line="240" w:lineRule="auto"/>
        <w:rPr>
          <w:rFonts w:ascii="Verdana" w:cs="Verdana" w:hAnsi="Verdana" w:eastAsia="Verdana"/>
          <w:b w:val="1"/>
          <w:bCs w:val="1"/>
          <w:color w:val="0d0d0d"/>
          <w:u w:color="0d0d0d"/>
          <w:lang w:val="en-US"/>
        </w:rPr>
      </w:pPr>
      <w:r>
        <w:rPr>
          <w:rFonts w:ascii="Verdana"/>
          <w:b w:val="1"/>
          <w:bCs w:val="1"/>
          <w:color w:val="0d0d0d"/>
          <w:u w:color="0d0d0d"/>
          <w:rtl w:val="0"/>
          <w:lang w:val="en-US"/>
        </w:rPr>
        <w:t>Body:</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 xml:space="preserve">Hey </w:t>
      </w:r>
      <w:r>
        <w:rPr>
          <w:rFonts w:ascii="Verdana"/>
          <w:color w:val="7030a0"/>
          <w:u w:color="7030a0"/>
          <w:rtl w:val="0"/>
          <w:lang w:val="en-US"/>
        </w:rPr>
        <w:t>[Namehere]</w:t>
      </w:r>
      <w:r>
        <w:rPr>
          <w:rFonts w:ascii="Verdana"/>
          <w:color w:val="0d0d0d"/>
          <w:u w:color="0d0d0d"/>
          <w:rtl w:val="0"/>
          <w:lang w:val="en-US"/>
        </w:rPr>
        <w:t>,</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A few days ago I sent you an email about the new WP plugin that's virtually taking the internet by storm... WP Page Takeover.</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If you didn't get my last email don't worry, I am sending this again, just in case.</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I have to be honest with you...</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I've never seen anything like this before.</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Basically, most of the plugins out there suck and are full of bugs.</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With WP Page Takeover this is not the case.</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This is a truly powerful plugin that does what it says it does: it helps you to increase your conversion rates and also to generate more money with less effort.</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Check it out here...</w:t>
      </w:r>
    </w:p>
    <w:p>
      <w:pPr>
        <w:pStyle w:val="Body"/>
        <w:spacing w:line="240" w:lineRule="auto"/>
        <w:rPr>
          <w:rFonts w:ascii="Verdana" w:cs="Verdana" w:hAnsi="Verdana" w:eastAsia="Verdana"/>
          <w:color w:val="7030a0"/>
          <w:u w:color="7030a0"/>
          <w:lang w:val="en-US"/>
        </w:rPr>
      </w:pPr>
      <w:r>
        <w:rPr>
          <w:rFonts w:ascii="Verdana"/>
          <w:color w:val="7030a0"/>
          <w:u w:color="7030a0"/>
          <w:rtl w:val="0"/>
          <w:lang w:val="en-US"/>
        </w:rPr>
        <w:t>[Insert Link Here]</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Listen, don't even think about it.</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Visitors are leaving your blog for a reason and if you don't "hijack" their attention they won't make you money.</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This unique plugin solves that problem easily...</w:t>
      </w:r>
    </w:p>
    <w:p>
      <w:pPr>
        <w:pStyle w:val="Body"/>
        <w:spacing w:line="240" w:lineRule="auto"/>
        <w:rPr>
          <w:rFonts w:ascii="Verdana" w:cs="Verdana" w:hAnsi="Verdana" w:eastAsia="Verdana"/>
          <w:color w:val="7030a0"/>
          <w:u w:color="7030a0"/>
          <w:lang w:val="en-US"/>
        </w:rPr>
      </w:pPr>
      <w:r>
        <w:rPr>
          <w:rFonts w:ascii="Verdana"/>
          <w:color w:val="7030a0"/>
          <w:u w:color="7030a0"/>
          <w:rtl w:val="0"/>
          <w:lang w:val="en-US"/>
        </w:rPr>
        <w:t>[Insert Link Here]</w:t>
      </w:r>
    </w:p>
    <w:p>
      <w:pPr>
        <w:pStyle w:val="Body"/>
        <w:spacing w:line="240" w:lineRule="auto"/>
        <w:rPr>
          <w:rFonts w:ascii="Verdana" w:cs="Verdana" w:hAnsi="Verdana" w:eastAsia="Verdana"/>
          <w:color w:val="0d0d0d"/>
          <w:u w:color="0d0d0d"/>
          <w:lang w:val="en-US"/>
        </w:rPr>
      </w:pPr>
      <w:r>
        <w:rPr>
          <w:rFonts w:ascii="Verdana"/>
          <w:color w:val="0d0d0d"/>
          <w:u w:color="0d0d0d"/>
          <w:rtl w:val="0"/>
          <w:lang w:val="en-US"/>
        </w:rPr>
        <w:t>Thanks for reading,</w:t>
      </w:r>
    </w:p>
    <w:p>
      <w:pPr>
        <w:pStyle w:val="Body"/>
        <w:spacing w:line="240" w:lineRule="auto"/>
      </w:pPr>
      <w:r>
        <w:rPr>
          <w:rFonts w:ascii="Verdana"/>
          <w:color w:val="7030a0"/>
          <w:u w:color="7030a0"/>
          <w:rtl w:val="0"/>
          <w:lang w:val="de-DE"/>
        </w:rPr>
        <w:t>[Insert Name Here]</w:t>
      </w:r>
      <w:r>
        <w:rPr>
          <w:rFonts w:ascii="Verdana" w:cs="Verdana" w:hAnsi="Verdana" w:eastAsia="Verdana"/>
          <w:color w:val="7030a0"/>
          <w:u w:color="7030a0"/>
        </w:rPr>
      </w:r>
    </w:p>
    <w:sectPr>
      <w:headerReference w:type="default" r:id="rId4"/>
      <w:footerReference w:type="default" r:id="rId5"/>
      <w:pgSz w:w="11900" w:h="16840" w:orient="portrait"/>
      <w:pgMar w:top="1417" w:right="1417" w:bottom="1134"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libri">
    <w:charset w:val="00"/>
    <w:family w:val="roman"/>
    <w:pitch w:val="default"/>
  </w:font>
  <w:font w:name="Helvetica">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tabs>
        <w:tab w:val="right" w:pos="9046"/>
        <w:tab w:val="clear" w:pos="9072"/>
      </w:tabs>
      <w:jc w:val="center"/>
    </w:pPr>
    <w:r>
      <w:rPr>
        <w:rtl w:val="0"/>
      </w:rPr>
      <w:fldChar w:fldCharType="begin" w:fldLock="0"/>
    </w:r>
    <w:r>
      <w:rPr>
        <w:rtl w:val="0"/>
      </w:rPr>
      <w:t xml:space="preserve"> PAGE </w:t>
    </w:r>
    <w:r>
      <w:rPr>
        <w:rtl w:val="0"/>
      </w:rPr>
      <w:fldChar w:fldCharType="separate" w:fldLock="0"/>
    </w:r>
    <w:r>
      <w:rPr>
        <w:rtl w:val="0"/>
      </w:rPr>
      <w:t>2</w:t>
    </w:r>
    <w:r>
      <w:rPr>
        <w:rtl w:val="0"/>
      </w:rPr>
      <w:fldChar w:fldCharType="end" w:fldLock="0"/>
    </w:r>
    <w:r>
      <w:rPr>
        <w:rtl w:val="0"/>
      </w:r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rFonts w:ascii="Verdana" w:cs="Verdana" w:hAnsi="Verdana" w:eastAsia="Verdana"/>
        <w:b w:val="1"/>
        <w:bCs w:val="1"/>
        <w:color w:val="0d0d0d"/>
        <w:position w:val="0"/>
        <w:u w:color="0d0d0d"/>
        <w:lang w:val="en-US"/>
      </w:rPr>
    </w:lvl>
    <w:lvl w:ilvl="1">
      <w:start w:val="1"/>
      <w:numFmt w:val="bullet"/>
      <w:suff w:val="tab"/>
      <w:lvlText w:val="o"/>
      <w:lvlJc w:val="left"/>
      <w:pPr/>
      <w:rPr>
        <w:rFonts w:ascii="Verdana" w:cs="Verdana" w:hAnsi="Verdana" w:eastAsia="Verdana"/>
        <w:b w:val="1"/>
        <w:bCs w:val="1"/>
        <w:color w:val="0d0d0d"/>
        <w:position w:val="0"/>
        <w:u w:color="0d0d0d"/>
        <w:lang w:val="en-US"/>
      </w:rPr>
    </w:lvl>
    <w:lvl w:ilvl="2">
      <w:start w:val="1"/>
      <w:numFmt w:val="bullet"/>
      <w:suff w:val="tab"/>
      <w:lvlText w:val="▪"/>
      <w:lvlJc w:val="left"/>
      <w:pPr/>
      <w:rPr>
        <w:rFonts w:ascii="Verdana" w:cs="Verdana" w:hAnsi="Verdana" w:eastAsia="Verdana"/>
        <w:b w:val="1"/>
        <w:bCs w:val="1"/>
        <w:color w:val="0d0d0d"/>
        <w:position w:val="0"/>
        <w:u w:color="0d0d0d"/>
        <w:lang w:val="en-US"/>
      </w:rPr>
    </w:lvl>
    <w:lvl w:ilvl="3">
      <w:start w:val="1"/>
      <w:numFmt w:val="bullet"/>
      <w:suff w:val="tab"/>
      <w:lvlText w:val="•"/>
      <w:lvlJc w:val="left"/>
      <w:pPr/>
      <w:rPr>
        <w:rFonts w:ascii="Verdana" w:cs="Verdana" w:hAnsi="Verdana" w:eastAsia="Verdana"/>
        <w:b w:val="1"/>
        <w:bCs w:val="1"/>
        <w:color w:val="0d0d0d"/>
        <w:position w:val="0"/>
        <w:u w:color="0d0d0d"/>
        <w:lang w:val="en-US"/>
      </w:rPr>
    </w:lvl>
    <w:lvl w:ilvl="4">
      <w:start w:val="1"/>
      <w:numFmt w:val="bullet"/>
      <w:suff w:val="tab"/>
      <w:lvlText w:val="o"/>
      <w:lvlJc w:val="left"/>
      <w:pPr/>
      <w:rPr>
        <w:rFonts w:ascii="Verdana" w:cs="Verdana" w:hAnsi="Verdana" w:eastAsia="Verdana"/>
        <w:b w:val="1"/>
        <w:bCs w:val="1"/>
        <w:color w:val="0d0d0d"/>
        <w:position w:val="0"/>
        <w:u w:color="0d0d0d"/>
        <w:lang w:val="en-US"/>
      </w:rPr>
    </w:lvl>
    <w:lvl w:ilvl="5">
      <w:start w:val="1"/>
      <w:numFmt w:val="bullet"/>
      <w:suff w:val="tab"/>
      <w:lvlText w:val="▪"/>
      <w:lvlJc w:val="left"/>
      <w:pPr/>
      <w:rPr>
        <w:rFonts w:ascii="Verdana" w:cs="Verdana" w:hAnsi="Verdana" w:eastAsia="Verdana"/>
        <w:b w:val="1"/>
        <w:bCs w:val="1"/>
        <w:color w:val="0d0d0d"/>
        <w:position w:val="0"/>
        <w:u w:color="0d0d0d"/>
        <w:lang w:val="en-US"/>
      </w:rPr>
    </w:lvl>
    <w:lvl w:ilvl="6">
      <w:start w:val="1"/>
      <w:numFmt w:val="bullet"/>
      <w:suff w:val="tab"/>
      <w:lvlText w:val="•"/>
      <w:lvlJc w:val="left"/>
      <w:pPr/>
      <w:rPr>
        <w:rFonts w:ascii="Verdana" w:cs="Verdana" w:hAnsi="Verdana" w:eastAsia="Verdana"/>
        <w:b w:val="1"/>
        <w:bCs w:val="1"/>
        <w:color w:val="0d0d0d"/>
        <w:position w:val="0"/>
        <w:u w:color="0d0d0d"/>
        <w:lang w:val="en-US"/>
      </w:rPr>
    </w:lvl>
    <w:lvl w:ilvl="7">
      <w:start w:val="1"/>
      <w:numFmt w:val="bullet"/>
      <w:suff w:val="tab"/>
      <w:lvlText w:val="o"/>
      <w:lvlJc w:val="left"/>
      <w:pPr/>
      <w:rPr>
        <w:rFonts w:ascii="Verdana" w:cs="Verdana" w:hAnsi="Verdana" w:eastAsia="Verdana"/>
        <w:b w:val="1"/>
        <w:bCs w:val="1"/>
        <w:color w:val="0d0d0d"/>
        <w:position w:val="0"/>
        <w:u w:color="0d0d0d"/>
        <w:lang w:val="en-US"/>
      </w:rPr>
    </w:lvl>
    <w:lvl w:ilvl="8">
      <w:start w:val="1"/>
      <w:numFmt w:val="bullet"/>
      <w:suff w:val="tab"/>
      <w:lvlText w:val="▪"/>
      <w:lvlJc w:val="left"/>
      <w:pPr/>
      <w:rPr>
        <w:rFonts w:ascii="Verdana" w:cs="Verdana" w:hAnsi="Verdana" w:eastAsia="Verdana"/>
        <w:b w:val="1"/>
        <w:bCs w:val="1"/>
        <w:color w:val="0d0d0d"/>
        <w:position w:val="0"/>
        <w:u w:color="0d0d0d"/>
        <w:lang w:val="en-US"/>
      </w:rPr>
    </w:lvl>
  </w:abstractNum>
  <w:abstractNum w:abstractNumId="1">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
    <w:multiLevelType w:val="multilevel"/>
    <w:styleLink w:val="List 0"/>
    <w:lvl w:ilvl="0">
      <w:start w:val="0"/>
      <w:numFmt w:val="bullet"/>
      <w:suff w:val="tab"/>
      <w:lvlText w:val="✓"/>
      <w:lvlJc w:val="left"/>
      <w:pPr/>
      <w:rPr>
        <w:rFonts w:ascii="Verdana" w:cs="Verdana" w:hAnsi="Verdana" w:eastAsia="Verdana"/>
        <w:b w:val="1"/>
        <w:bCs w:val="1"/>
        <w:color w:val="0d0d0d"/>
        <w:position w:val="0"/>
        <w:u w:color="0d0d0d"/>
        <w:lang w:val="en-US"/>
      </w:rPr>
    </w:lvl>
    <w:lvl w:ilvl="1">
      <w:start w:val="1"/>
      <w:numFmt w:val="bullet"/>
      <w:suff w:val="tab"/>
      <w:lvlText w:val="o"/>
      <w:lvlJc w:val="left"/>
      <w:pPr/>
      <w:rPr>
        <w:rFonts w:ascii="Verdana" w:cs="Verdana" w:hAnsi="Verdana" w:eastAsia="Verdana"/>
        <w:b w:val="1"/>
        <w:bCs w:val="1"/>
        <w:color w:val="0d0d0d"/>
        <w:position w:val="0"/>
        <w:u w:color="0d0d0d"/>
        <w:lang w:val="en-US"/>
      </w:rPr>
    </w:lvl>
    <w:lvl w:ilvl="2">
      <w:start w:val="1"/>
      <w:numFmt w:val="bullet"/>
      <w:suff w:val="tab"/>
      <w:lvlText w:val="▪"/>
      <w:lvlJc w:val="left"/>
      <w:pPr/>
      <w:rPr>
        <w:rFonts w:ascii="Verdana" w:cs="Verdana" w:hAnsi="Verdana" w:eastAsia="Verdana"/>
        <w:b w:val="1"/>
        <w:bCs w:val="1"/>
        <w:color w:val="0d0d0d"/>
        <w:position w:val="0"/>
        <w:u w:color="0d0d0d"/>
        <w:lang w:val="en-US"/>
      </w:rPr>
    </w:lvl>
    <w:lvl w:ilvl="3">
      <w:start w:val="1"/>
      <w:numFmt w:val="bullet"/>
      <w:suff w:val="tab"/>
      <w:lvlText w:val="•"/>
      <w:lvlJc w:val="left"/>
      <w:pPr/>
      <w:rPr>
        <w:rFonts w:ascii="Verdana" w:cs="Verdana" w:hAnsi="Verdana" w:eastAsia="Verdana"/>
        <w:b w:val="1"/>
        <w:bCs w:val="1"/>
        <w:color w:val="0d0d0d"/>
        <w:position w:val="0"/>
        <w:u w:color="0d0d0d"/>
        <w:lang w:val="en-US"/>
      </w:rPr>
    </w:lvl>
    <w:lvl w:ilvl="4">
      <w:start w:val="1"/>
      <w:numFmt w:val="bullet"/>
      <w:suff w:val="tab"/>
      <w:lvlText w:val="o"/>
      <w:lvlJc w:val="left"/>
      <w:pPr/>
      <w:rPr>
        <w:rFonts w:ascii="Verdana" w:cs="Verdana" w:hAnsi="Verdana" w:eastAsia="Verdana"/>
        <w:b w:val="1"/>
        <w:bCs w:val="1"/>
        <w:color w:val="0d0d0d"/>
        <w:position w:val="0"/>
        <w:u w:color="0d0d0d"/>
        <w:lang w:val="en-US"/>
      </w:rPr>
    </w:lvl>
    <w:lvl w:ilvl="5">
      <w:start w:val="1"/>
      <w:numFmt w:val="bullet"/>
      <w:suff w:val="tab"/>
      <w:lvlText w:val="▪"/>
      <w:lvlJc w:val="left"/>
      <w:pPr/>
      <w:rPr>
        <w:rFonts w:ascii="Verdana" w:cs="Verdana" w:hAnsi="Verdana" w:eastAsia="Verdana"/>
        <w:b w:val="1"/>
        <w:bCs w:val="1"/>
        <w:color w:val="0d0d0d"/>
        <w:position w:val="0"/>
        <w:u w:color="0d0d0d"/>
        <w:lang w:val="en-US"/>
      </w:rPr>
    </w:lvl>
    <w:lvl w:ilvl="6">
      <w:start w:val="1"/>
      <w:numFmt w:val="bullet"/>
      <w:suff w:val="tab"/>
      <w:lvlText w:val="•"/>
      <w:lvlJc w:val="left"/>
      <w:pPr/>
      <w:rPr>
        <w:rFonts w:ascii="Verdana" w:cs="Verdana" w:hAnsi="Verdana" w:eastAsia="Verdana"/>
        <w:b w:val="1"/>
        <w:bCs w:val="1"/>
        <w:color w:val="0d0d0d"/>
        <w:position w:val="0"/>
        <w:u w:color="0d0d0d"/>
        <w:lang w:val="en-US"/>
      </w:rPr>
    </w:lvl>
    <w:lvl w:ilvl="7">
      <w:start w:val="1"/>
      <w:numFmt w:val="bullet"/>
      <w:suff w:val="tab"/>
      <w:lvlText w:val="o"/>
      <w:lvlJc w:val="left"/>
      <w:pPr/>
      <w:rPr>
        <w:rFonts w:ascii="Verdana" w:cs="Verdana" w:hAnsi="Verdana" w:eastAsia="Verdana"/>
        <w:b w:val="1"/>
        <w:bCs w:val="1"/>
        <w:color w:val="0d0d0d"/>
        <w:position w:val="0"/>
        <w:u w:color="0d0d0d"/>
        <w:lang w:val="en-US"/>
      </w:rPr>
    </w:lvl>
    <w:lvl w:ilvl="8">
      <w:start w:val="1"/>
      <w:numFmt w:val="bullet"/>
      <w:suff w:val="tab"/>
      <w:lvlText w:val="▪"/>
      <w:lvlJc w:val="left"/>
      <w:pPr/>
      <w:rPr>
        <w:rFonts w:ascii="Verdana" w:cs="Verdana" w:hAnsi="Verdana" w:eastAsia="Verdana"/>
        <w:b w:val="1"/>
        <w:bCs w:val="1"/>
        <w:color w:val="0d0d0d"/>
        <w:position w:val="0"/>
        <w:u w:color="0d0d0d"/>
        <w:lang w:val="en-US"/>
      </w:rPr>
    </w:lvl>
  </w:abstractNum>
  <w:abstractNum w:abstractNumId="3">
    <w:multiLevelType w:val="multilevel"/>
    <w:styleLink w:val="List 0"/>
    <w:lvl w:ilvl="0">
      <w:start w:val="0"/>
      <w:numFmt w:val="bullet"/>
      <w:suff w:val="tab"/>
      <w:lvlText w:val="✓"/>
      <w:lvlJc w:val="left"/>
      <w:pPr/>
      <w:rPr>
        <w:rFonts w:ascii="Verdana" w:cs="Verdana" w:hAnsi="Verdana" w:eastAsia="Verdana"/>
        <w:b w:val="1"/>
        <w:bCs w:val="1"/>
        <w:color w:val="0d0d0d"/>
        <w:position w:val="0"/>
        <w:u w:color="0d0d0d"/>
        <w:lang w:val="en-US"/>
      </w:rPr>
    </w:lvl>
    <w:lvl w:ilvl="1">
      <w:start w:val="1"/>
      <w:numFmt w:val="bullet"/>
      <w:suff w:val="tab"/>
      <w:lvlText w:val="o"/>
      <w:lvlJc w:val="left"/>
      <w:pPr/>
      <w:rPr>
        <w:rFonts w:ascii="Verdana" w:cs="Verdana" w:hAnsi="Verdana" w:eastAsia="Verdana"/>
        <w:b w:val="1"/>
        <w:bCs w:val="1"/>
        <w:color w:val="0d0d0d"/>
        <w:position w:val="0"/>
        <w:u w:color="0d0d0d"/>
        <w:lang w:val="en-US"/>
      </w:rPr>
    </w:lvl>
    <w:lvl w:ilvl="2">
      <w:start w:val="1"/>
      <w:numFmt w:val="bullet"/>
      <w:suff w:val="tab"/>
      <w:lvlText w:val="▪"/>
      <w:lvlJc w:val="left"/>
      <w:pPr/>
      <w:rPr>
        <w:rFonts w:ascii="Verdana" w:cs="Verdana" w:hAnsi="Verdana" w:eastAsia="Verdana"/>
        <w:b w:val="1"/>
        <w:bCs w:val="1"/>
        <w:color w:val="0d0d0d"/>
        <w:position w:val="0"/>
        <w:u w:color="0d0d0d"/>
        <w:lang w:val="en-US"/>
      </w:rPr>
    </w:lvl>
    <w:lvl w:ilvl="3">
      <w:start w:val="1"/>
      <w:numFmt w:val="bullet"/>
      <w:suff w:val="tab"/>
      <w:lvlText w:val="•"/>
      <w:lvlJc w:val="left"/>
      <w:pPr/>
      <w:rPr>
        <w:rFonts w:ascii="Verdana" w:cs="Verdana" w:hAnsi="Verdana" w:eastAsia="Verdana"/>
        <w:b w:val="1"/>
        <w:bCs w:val="1"/>
        <w:color w:val="0d0d0d"/>
        <w:position w:val="0"/>
        <w:u w:color="0d0d0d"/>
        <w:lang w:val="en-US"/>
      </w:rPr>
    </w:lvl>
    <w:lvl w:ilvl="4">
      <w:start w:val="1"/>
      <w:numFmt w:val="bullet"/>
      <w:suff w:val="tab"/>
      <w:lvlText w:val="o"/>
      <w:lvlJc w:val="left"/>
      <w:pPr/>
      <w:rPr>
        <w:rFonts w:ascii="Verdana" w:cs="Verdana" w:hAnsi="Verdana" w:eastAsia="Verdana"/>
        <w:b w:val="1"/>
        <w:bCs w:val="1"/>
        <w:color w:val="0d0d0d"/>
        <w:position w:val="0"/>
        <w:u w:color="0d0d0d"/>
        <w:lang w:val="en-US"/>
      </w:rPr>
    </w:lvl>
    <w:lvl w:ilvl="5">
      <w:start w:val="1"/>
      <w:numFmt w:val="bullet"/>
      <w:suff w:val="tab"/>
      <w:lvlText w:val="▪"/>
      <w:lvlJc w:val="left"/>
      <w:pPr/>
      <w:rPr>
        <w:rFonts w:ascii="Verdana" w:cs="Verdana" w:hAnsi="Verdana" w:eastAsia="Verdana"/>
        <w:b w:val="1"/>
        <w:bCs w:val="1"/>
        <w:color w:val="0d0d0d"/>
        <w:position w:val="0"/>
        <w:u w:color="0d0d0d"/>
        <w:lang w:val="en-US"/>
      </w:rPr>
    </w:lvl>
    <w:lvl w:ilvl="6">
      <w:start w:val="1"/>
      <w:numFmt w:val="bullet"/>
      <w:suff w:val="tab"/>
      <w:lvlText w:val="•"/>
      <w:lvlJc w:val="left"/>
      <w:pPr/>
      <w:rPr>
        <w:rFonts w:ascii="Verdana" w:cs="Verdana" w:hAnsi="Verdana" w:eastAsia="Verdana"/>
        <w:b w:val="1"/>
        <w:bCs w:val="1"/>
        <w:color w:val="0d0d0d"/>
        <w:position w:val="0"/>
        <w:u w:color="0d0d0d"/>
        <w:lang w:val="en-US"/>
      </w:rPr>
    </w:lvl>
    <w:lvl w:ilvl="7">
      <w:start w:val="1"/>
      <w:numFmt w:val="bullet"/>
      <w:suff w:val="tab"/>
      <w:lvlText w:val="o"/>
      <w:lvlJc w:val="left"/>
      <w:pPr/>
      <w:rPr>
        <w:rFonts w:ascii="Verdana" w:cs="Verdana" w:hAnsi="Verdana" w:eastAsia="Verdana"/>
        <w:b w:val="1"/>
        <w:bCs w:val="1"/>
        <w:color w:val="0d0d0d"/>
        <w:position w:val="0"/>
        <w:u w:color="0d0d0d"/>
        <w:lang w:val="en-US"/>
      </w:rPr>
    </w:lvl>
    <w:lvl w:ilvl="8">
      <w:start w:val="1"/>
      <w:numFmt w:val="bullet"/>
      <w:suff w:val="tab"/>
      <w:lvlText w:val="▪"/>
      <w:lvlJc w:val="left"/>
      <w:pPr/>
      <w:rPr>
        <w:rFonts w:ascii="Verdana" w:cs="Verdana" w:hAnsi="Verdana" w:eastAsia="Verdana"/>
        <w:b w:val="1"/>
        <w:bCs w:val="1"/>
        <w:color w:val="0d0d0d"/>
        <w:position w:val="0"/>
        <w:u w:color="0d0d0d"/>
        <w:lang w:val="en-US"/>
      </w:rPr>
    </w:lvl>
  </w:abstractNum>
  <w:abstractNum w:abstractNumId="4">
    <w:multiLevelType w:val="multilevel"/>
    <w:styleLink w:val="List 0"/>
    <w:lvl w:ilvl="0">
      <w:start w:val="0"/>
      <w:numFmt w:val="bullet"/>
      <w:suff w:val="tab"/>
      <w:lvlText w:val="✓"/>
      <w:lvlJc w:val="left"/>
      <w:pPr/>
      <w:rPr>
        <w:rFonts w:ascii="Verdana" w:cs="Verdana" w:hAnsi="Verdana" w:eastAsia="Verdana"/>
        <w:b w:val="1"/>
        <w:bCs w:val="1"/>
        <w:color w:val="0d0d0d"/>
        <w:position w:val="0"/>
        <w:u w:color="0d0d0d"/>
        <w:lang w:val="en-US"/>
      </w:rPr>
    </w:lvl>
    <w:lvl w:ilvl="1">
      <w:start w:val="1"/>
      <w:numFmt w:val="bullet"/>
      <w:suff w:val="tab"/>
      <w:lvlText w:val="o"/>
      <w:lvlJc w:val="left"/>
      <w:pPr/>
      <w:rPr>
        <w:rFonts w:ascii="Verdana" w:cs="Verdana" w:hAnsi="Verdana" w:eastAsia="Verdana"/>
        <w:b w:val="1"/>
        <w:bCs w:val="1"/>
        <w:color w:val="0d0d0d"/>
        <w:position w:val="0"/>
        <w:u w:color="0d0d0d"/>
        <w:lang w:val="en-US"/>
      </w:rPr>
    </w:lvl>
    <w:lvl w:ilvl="2">
      <w:start w:val="1"/>
      <w:numFmt w:val="bullet"/>
      <w:suff w:val="tab"/>
      <w:lvlText w:val="▪"/>
      <w:lvlJc w:val="left"/>
      <w:pPr/>
      <w:rPr>
        <w:rFonts w:ascii="Verdana" w:cs="Verdana" w:hAnsi="Verdana" w:eastAsia="Verdana"/>
        <w:b w:val="1"/>
        <w:bCs w:val="1"/>
        <w:color w:val="0d0d0d"/>
        <w:position w:val="0"/>
        <w:u w:color="0d0d0d"/>
        <w:lang w:val="en-US"/>
      </w:rPr>
    </w:lvl>
    <w:lvl w:ilvl="3">
      <w:start w:val="1"/>
      <w:numFmt w:val="bullet"/>
      <w:suff w:val="tab"/>
      <w:lvlText w:val="•"/>
      <w:lvlJc w:val="left"/>
      <w:pPr/>
      <w:rPr>
        <w:rFonts w:ascii="Verdana" w:cs="Verdana" w:hAnsi="Verdana" w:eastAsia="Verdana"/>
        <w:b w:val="1"/>
        <w:bCs w:val="1"/>
        <w:color w:val="0d0d0d"/>
        <w:position w:val="0"/>
        <w:u w:color="0d0d0d"/>
        <w:lang w:val="en-US"/>
      </w:rPr>
    </w:lvl>
    <w:lvl w:ilvl="4">
      <w:start w:val="1"/>
      <w:numFmt w:val="bullet"/>
      <w:suff w:val="tab"/>
      <w:lvlText w:val="o"/>
      <w:lvlJc w:val="left"/>
      <w:pPr/>
      <w:rPr>
        <w:rFonts w:ascii="Verdana" w:cs="Verdana" w:hAnsi="Verdana" w:eastAsia="Verdana"/>
        <w:b w:val="1"/>
        <w:bCs w:val="1"/>
        <w:color w:val="0d0d0d"/>
        <w:position w:val="0"/>
        <w:u w:color="0d0d0d"/>
        <w:lang w:val="en-US"/>
      </w:rPr>
    </w:lvl>
    <w:lvl w:ilvl="5">
      <w:start w:val="1"/>
      <w:numFmt w:val="bullet"/>
      <w:suff w:val="tab"/>
      <w:lvlText w:val="▪"/>
      <w:lvlJc w:val="left"/>
      <w:pPr/>
      <w:rPr>
        <w:rFonts w:ascii="Verdana" w:cs="Verdana" w:hAnsi="Verdana" w:eastAsia="Verdana"/>
        <w:b w:val="1"/>
        <w:bCs w:val="1"/>
        <w:color w:val="0d0d0d"/>
        <w:position w:val="0"/>
        <w:u w:color="0d0d0d"/>
        <w:lang w:val="en-US"/>
      </w:rPr>
    </w:lvl>
    <w:lvl w:ilvl="6">
      <w:start w:val="1"/>
      <w:numFmt w:val="bullet"/>
      <w:suff w:val="tab"/>
      <w:lvlText w:val="•"/>
      <w:lvlJc w:val="left"/>
      <w:pPr/>
      <w:rPr>
        <w:rFonts w:ascii="Verdana" w:cs="Verdana" w:hAnsi="Verdana" w:eastAsia="Verdana"/>
        <w:b w:val="1"/>
        <w:bCs w:val="1"/>
        <w:color w:val="0d0d0d"/>
        <w:position w:val="0"/>
        <w:u w:color="0d0d0d"/>
        <w:lang w:val="en-US"/>
      </w:rPr>
    </w:lvl>
    <w:lvl w:ilvl="7">
      <w:start w:val="1"/>
      <w:numFmt w:val="bullet"/>
      <w:suff w:val="tab"/>
      <w:lvlText w:val="o"/>
      <w:lvlJc w:val="left"/>
      <w:pPr/>
      <w:rPr>
        <w:rFonts w:ascii="Verdana" w:cs="Verdana" w:hAnsi="Verdana" w:eastAsia="Verdana"/>
        <w:b w:val="1"/>
        <w:bCs w:val="1"/>
        <w:color w:val="0d0d0d"/>
        <w:position w:val="0"/>
        <w:u w:color="0d0d0d"/>
        <w:lang w:val="en-US"/>
      </w:rPr>
    </w:lvl>
    <w:lvl w:ilvl="8">
      <w:start w:val="1"/>
      <w:numFmt w:val="bullet"/>
      <w:suff w:val="tab"/>
      <w:lvlText w:val="▪"/>
      <w:lvlJc w:val="left"/>
      <w:pPr/>
      <w:rPr>
        <w:rFonts w:ascii="Verdana" w:cs="Verdana" w:hAnsi="Verdana" w:eastAsia="Verdana"/>
        <w:b w:val="1"/>
        <w:bCs w:val="1"/>
        <w:color w:val="0d0d0d"/>
        <w:position w:val="0"/>
        <w:u w:color="0d0d0d"/>
        <w:lang w:val="en-US"/>
      </w:rPr>
    </w:lvl>
  </w:abstractNum>
  <w:abstractNum w:abstractNumId="5">
    <w:multiLevelType w:val="multilevel"/>
    <w:styleLink w:val="List 0"/>
    <w:lvl w:ilvl="0">
      <w:start w:val="0"/>
      <w:numFmt w:val="bullet"/>
      <w:suff w:val="tab"/>
      <w:lvlText w:val="✓"/>
      <w:lvlJc w:val="left"/>
      <w:pPr/>
      <w:rPr>
        <w:rFonts w:ascii="Verdana" w:cs="Verdana" w:hAnsi="Verdana" w:eastAsia="Verdana"/>
        <w:b w:val="1"/>
        <w:bCs w:val="1"/>
        <w:color w:val="0d0d0d"/>
        <w:position w:val="0"/>
        <w:u w:color="0d0d0d"/>
        <w:lang w:val="en-US"/>
      </w:rPr>
    </w:lvl>
    <w:lvl w:ilvl="1">
      <w:start w:val="1"/>
      <w:numFmt w:val="bullet"/>
      <w:suff w:val="tab"/>
      <w:lvlText w:val="o"/>
      <w:lvlJc w:val="left"/>
      <w:pPr/>
      <w:rPr>
        <w:rFonts w:ascii="Verdana" w:cs="Verdana" w:hAnsi="Verdana" w:eastAsia="Verdana"/>
        <w:b w:val="1"/>
        <w:bCs w:val="1"/>
        <w:color w:val="0d0d0d"/>
        <w:position w:val="0"/>
        <w:u w:color="0d0d0d"/>
        <w:lang w:val="en-US"/>
      </w:rPr>
    </w:lvl>
    <w:lvl w:ilvl="2">
      <w:start w:val="1"/>
      <w:numFmt w:val="bullet"/>
      <w:suff w:val="tab"/>
      <w:lvlText w:val="▪"/>
      <w:lvlJc w:val="left"/>
      <w:pPr/>
      <w:rPr>
        <w:rFonts w:ascii="Verdana" w:cs="Verdana" w:hAnsi="Verdana" w:eastAsia="Verdana"/>
        <w:b w:val="1"/>
        <w:bCs w:val="1"/>
        <w:color w:val="0d0d0d"/>
        <w:position w:val="0"/>
        <w:u w:color="0d0d0d"/>
        <w:lang w:val="en-US"/>
      </w:rPr>
    </w:lvl>
    <w:lvl w:ilvl="3">
      <w:start w:val="1"/>
      <w:numFmt w:val="bullet"/>
      <w:suff w:val="tab"/>
      <w:lvlText w:val="•"/>
      <w:lvlJc w:val="left"/>
      <w:pPr/>
      <w:rPr>
        <w:rFonts w:ascii="Verdana" w:cs="Verdana" w:hAnsi="Verdana" w:eastAsia="Verdana"/>
        <w:b w:val="1"/>
        <w:bCs w:val="1"/>
        <w:color w:val="0d0d0d"/>
        <w:position w:val="0"/>
        <w:u w:color="0d0d0d"/>
        <w:lang w:val="en-US"/>
      </w:rPr>
    </w:lvl>
    <w:lvl w:ilvl="4">
      <w:start w:val="1"/>
      <w:numFmt w:val="bullet"/>
      <w:suff w:val="tab"/>
      <w:lvlText w:val="o"/>
      <w:lvlJc w:val="left"/>
      <w:pPr/>
      <w:rPr>
        <w:rFonts w:ascii="Verdana" w:cs="Verdana" w:hAnsi="Verdana" w:eastAsia="Verdana"/>
        <w:b w:val="1"/>
        <w:bCs w:val="1"/>
        <w:color w:val="0d0d0d"/>
        <w:position w:val="0"/>
        <w:u w:color="0d0d0d"/>
        <w:lang w:val="en-US"/>
      </w:rPr>
    </w:lvl>
    <w:lvl w:ilvl="5">
      <w:start w:val="1"/>
      <w:numFmt w:val="bullet"/>
      <w:suff w:val="tab"/>
      <w:lvlText w:val="▪"/>
      <w:lvlJc w:val="left"/>
      <w:pPr/>
      <w:rPr>
        <w:rFonts w:ascii="Verdana" w:cs="Verdana" w:hAnsi="Verdana" w:eastAsia="Verdana"/>
        <w:b w:val="1"/>
        <w:bCs w:val="1"/>
        <w:color w:val="0d0d0d"/>
        <w:position w:val="0"/>
        <w:u w:color="0d0d0d"/>
        <w:lang w:val="en-US"/>
      </w:rPr>
    </w:lvl>
    <w:lvl w:ilvl="6">
      <w:start w:val="1"/>
      <w:numFmt w:val="bullet"/>
      <w:suff w:val="tab"/>
      <w:lvlText w:val="•"/>
      <w:lvlJc w:val="left"/>
      <w:pPr/>
      <w:rPr>
        <w:rFonts w:ascii="Verdana" w:cs="Verdana" w:hAnsi="Verdana" w:eastAsia="Verdana"/>
        <w:b w:val="1"/>
        <w:bCs w:val="1"/>
        <w:color w:val="0d0d0d"/>
        <w:position w:val="0"/>
        <w:u w:color="0d0d0d"/>
        <w:lang w:val="en-US"/>
      </w:rPr>
    </w:lvl>
    <w:lvl w:ilvl="7">
      <w:start w:val="1"/>
      <w:numFmt w:val="bullet"/>
      <w:suff w:val="tab"/>
      <w:lvlText w:val="o"/>
      <w:lvlJc w:val="left"/>
      <w:pPr/>
      <w:rPr>
        <w:rFonts w:ascii="Verdana" w:cs="Verdana" w:hAnsi="Verdana" w:eastAsia="Verdana"/>
        <w:b w:val="1"/>
        <w:bCs w:val="1"/>
        <w:color w:val="0d0d0d"/>
        <w:position w:val="0"/>
        <w:u w:color="0d0d0d"/>
        <w:lang w:val="en-US"/>
      </w:rPr>
    </w:lvl>
    <w:lvl w:ilvl="8">
      <w:start w:val="1"/>
      <w:numFmt w:val="bullet"/>
      <w:suff w:val="tab"/>
      <w:lvlText w:val="▪"/>
      <w:lvlJc w:val="left"/>
      <w:pPr/>
      <w:rPr>
        <w:rFonts w:ascii="Verdana" w:cs="Verdana" w:hAnsi="Verdana" w:eastAsia="Verdana"/>
        <w:b w:val="1"/>
        <w:bCs w:val="1"/>
        <w:color w:val="0d0d0d"/>
        <w:position w:val="0"/>
        <w:u w:color="0d0d0d"/>
        <w:lang w:val="en-US"/>
      </w:rPr>
    </w:lvl>
  </w:abstractNum>
  <w:abstractNum w:abstractNumId="6">
    <w:multiLevelType w:val="multilevel"/>
    <w:styleLink w:val="List 0"/>
    <w:lvl w:ilvl="0">
      <w:start w:val="0"/>
      <w:numFmt w:val="bullet"/>
      <w:suff w:val="tab"/>
      <w:lvlText w:val="✓"/>
      <w:lvlJc w:val="left"/>
      <w:pPr/>
      <w:rPr>
        <w:rFonts w:ascii="Verdana" w:cs="Verdana" w:hAnsi="Verdana" w:eastAsia="Verdana"/>
        <w:b w:val="1"/>
        <w:bCs w:val="1"/>
        <w:color w:val="0d0d0d"/>
        <w:position w:val="0"/>
        <w:u w:color="0d0d0d"/>
        <w:lang w:val="en-US"/>
      </w:rPr>
    </w:lvl>
    <w:lvl w:ilvl="1">
      <w:start w:val="1"/>
      <w:numFmt w:val="bullet"/>
      <w:suff w:val="tab"/>
      <w:lvlText w:val="o"/>
      <w:lvlJc w:val="left"/>
      <w:pPr/>
      <w:rPr>
        <w:rFonts w:ascii="Verdana" w:cs="Verdana" w:hAnsi="Verdana" w:eastAsia="Verdana"/>
        <w:b w:val="1"/>
        <w:bCs w:val="1"/>
        <w:color w:val="0d0d0d"/>
        <w:position w:val="0"/>
        <w:u w:color="0d0d0d"/>
        <w:lang w:val="en-US"/>
      </w:rPr>
    </w:lvl>
    <w:lvl w:ilvl="2">
      <w:start w:val="1"/>
      <w:numFmt w:val="bullet"/>
      <w:suff w:val="tab"/>
      <w:lvlText w:val="▪"/>
      <w:lvlJc w:val="left"/>
      <w:pPr/>
      <w:rPr>
        <w:rFonts w:ascii="Verdana" w:cs="Verdana" w:hAnsi="Verdana" w:eastAsia="Verdana"/>
        <w:b w:val="1"/>
        <w:bCs w:val="1"/>
        <w:color w:val="0d0d0d"/>
        <w:position w:val="0"/>
        <w:u w:color="0d0d0d"/>
        <w:lang w:val="en-US"/>
      </w:rPr>
    </w:lvl>
    <w:lvl w:ilvl="3">
      <w:start w:val="1"/>
      <w:numFmt w:val="bullet"/>
      <w:suff w:val="tab"/>
      <w:lvlText w:val="•"/>
      <w:lvlJc w:val="left"/>
      <w:pPr/>
      <w:rPr>
        <w:rFonts w:ascii="Verdana" w:cs="Verdana" w:hAnsi="Verdana" w:eastAsia="Verdana"/>
        <w:b w:val="1"/>
        <w:bCs w:val="1"/>
        <w:color w:val="0d0d0d"/>
        <w:position w:val="0"/>
        <w:u w:color="0d0d0d"/>
        <w:lang w:val="en-US"/>
      </w:rPr>
    </w:lvl>
    <w:lvl w:ilvl="4">
      <w:start w:val="1"/>
      <w:numFmt w:val="bullet"/>
      <w:suff w:val="tab"/>
      <w:lvlText w:val="o"/>
      <w:lvlJc w:val="left"/>
      <w:pPr/>
      <w:rPr>
        <w:rFonts w:ascii="Verdana" w:cs="Verdana" w:hAnsi="Verdana" w:eastAsia="Verdana"/>
        <w:b w:val="1"/>
        <w:bCs w:val="1"/>
        <w:color w:val="0d0d0d"/>
        <w:position w:val="0"/>
        <w:u w:color="0d0d0d"/>
        <w:lang w:val="en-US"/>
      </w:rPr>
    </w:lvl>
    <w:lvl w:ilvl="5">
      <w:start w:val="1"/>
      <w:numFmt w:val="bullet"/>
      <w:suff w:val="tab"/>
      <w:lvlText w:val="▪"/>
      <w:lvlJc w:val="left"/>
      <w:pPr/>
      <w:rPr>
        <w:rFonts w:ascii="Verdana" w:cs="Verdana" w:hAnsi="Verdana" w:eastAsia="Verdana"/>
        <w:b w:val="1"/>
        <w:bCs w:val="1"/>
        <w:color w:val="0d0d0d"/>
        <w:position w:val="0"/>
        <w:u w:color="0d0d0d"/>
        <w:lang w:val="en-US"/>
      </w:rPr>
    </w:lvl>
    <w:lvl w:ilvl="6">
      <w:start w:val="1"/>
      <w:numFmt w:val="bullet"/>
      <w:suff w:val="tab"/>
      <w:lvlText w:val="•"/>
      <w:lvlJc w:val="left"/>
      <w:pPr/>
      <w:rPr>
        <w:rFonts w:ascii="Verdana" w:cs="Verdana" w:hAnsi="Verdana" w:eastAsia="Verdana"/>
        <w:b w:val="1"/>
        <w:bCs w:val="1"/>
        <w:color w:val="0d0d0d"/>
        <w:position w:val="0"/>
        <w:u w:color="0d0d0d"/>
        <w:lang w:val="en-US"/>
      </w:rPr>
    </w:lvl>
    <w:lvl w:ilvl="7">
      <w:start w:val="1"/>
      <w:numFmt w:val="bullet"/>
      <w:suff w:val="tab"/>
      <w:lvlText w:val="o"/>
      <w:lvlJc w:val="left"/>
      <w:pPr/>
      <w:rPr>
        <w:rFonts w:ascii="Verdana" w:cs="Verdana" w:hAnsi="Verdana" w:eastAsia="Verdana"/>
        <w:b w:val="1"/>
        <w:bCs w:val="1"/>
        <w:color w:val="0d0d0d"/>
        <w:position w:val="0"/>
        <w:u w:color="0d0d0d"/>
        <w:lang w:val="en-US"/>
      </w:rPr>
    </w:lvl>
    <w:lvl w:ilvl="8">
      <w:start w:val="1"/>
      <w:numFmt w:val="bullet"/>
      <w:suff w:val="tab"/>
      <w:lvlText w:val="▪"/>
      <w:lvlJc w:val="left"/>
      <w:pPr/>
      <w:rPr>
        <w:rFonts w:ascii="Verdana" w:cs="Verdana" w:hAnsi="Verdana" w:eastAsia="Verdana"/>
        <w:b w:val="1"/>
        <w:bCs w:val="1"/>
        <w:color w:val="0d0d0d"/>
        <w:position w:val="0"/>
        <w:u w:color="0d0d0d"/>
        <w:lang w:val="en-US"/>
      </w:rPr>
    </w:lvl>
  </w:abstractNum>
  <w:abstractNum w:abstractNumId="7">
    <w:multiLevelType w:val="multilevel"/>
    <w:styleLink w:val="List 0"/>
    <w:lvl w:ilvl="0">
      <w:start w:val="0"/>
      <w:numFmt w:val="bullet"/>
      <w:suff w:val="tab"/>
      <w:lvlText w:val="✓"/>
      <w:lvlJc w:val="left"/>
      <w:pPr/>
      <w:rPr>
        <w:rFonts w:ascii="Verdana" w:cs="Verdana" w:hAnsi="Verdana" w:eastAsia="Verdana"/>
        <w:b w:val="1"/>
        <w:bCs w:val="1"/>
        <w:color w:val="0d0d0d"/>
        <w:position w:val="0"/>
        <w:u w:color="0d0d0d"/>
        <w:lang w:val="en-US"/>
      </w:rPr>
    </w:lvl>
    <w:lvl w:ilvl="1">
      <w:start w:val="1"/>
      <w:numFmt w:val="bullet"/>
      <w:suff w:val="tab"/>
      <w:lvlText w:val="o"/>
      <w:lvlJc w:val="left"/>
      <w:pPr/>
      <w:rPr>
        <w:rFonts w:ascii="Verdana" w:cs="Verdana" w:hAnsi="Verdana" w:eastAsia="Verdana"/>
        <w:b w:val="1"/>
        <w:bCs w:val="1"/>
        <w:color w:val="0d0d0d"/>
        <w:position w:val="0"/>
        <w:u w:color="0d0d0d"/>
        <w:lang w:val="en-US"/>
      </w:rPr>
    </w:lvl>
    <w:lvl w:ilvl="2">
      <w:start w:val="1"/>
      <w:numFmt w:val="bullet"/>
      <w:suff w:val="tab"/>
      <w:lvlText w:val="▪"/>
      <w:lvlJc w:val="left"/>
      <w:pPr/>
      <w:rPr>
        <w:rFonts w:ascii="Verdana" w:cs="Verdana" w:hAnsi="Verdana" w:eastAsia="Verdana"/>
        <w:b w:val="1"/>
        <w:bCs w:val="1"/>
        <w:color w:val="0d0d0d"/>
        <w:position w:val="0"/>
        <w:u w:color="0d0d0d"/>
        <w:lang w:val="en-US"/>
      </w:rPr>
    </w:lvl>
    <w:lvl w:ilvl="3">
      <w:start w:val="1"/>
      <w:numFmt w:val="bullet"/>
      <w:suff w:val="tab"/>
      <w:lvlText w:val="•"/>
      <w:lvlJc w:val="left"/>
      <w:pPr/>
      <w:rPr>
        <w:rFonts w:ascii="Verdana" w:cs="Verdana" w:hAnsi="Verdana" w:eastAsia="Verdana"/>
        <w:b w:val="1"/>
        <w:bCs w:val="1"/>
        <w:color w:val="0d0d0d"/>
        <w:position w:val="0"/>
        <w:u w:color="0d0d0d"/>
        <w:lang w:val="en-US"/>
      </w:rPr>
    </w:lvl>
    <w:lvl w:ilvl="4">
      <w:start w:val="1"/>
      <w:numFmt w:val="bullet"/>
      <w:suff w:val="tab"/>
      <w:lvlText w:val="o"/>
      <w:lvlJc w:val="left"/>
      <w:pPr/>
      <w:rPr>
        <w:rFonts w:ascii="Verdana" w:cs="Verdana" w:hAnsi="Verdana" w:eastAsia="Verdana"/>
        <w:b w:val="1"/>
        <w:bCs w:val="1"/>
        <w:color w:val="0d0d0d"/>
        <w:position w:val="0"/>
        <w:u w:color="0d0d0d"/>
        <w:lang w:val="en-US"/>
      </w:rPr>
    </w:lvl>
    <w:lvl w:ilvl="5">
      <w:start w:val="1"/>
      <w:numFmt w:val="bullet"/>
      <w:suff w:val="tab"/>
      <w:lvlText w:val="▪"/>
      <w:lvlJc w:val="left"/>
      <w:pPr/>
      <w:rPr>
        <w:rFonts w:ascii="Verdana" w:cs="Verdana" w:hAnsi="Verdana" w:eastAsia="Verdana"/>
        <w:b w:val="1"/>
        <w:bCs w:val="1"/>
        <w:color w:val="0d0d0d"/>
        <w:position w:val="0"/>
        <w:u w:color="0d0d0d"/>
        <w:lang w:val="en-US"/>
      </w:rPr>
    </w:lvl>
    <w:lvl w:ilvl="6">
      <w:start w:val="1"/>
      <w:numFmt w:val="bullet"/>
      <w:suff w:val="tab"/>
      <w:lvlText w:val="•"/>
      <w:lvlJc w:val="left"/>
      <w:pPr/>
      <w:rPr>
        <w:rFonts w:ascii="Verdana" w:cs="Verdana" w:hAnsi="Verdana" w:eastAsia="Verdana"/>
        <w:b w:val="1"/>
        <w:bCs w:val="1"/>
        <w:color w:val="0d0d0d"/>
        <w:position w:val="0"/>
        <w:u w:color="0d0d0d"/>
        <w:lang w:val="en-US"/>
      </w:rPr>
    </w:lvl>
    <w:lvl w:ilvl="7">
      <w:start w:val="1"/>
      <w:numFmt w:val="bullet"/>
      <w:suff w:val="tab"/>
      <w:lvlText w:val="o"/>
      <w:lvlJc w:val="left"/>
      <w:pPr/>
      <w:rPr>
        <w:rFonts w:ascii="Verdana" w:cs="Verdana" w:hAnsi="Verdana" w:eastAsia="Verdana"/>
        <w:b w:val="1"/>
        <w:bCs w:val="1"/>
        <w:color w:val="0d0d0d"/>
        <w:position w:val="0"/>
        <w:u w:color="0d0d0d"/>
        <w:lang w:val="en-US"/>
      </w:rPr>
    </w:lvl>
    <w:lvl w:ilvl="8">
      <w:start w:val="1"/>
      <w:numFmt w:val="bullet"/>
      <w:suff w:val="tab"/>
      <w:lvlText w:val="▪"/>
      <w:lvlJc w:val="left"/>
      <w:pPr/>
      <w:rPr>
        <w:rFonts w:ascii="Verdana" w:cs="Verdana" w:hAnsi="Verdana" w:eastAsia="Verdana"/>
        <w:b w:val="1"/>
        <w:bCs w:val="1"/>
        <w:color w:val="0d0d0d"/>
        <w:position w:val="0"/>
        <w:u w:color="0d0d0d"/>
        <w:lang w:val="en-US"/>
      </w:rPr>
    </w:lvl>
  </w:abstractNum>
  <w:abstractNum w:abstractNumId="8">
    <w:multiLevelType w:val="multilevel"/>
    <w:styleLink w:val="List 0"/>
    <w:lvl w:ilvl="0">
      <w:start w:val="0"/>
      <w:numFmt w:val="bullet"/>
      <w:suff w:val="tab"/>
      <w:lvlText w:val="✓"/>
      <w:lvlJc w:val="left"/>
      <w:pPr/>
      <w:rPr>
        <w:rFonts w:ascii="Verdana" w:cs="Verdana" w:hAnsi="Verdana" w:eastAsia="Verdana"/>
        <w:b w:val="1"/>
        <w:bCs w:val="1"/>
        <w:color w:val="0d0d0d"/>
        <w:position w:val="0"/>
        <w:u w:color="0d0d0d"/>
      </w:rPr>
    </w:lvl>
    <w:lvl w:ilvl="1">
      <w:start w:val="1"/>
      <w:numFmt w:val="bullet"/>
      <w:suff w:val="tab"/>
      <w:lvlText w:val="o"/>
      <w:lvlJc w:val="left"/>
      <w:pPr/>
      <w:rPr>
        <w:rFonts w:ascii="Verdana" w:cs="Verdana" w:hAnsi="Verdana" w:eastAsia="Verdana"/>
        <w:b w:val="1"/>
        <w:bCs w:val="1"/>
        <w:color w:val="0d0d0d"/>
        <w:position w:val="0"/>
        <w:u w:color="0d0d0d"/>
      </w:rPr>
    </w:lvl>
    <w:lvl w:ilvl="2">
      <w:start w:val="1"/>
      <w:numFmt w:val="bullet"/>
      <w:suff w:val="tab"/>
      <w:lvlText w:val="▪"/>
      <w:lvlJc w:val="left"/>
      <w:pPr/>
      <w:rPr>
        <w:rFonts w:ascii="Verdana" w:cs="Verdana" w:hAnsi="Verdana" w:eastAsia="Verdana"/>
        <w:b w:val="1"/>
        <w:bCs w:val="1"/>
        <w:color w:val="0d0d0d"/>
        <w:position w:val="0"/>
        <w:u w:color="0d0d0d"/>
      </w:rPr>
    </w:lvl>
    <w:lvl w:ilvl="3">
      <w:start w:val="1"/>
      <w:numFmt w:val="bullet"/>
      <w:suff w:val="tab"/>
      <w:lvlText w:val="•"/>
      <w:lvlJc w:val="left"/>
      <w:pPr/>
      <w:rPr>
        <w:rFonts w:ascii="Verdana" w:cs="Verdana" w:hAnsi="Verdana" w:eastAsia="Verdana"/>
        <w:b w:val="1"/>
        <w:bCs w:val="1"/>
        <w:color w:val="0d0d0d"/>
        <w:position w:val="0"/>
        <w:u w:color="0d0d0d"/>
      </w:rPr>
    </w:lvl>
    <w:lvl w:ilvl="4">
      <w:start w:val="1"/>
      <w:numFmt w:val="bullet"/>
      <w:suff w:val="tab"/>
      <w:lvlText w:val="o"/>
      <w:lvlJc w:val="left"/>
      <w:pPr/>
      <w:rPr>
        <w:rFonts w:ascii="Verdana" w:cs="Verdana" w:hAnsi="Verdana" w:eastAsia="Verdana"/>
        <w:b w:val="1"/>
        <w:bCs w:val="1"/>
        <w:color w:val="0d0d0d"/>
        <w:position w:val="0"/>
        <w:u w:color="0d0d0d"/>
      </w:rPr>
    </w:lvl>
    <w:lvl w:ilvl="5">
      <w:start w:val="1"/>
      <w:numFmt w:val="bullet"/>
      <w:suff w:val="tab"/>
      <w:lvlText w:val="▪"/>
      <w:lvlJc w:val="left"/>
      <w:pPr/>
      <w:rPr>
        <w:rFonts w:ascii="Verdana" w:cs="Verdana" w:hAnsi="Verdana" w:eastAsia="Verdana"/>
        <w:b w:val="1"/>
        <w:bCs w:val="1"/>
        <w:color w:val="0d0d0d"/>
        <w:position w:val="0"/>
        <w:u w:color="0d0d0d"/>
      </w:rPr>
    </w:lvl>
    <w:lvl w:ilvl="6">
      <w:start w:val="1"/>
      <w:numFmt w:val="bullet"/>
      <w:suff w:val="tab"/>
      <w:lvlText w:val="•"/>
      <w:lvlJc w:val="left"/>
      <w:pPr/>
      <w:rPr>
        <w:rFonts w:ascii="Verdana" w:cs="Verdana" w:hAnsi="Verdana" w:eastAsia="Verdana"/>
        <w:b w:val="1"/>
        <w:bCs w:val="1"/>
        <w:color w:val="0d0d0d"/>
        <w:position w:val="0"/>
        <w:u w:color="0d0d0d"/>
      </w:rPr>
    </w:lvl>
    <w:lvl w:ilvl="7">
      <w:start w:val="1"/>
      <w:numFmt w:val="bullet"/>
      <w:suff w:val="tab"/>
      <w:lvlText w:val="o"/>
      <w:lvlJc w:val="left"/>
      <w:pPr/>
      <w:rPr>
        <w:rFonts w:ascii="Verdana" w:cs="Verdana" w:hAnsi="Verdana" w:eastAsia="Verdana"/>
        <w:b w:val="1"/>
        <w:bCs w:val="1"/>
        <w:color w:val="0d0d0d"/>
        <w:position w:val="0"/>
        <w:u w:color="0d0d0d"/>
      </w:rPr>
    </w:lvl>
    <w:lvl w:ilvl="8">
      <w:start w:val="1"/>
      <w:numFmt w:val="bullet"/>
      <w:suff w:val="tab"/>
      <w:lvlText w:val="▪"/>
      <w:lvlJc w:val="left"/>
      <w:pPr/>
      <w:rPr>
        <w:rFonts w:ascii="Verdana" w:cs="Verdana" w:hAnsi="Verdana" w:eastAsia="Verdana"/>
        <w:b w:val="1"/>
        <w:bCs w:val="1"/>
        <w:color w:val="0d0d0d"/>
        <w:position w:val="0"/>
        <w:u w:color="0d0d0d"/>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trackRevisions/>
  <w:defaultTabStop w:val="708"/>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536"/>
        <w:tab w:val="right" w:pos="9072"/>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de-DE"/>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de-DE"/>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49580" rtl="0" fontAlgn="auto" latinLnBrk="1" hangingPunct="0">
          <a:lnSpc>
            <a:spcPct val="115000"/>
          </a:lnSpc>
          <a:spcBef>
            <a:spcPts val="100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