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4C4" w:rsidDel="0014598E" w:rsidRDefault="00671BF3">
      <w:pPr>
        <w:rPr>
          <w:del w:id="0" w:author="stheresia@live.com" w:date="2014-11-26T11:37:00Z"/>
          <w:rFonts w:ascii="Arial" w:hAnsi="Arial" w:cs="Arial"/>
          <w:sz w:val="21"/>
          <w:szCs w:val="21"/>
          <w:lang w:val="en-GB"/>
        </w:rPr>
      </w:pPr>
      <w:del w:id="1" w:author="stheresia@live.com" w:date="2014-11-26T11:37:00Z">
        <w:r w:rsidRPr="00671BF3" w:rsidDel="0014598E">
          <w:rPr>
            <w:rFonts w:ascii="Arial" w:hAnsi="Arial" w:cs="Arial"/>
            <w:sz w:val="21"/>
            <w:szCs w:val="21"/>
            <w:lang w:val="en-GB"/>
          </w:rPr>
          <w:delText xml:space="preserve">Suzanna Theresia - </w:delText>
        </w:r>
        <w:r w:rsidRPr="00671BF3" w:rsidDel="0014598E">
          <w:rPr>
            <w:rFonts w:ascii="Arial" w:hAnsi="Arial" w:cs="Arial"/>
            <w:b/>
            <w:sz w:val="21"/>
            <w:szCs w:val="21"/>
            <w:lang w:val="en-GB"/>
          </w:rPr>
          <w:delText>Wordpress Tee Contest</w:delText>
        </w:r>
        <w:r w:rsidRPr="00671BF3" w:rsidDel="0014598E">
          <w:rPr>
            <w:rFonts w:ascii="Arial" w:hAnsi="Arial" w:cs="Arial"/>
            <w:sz w:val="21"/>
            <w:szCs w:val="21"/>
            <w:lang w:val="en-GB"/>
          </w:rPr>
          <w:delText xml:space="preserve"> (1,000 words + 2 AR emails)</w:delText>
        </w:r>
      </w:del>
    </w:p>
    <w:p w:rsidR="00AE72BE" w:rsidRPr="00671BF3" w:rsidDel="0014598E" w:rsidRDefault="00AE72BE">
      <w:pPr>
        <w:rPr>
          <w:del w:id="2" w:author="stheresia@live.com" w:date="2014-11-26T11:37:00Z"/>
          <w:rFonts w:ascii="Arial" w:hAnsi="Arial" w:cs="Arial"/>
          <w:sz w:val="21"/>
          <w:szCs w:val="21"/>
          <w:lang w:val="en-GB"/>
        </w:rPr>
      </w:pPr>
    </w:p>
    <w:p w:rsidR="00671BF3" w:rsidRPr="00AE72BE" w:rsidDel="0014598E" w:rsidRDefault="00AE72BE" w:rsidP="00AE72BE">
      <w:pPr>
        <w:jc w:val="center"/>
        <w:rPr>
          <w:del w:id="3" w:author="stheresia@live.com" w:date="2014-11-26T11:37:00Z"/>
          <w:rFonts w:ascii="Arial" w:hAnsi="Arial" w:cs="Arial"/>
          <w:b/>
          <w:color w:val="C00000"/>
          <w:sz w:val="21"/>
          <w:szCs w:val="21"/>
          <w:u w:val="single"/>
          <w:lang w:val="en-GB"/>
        </w:rPr>
      </w:pPr>
      <w:del w:id="4" w:author="stheresia@live.com" w:date="2014-11-26T11:37:00Z">
        <w:r w:rsidRPr="00AE72BE" w:rsidDel="0014598E">
          <w:rPr>
            <w:rFonts w:ascii="Arial" w:hAnsi="Arial" w:cs="Arial"/>
            <w:b/>
            <w:color w:val="C00000"/>
            <w:sz w:val="21"/>
            <w:szCs w:val="21"/>
            <w:u w:val="single"/>
            <w:lang w:val="en-GB"/>
          </w:rPr>
          <w:delText>IMPORTANT NOTICE TO ALL TEESPRING ENTHUSIASTS</w:delText>
        </w:r>
      </w:del>
    </w:p>
    <w:p w:rsidR="00AE72BE" w:rsidRPr="00AE72BE" w:rsidDel="0014598E" w:rsidRDefault="00AE72BE" w:rsidP="00AE72BE">
      <w:pPr>
        <w:contextualSpacing/>
        <w:jc w:val="center"/>
        <w:rPr>
          <w:del w:id="5" w:author="stheresia@live.com" w:date="2014-11-26T11:37:00Z"/>
          <w:rFonts w:ascii="Arial" w:hAnsi="Arial" w:cs="Arial"/>
          <w:b/>
          <w:color w:val="0D0D0D" w:themeColor="text1" w:themeTint="F2"/>
          <w:sz w:val="24"/>
          <w:szCs w:val="21"/>
          <w:lang w:val="en-GB"/>
        </w:rPr>
      </w:pPr>
      <w:del w:id="6" w:author="stheresia@live.com" w:date="2014-11-26T11:37:00Z">
        <w:r w:rsidRPr="00AE72BE" w:rsidDel="0014598E">
          <w:rPr>
            <w:rFonts w:ascii="Arial" w:hAnsi="Arial" w:cs="Arial"/>
            <w:b/>
            <w:color w:val="0D0D0D" w:themeColor="text1" w:themeTint="F2"/>
            <w:sz w:val="24"/>
            <w:szCs w:val="21"/>
            <w:lang w:val="en-GB"/>
          </w:rPr>
          <w:delText xml:space="preserve">Here's How You Can Easily </w:delText>
        </w:r>
        <w:r w:rsidRPr="00AE72BE" w:rsidDel="0014598E">
          <w:rPr>
            <w:rFonts w:ascii="Arial" w:hAnsi="Arial" w:cs="Arial"/>
            <w:b/>
            <w:color w:val="0D0D0D" w:themeColor="text1" w:themeTint="F2"/>
            <w:sz w:val="24"/>
            <w:szCs w:val="21"/>
            <w:u w:val="single"/>
            <w:lang w:val="en-GB"/>
          </w:rPr>
          <w:delText>BOOST</w:delText>
        </w:r>
        <w:r w:rsidR="004C5C67" w:rsidDel="0014598E">
          <w:rPr>
            <w:rFonts w:ascii="Arial" w:hAnsi="Arial" w:cs="Arial"/>
            <w:b/>
            <w:color w:val="0D0D0D" w:themeColor="text1" w:themeTint="F2"/>
            <w:sz w:val="24"/>
            <w:szCs w:val="21"/>
            <w:lang w:val="en-GB"/>
          </w:rPr>
          <w:delText xml:space="preserve"> Your Next Tee</w:delText>
        </w:r>
        <w:r w:rsidRPr="00AE72BE" w:rsidDel="0014598E">
          <w:rPr>
            <w:rFonts w:ascii="Arial" w:hAnsi="Arial" w:cs="Arial"/>
            <w:b/>
            <w:color w:val="0D0D0D" w:themeColor="text1" w:themeTint="F2"/>
            <w:sz w:val="24"/>
            <w:szCs w:val="21"/>
            <w:lang w:val="en-GB"/>
          </w:rPr>
          <w:delText xml:space="preserve">Spring </w:delText>
        </w:r>
      </w:del>
    </w:p>
    <w:p w:rsidR="00AE72BE" w:rsidDel="0014598E" w:rsidRDefault="00AE72BE" w:rsidP="00AE72BE">
      <w:pPr>
        <w:contextualSpacing/>
        <w:jc w:val="center"/>
        <w:rPr>
          <w:del w:id="7" w:author="stheresia@live.com" w:date="2014-11-26T11:37:00Z"/>
          <w:rFonts w:ascii="Arial" w:hAnsi="Arial" w:cs="Arial"/>
          <w:b/>
          <w:color w:val="0D0D0D" w:themeColor="text1" w:themeTint="F2"/>
          <w:sz w:val="24"/>
          <w:szCs w:val="21"/>
          <w:lang w:val="en-GB"/>
        </w:rPr>
      </w:pPr>
      <w:del w:id="8" w:author="stheresia@live.com" w:date="2014-11-26T11:37:00Z">
        <w:r w:rsidRPr="00AE72BE" w:rsidDel="0014598E">
          <w:rPr>
            <w:rFonts w:ascii="Arial" w:hAnsi="Arial" w:cs="Arial"/>
            <w:b/>
            <w:color w:val="0D0D0D" w:themeColor="text1" w:themeTint="F2"/>
            <w:sz w:val="24"/>
            <w:szCs w:val="21"/>
            <w:lang w:val="en-GB"/>
          </w:rPr>
          <w:delText xml:space="preserve">Campaign, Make It </w:delText>
        </w:r>
        <w:r w:rsidR="008E692E" w:rsidDel="0014598E">
          <w:rPr>
            <w:rFonts w:ascii="Arial" w:hAnsi="Arial" w:cs="Arial"/>
            <w:b/>
            <w:color w:val="0D0D0D" w:themeColor="text1" w:themeTint="F2"/>
            <w:sz w:val="24"/>
            <w:szCs w:val="21"/>
            <w:lang w:val="en-GB"/>
          </w:rPr>
          <w:delText xml:space="preserve">Absolutely </w:delText>
        </w:r>
        <w:r w:rsidRPr="00AE72BE" w:rsidDel="0014598E">
          <w:rPr>
            <w:rFonts w:ascii="Arial" w:hAnsi="Arial" w:cs="Arial"/>
            <w:b/>
            <w:color w:val="0D0D0D" w:themeColor="text1" w:themeTint="F2"/>
            <w:sz w:val="24"/>
            <w:szCs w:val="21"/>
            <w:lang w:val="en-GB"/>
          </w:rPr>
          <w:delText>Viral And Rake In More Cash!</w:delText>
        </w:r>
      </w:del>
    </w:p>
    <w:p w:rsidR="005E13D7" w:rsidDel="0014598E" w:rsidRDefault="005E13D7" w:rsidP="00AE72BE">
      <w:pPr>
        <w:contextualSpacing/>
        <w:jc w:val="center"/>
        <w:rPr>
          <w:del w:id="9" w:author="stheresia@live.com" w:date="2014-11-26T11:37:00Z"/>
          <w:rFonts w:ascii="Arial" w:hAnsi="Arial" w:cs="Arial"/>
          <w:b/>
          <w:color w:val="0D0D0D" w:themeColor="text1" w:themeTint="F2"/>
          <w:sz w:val="24"/>
          <w:szCs w:val="21"/>
          <w:lang w:val="en-GB"/>
        </w:rPr>
      </w:pPr>
    </w:p>
    <w:p w:rsidR="008E692E" w:rsidRPr="008E692E" w:rsidDel="0014598E" w:rsidRDefault="008E692E" w:rsidP="00AE72BE">
      <w:pPr>
        <w:contextualSpacing/>
        <w:jc w:val="center"/>
        <w:rPr>
          <w:del w:id="10" w:author="stheresia@live.com" w:date="2014-11-26T11:37:00Z"/>
          <w:rFonts w:ascii="Arial" w:hAnsi="Arial" w:cs="Arial"/>
          <w:b/>
          <w:i/>
          <w:color w:val="0D0D0D" w:themeColor="text1" w:themeTint="F2"/>
          <w:sz w:val="24"/>
          <w:szCs w:val="21"/>
          <w:lang w:val="en-GB"/>
        </w:rPr>
      </w:pPr>
      <w:del w:id="11" w:author="stheresia@live.com" w:date="2014-11-26T11:37:00Z">
        <w:r w:rsidRPr="008E692E" w:rsidDel="0014598E">
          <w:rPr>
            <w:rFonts w:ascii="Arial" w:hAnsi="Arial" w:cs="Arial"/>
            <w:b/>
            <w:i/>
            <w:color w:val="0D0D0D" w:themeColor="text1" w:themeTint="F2"/>
            <w:sz w:val="24"/>
            <w:szCs w:val="21"/>
            <w:lang w:val="en-GB"/>
          </w:rPr>
          <w:delText xml:space="preserve">Best Part? </w:delText>
        </w:r>
      </w:del>
    </w:p>
    <w:p w:rsidR="008E692E" w:rsidDel="0014598E" w:rsidRDefault="008E692E" w:rsidP="00AE72BE">
      <w:pPr>
        <w:contextualSpacing/>
        <w:jc w:val="center"/>
        <w:rPr>
          <w:del w:id="12" w:author="stheresia@live.com" w:date="2014-11-26T11:37:00Z"/>
          <w:rFonts w:ascii="Arial" w:hAnsi="Arial" w:cs="Arial"/>
          <w:b/>
          <w:color w:val="0D0D0D" w:themeColor="text1" w:themeTint="F2"/>
          <w:sz w:val="24"/>
          <w:szCs w:val="21"/>
          <w:lang w:val="en-GB"/>
        </w:rPr>
      </w:pPr>
    </w:p>
    <w:p w:rsidR="005E13D7" w:rsidDel="0014598E" w:rsidRDefault="008E692E" w:rsidP="00AE72BE">
      <w:pPr>
        <w:contextualSpacing/>
        <w:jc w:val="center"/>
        <w:rPr>
          <w:del w:id="13" w:author="stheresia@live.com" w:date="2014-11-26T11:37:00Z"/>
          <w:rFonts w:ascii="Arial" w:hAnsi="Arial" w:cs="Arial"/>
          <w:b/>
          <w:color w:val="0D0D0D" w:themeColor="text1" w:themeTint="F2"/>
          <w:sz w:val="24"/>
          <w:szCs w:val="21"/>
          <w:lang w:val="en-GB"/>
        </w:rPr>
      </w:pPr>
      <w:del w:id="14" w:author="stheresia@live.com" w:date="2014-11-26T11:37:00Z">
        <w:r w:rsidDel="0014598E">
          <w:rPr>
            <w:rFonts w:ascii="Arial" w:hAnsi="Arial" w:cs="Arial"/>
            <w:b/>
            <w:color w:val="0D0D0D" w:themeColor="text1" w:themeTint="F2"/>
            <w:sz w:val="24"/>
            <w:szCs w:val="21"/>
            <w:lang w:val="en-GB"/>
          </w:rPr>
          <w:delText xml:space="preserve">You Can Achieve This </w:delText>
        </w:r>
        <w:r w:rsidR="003F71FF" w:rsidDel="0014598E">
          <w:rPr>
            <w:rFonts w:ascii="Arial" w:hAnsi="Arial" w:cs="Arial"/>
            <w:b/>
            <w:color w:val="0D0D0D" w:themeColor="text1" w:themeTint="F2"/>
            <w:sz w:val="24"/>
            <w:szCs w:val="21"/>
            <w:lang w:val="en-GB"/>
          </w:rPr>
          <w:delText xml:space="preserve">In </w:delText>
        </w:r>
        <w:r w:rsidDel="0014598E">
          <w:rPr>
            <w:rFonts w:ascii="Arial" w:hAnsi="Arial" w:cs="Arial"/>
            <w:b/>
            <w:color w:val="0D0D0D" w:themeColor="text1" w:themeTint="F2"/>
            <w:sz w:val="24"/>
            <w:szCs w:val="21"/>
            <w:lang w:val="en-GB"/>
          </w:rPr>
          <w:delText>Just A Few Clicks Of Your Mouse!</w:delText>
        </w:r>
      </w:del>
    </w:p>
    <w:p w:rsidR="00AE72BE" w:rsidDel="0014598E" w:rsidRDefault="00AE72BE" w:rsidP="00AE72BE">
      <w:pPr>
        <w:contextualSpacing/>
        <w:jc w:val="center"/>
        <w:rPr>
          <w:del w:id="15" w:author="stheresia@live.com" w:date="2014-11-26T11:37:00Z"/>
          <w:rFonts w:ascii="Arial" w:hAnsi="Arial" w:cs="Arial"/>
          <w:b/>
          <w:color w:val="0D0D0D" w:themeColor="text1" w:themeTint="F2"/>
          <w:sz w:val="24"/>
          <w:szCs w:val="21"/>
          <w:lang w:val="en-GB"/>
        </w:rPr>
      </w:pPr>
    </w:p>
    <w:p w:rsidR="00AE72BE" w:rsidDel="0014598E" w:rsidRDefault="00E869DE" w:rsidP="00AE72BE">
      <w:pPr>
        <w:contextualSpacing/>
        <w:jc w:val="center"/>
        <w:rPr>
          <w:del w:id="16" w:author="stheresia@live.com" w:date="2014-11-26T11:37:00Z"/>
          <w:rFonts w:ascii="Arial" w:hAnsi="Arial" w:cs="Arial"/>
          <w:b/>
          <w:color w:val="0D0D0D" w:themeColor="text1" w:themeTint="F2"/>
          <w:sz w:val="24"/>
          <w:szCs w:val="21"/>
          <w:lang w:val="en-GB"/>
        </w:rPr>
      </w:pPr>
      <w:del w:id="17" w:author="stheresia@live.com" w:date="2014-11-26T11:37:00Z">
        <w:r w:rsidDel="0014598E">
          <w:rPr>
            <w:rFonts w:ascii="Arial" w:hAnsi="Arial" w:cs="Arial"/>
            <w:b/>
            <w:color w:val="0D0D0D" w:themeColor="text1" w:themeTint="F2"/>
            <w:sz w:val="24"/>
            <w:szCs w:val="21"/>
            <w:lang w:val="en-GB"/>
          </w:rPr>
          <w:delText>Keep Reading To Find Out How...</w:delText>
        </w:r>
      </w:del>
    </w:p>
    <w:p w:rsidR="00E869DE" w:rsidDel="0014598E" w:rsidRDefault="00E869DE" w:rsidP="00AE72BE">
      <w:pPr>
        <w:contextualSpacing/>
        <w:jc w:val="center"/>
        <w:rPr>
          <w:del w:id="18" w:author="stheresia@live.com" w:date="2014-11-26T11:37:00Z"/>
          <w:rFonts w:ascii="Arial" w:hAnsi="Arial" w:cs="Arial"/>
          <w:b/>
          <w:color w:val="0D0D0D" w:themeColor="text1" w:themeTint="F2"/>
          <w:sz w:val="24"/>
          <w:szCs w:val="21"/>
          <w:lang w:val="en-GB"/>
        </w:rPr>
      </w:pPr>
    </w:p>
    <w:p w:rsidR="00E869DE" w:rsidDel="0014598E" w:rsidRDefault="005B79FD" w:rsidP="00E869DE">
      <w:pPr>
        <w:contextualSpacing/>
        <w:rPr>
          <w:del w:id="19" w:author="stheresia@live.com" w:date="2014-11-26T11:37:00Z"/>
          <w:rFonts w:ascii="Arial" w:hAnsi="Arial" w:cs="Arial"/>
          <w:color w:val="7030A0"/>
          <w:sz w:val="21"/>
          <w:szCs w:val="21"/>
          <w:lang w:val="en-GB"/>
        </w:rPr>
      </w:pPr>
      <w:del w:id="20" w:author="stheresia@live.com" w:date="2014-11-26T11:37:00Z">
        <w:r w:rsidRPr="005B79FD" w:rsidDel="0014598E">
          <w:rPr>
            <w:rFonts w:ascii="Arial" w:hAnsi="Arial" w:cs="Arial"/>
            <w:b/>
            <w:sz w:val="21"/>
            <w:szCs w:val="21"/>
            <w:lang w:val="en-GB"/>
          </w:rPr>
          <w:delText>From:</w:delText>
        </w:r>
        <w:r w:rsidDel="0014598E">
          <w:rPr>
            <w:rFonts w:ascii="Arial" w:hAnsi="Arial" w:cs="Arial"/>
            <w:sz w:val="21"/>
            <w:szCs w:val="21"/>
            <w:lang w:val="en-GB"/>
          </w:rPr>
          <w:delText xml:space="preserve"> </w:delText>
        </w:r>
        <w:r w:rsidRPr="00E403D4" w:rsidDel="0014598E">
          <w:rPr>
            <w:rFonts w:ascii="Arial" w:hAnsi="Arial" w:cs="Arial"/>
            <w:color w:val="7030A0"/>
            <w:sz w:val="21"/>
            <w:szCs w:val="21"/>
            <w:lang w:val="en-GB"/>
          </w:rPr>
          <w:delText>{Insert Your Name Here}</w:delText>
        </w:r>
      </w:del>
    </w:p>
    <w:p w:rsidR="00E403D4" w:rsidDel="0014598E" w:rsidRDefault="00E403D4" w:rsidP="00E869DE">
      <w:pPr>
        <w:contextualSpacing/>
        <w:rPr>
          <w:del w:id="21" w:author="stheresia@live.com" w:date="2014-11-26T11:37:00Z"/>
          <w:rFonts w:ascii="Arial" w:hAnsi="Arial" w:cs="Arial"/>
          <w:color w:val="0D0D0D" w:themeColor="text1" w:themeTint="F2"/>
          <w:sz w:val="21"/>
          <w:szCs w:val="21"/>
          <w:lang w:val="en-GB"/>
        </w:rPr>
      </w:pPr>
      <w:del w:id="22" w:author="stheresia@live.com" w:date="2014-11-26T11:37:00Z">
        <w:r w:rsidRPr="00E403D4" w:rsidDel="0014598E">
          <w:rPr>
            <w:rFonts w:ascii="Arial" w:hAnsi="Arial" w:cs="Arial"/>
            <w:b/>
            <w:color w:val="0D0D0D" w:themeColor="text1" w:themeTint="F2"/>
            <w:sz w:val="21"/>
            <w:szCs w:val="21"/>
            <w:lang w:val="en-GB"/>
          </w:rPr>
          <w:delText>Subject:</w:delText>
        </w:r>
        <w:r w:rsidDel="0014598E">
          <w:rPr>
            <w:rFonts w:ascii="Arial" w:hAnsi="Arial" w:cs="Arial"/>
            <w:b/>
            <w:color w:val="0D0D0D" w:themeColor="text1" w:themeTint="F2"/>
            <w:sz w:val="21"/>
            <w:szCs w:val="21"/>
            <w:lang w:val="en-GB"/>
          </w:rPr>
          <w:delText xml:space="preserve"> </w:delText>
        </w:r>
        <w:r w:rsidDel="0014598E">
          <w:rPr>
            <w:rFonts w:ascii="Arial" w:hAnsi="Arial" w:cs="Arial"/>
            <w:color w:val="0D0D0D" w:themeColor="text1" w:themeTint="F2"/>
            <w:sz w:val="21"/>
            <w:szCs w:val="21"/>
            <w:lang w:val="en-GB"/>
          </w:rPr>
          <w:delText>Easily Collect Leads,</w:delText>
        </w:r>
        <w:r w:rsidR="004C5C67" w:rsidDel="0014598E">
          <w:rPr>
            <w:rFonts w:ascii="Arial" w:hAnsi="Arial" w:cs="Arial"/>
            <w:color w:val="0D0D0D" w:themeColor="text1" w:themeTint="F2"/>
            <w:sz w:val="21"/>
            <w:szCs w:val="21"/>
            <w:lang w:val="en-GB"/>
          </w:rPr>
          <w:delText xml:space="preserve"> Go Viral And Increase Your Tee</w:delText>
        </w:r>
        <w:r w:rsidDel="0014598E">
          <w:rPr>
            <w:rFonts w:ascii="Arial" w:hAnsi="Arial" w:cs="Arial"/>
            <w:color w:val="0D0D0D" w:themeColor="text1" w:themeTint="F2"/>
            <w:sz w:val="21"/>
            <w:szCs w:val="21"/>
            <w:lang w:val="en-GB"/>
          </w:rPr>
          <w:delText>Spring Profits.</w:delText>
        </w:r>
      </w:del>
    </w:p>
    <w:p w:rsidR="00E403D4" w:rsidDel="0014598E" w:rsidRDefault="00E403D4" w:rsidP="00E869DE">
      <w:pPr>
        <w:contextualSpacing/>
        <w:rPr>
          <w:del w:id="23" w:author="stheresia@live.com" w:date="2014-11-26T11:37:00Z"/>
          <w:rFonts w:ascii="Arial" w:hAnsi="Arial" w:cs="Arial"/>
          <w:color w:val="0D0D0D" w:themeColor="text1" w:themeTint="F2"/>
          <w:sz w:val="21"/>
          <w:szCs w:val="21"/>
          <w:lang w:val="en-GB"/>
        </w:rPr>
      </w:pPr>
    </w:p>
    <w:p w:rsidR="00E403D4" w:rsidDel="0014598E" w:rsidRDefault="00E403D4" w:rsidP="00E869DE">
      <w:pPr>
        <w:contextualSpacing/>
        <w:rPr>
          <w:del w:id="24" w:author="stheresia@live.com" w:date="2014-11-26T11:37:00Z"/>
          <w:rFonts w:ascii="Arial" w:hAnsi="Arial" w:cs="Arial"/>
          <w:color w:val="0D0D0D" w:themeColor="text1" w:themeTint="F2"/>
          <w:sz w:val="21"/>
          <w:szCs w:val="21"/>
          <w:lang w:val="en-GB"/>
        </w:rPr>
      </w:pPr>
      <w:del w:id="25" w:author="stheresia@live.com" w:date="2014-11-26T11:37:00Z">
        <w:r w:rsidDel="0014598E">
          <w:rPr>
            <w:rFonts w:ascii="Arial" w:hAnsi="Arial" w:cs="Arial"/>
            <w:color w:val="0D0D0D" w:themeColor="text1" w:themeTint="F2"/>
            <w:sz w:val="21"/>
            <w:szCs w:val="21"/>
            <w:lang w:val="en-GB"/>
          </w:rPr>
          <w:delText>Dear Friend,</w:delText>
        </w:r>
      </w:del>
    </w:p>
    <w:p w:rsidR="00E403D4" w:rsidDel="0014598E" w:rsidRDefault="00E403D4" w:rsidP="00E869DE">
      <w:pPr>
        <w:contextualSpacing/>
        <w:rPr>
          <w:del w:id="26" w:author="stheresia@live.com" w:date="2014-11-26T11:37:00Z"/>
          <w:rFonts w:ascii="Arial" w:hAnsi="Arial" w:cs="Arial"/>
          <w:color w:val="0D0D0D" w:themeColor="text1" w:themeTint="F2"/>
          <w:sz w:val="21"/>
          <w:szCs w:val="21"/>
          <w:lang w:val="en-GB"/>
        </w:rPr>
      </w:pPr>
    </w:p>
    <w:p w:rsidR="00E403D4" w:rsidDel="0014598E" w:rsidRDefault="00770F72" w:rsidP="00E869DE">
      <w:pPr>
        <w:contextualSpacing/>
        <w:rPr>
          <w:del w:id="27" w:author="stheresia@live.com" w:date="2014-11-26T11:37:00Z"/>
          <w:rFonts w:ascii="Arial" w:hAnsi="Arial" w:cs="Arial"/>
          <w:color w:val="0D0D0D" w:themeColor="text1" w:themeTint="F2"/>
          <w:sz w:val="21"/>
          <w:szCs w:val="21"/>
          <w:lang w:val="en-GB"/>
        </w:rPr>
      </w:pPr>
      <w:del w:id="28" w:author="stheresia@live.com" w:date="2014-11-26T11:37:00Z">
        <w:r w:rsidRPr="00770F72" w:rsidDel="0014598E">
          <w:rPr>
            <w:rFonts w:ascii="Arial" w:hAnsi="Arial" w:cs="Arial"/>
            <w:color w:val="0D0D0D" w:themeColor="text1" w:themeTint="F2"/>
            <w:sz w:val="21"/>
            <w:szCs w:val="21"/>
            <w:lang w:val="en-GB"/>
          </w:rPr>
          <w:delText>You are</w:delText>
        </w:r>
        <w:r w:rsidDel="0014598E">
          <w:rPr>
            <w:rFonts w:ascii="Arial" w:hAnsi="Arial" w:cs="Arial"/>
            <w:color w:val="0D0D0D" w:themeColor="text1" w:themeTint="F2"/>
            <w:sz w:val="21"/>
            <w:szCs w:val="21"/>
            <w:lang w:val="en-GB"/>
          </w:rPr>
          <w:delText xml:space="preserve"> probably aware that </w:delText>
        </w:r>
        <w:r w:rsidR="00267702" w:rsidRPr="00F83E73" w:rsidDel="0014598E">
          <w:rPr>
            <w:rFonts w:ascii="Arial" w:hAnsi="Arial" w:cs="Arial"/>
            <w:b/>
            <w:color w:val="0D0D0D" w:themeColor="text1" w:themeTint="F2"/>
            <w:sz w:val="21"/>
            <w:szCs w:val="21"/>
            <w:lang w:val="en-GB"/>
          </w:rPr>
          <w:delText>TeeSpring</w:delText>
        </w:r>
        <w:r w:rsidR="00267702" w:rsidDel="0014598E">
          <w:rPr>
            <w:rFonts w:ascii="Arial" w:hAnsi="Arial" w:cs="Arial"/>
            <w:color w:val="0D0D0D" w:themeColor="text1" w:themeTint="F2"/>
            <w:sz w:val="21"/>
            <w:szCs w:val="21"/>
            <w:lang w:val="en-GB"/>
          </w:rPr>
          <w:delText xml:space="preserve"> is a goldmine.</w:delText>
        </w:r>
      </w:del>
    </w:p>
    <w:p w:rsidR="00267702" w:rsidDel="0014598E" w:rsidRDefault="00267702" w:rsidP="00E869DE">
      <w:pPr>
        <w:contextualSpacing/>
        <w:rPr>
          <w:del w:id="29" w:author="stheresia@live.com" w:date="2014-11-26T11:37:00Z"/>
          <w:rFonts w:ascii="Arial" w:hAnsi="Arial" w:cs="Arial"/>
          <w:color w:val="0D0D0D" w:themeColor="text1" w:themeTint="F2"/>
          <w:sz w:val="21"/>
          <w:szCs w:val="21"/>
          <w:lang w:val="en-GB"/>
        </w:rPr>
      </w:pPr>
    </w:p>
    <w:p w:rsidR="00267702" w:rsidDel="0014598E" w:rsidRDefault="00267702" w:rsidP="00E869DE">
      <w:pPr>
        <w:contextualSpacing/>
        <w:rPr>
          <w:del w:id="30" w:author="stheresia@live.com" w:date="2014-11-26T11:37:00Z"/>
          <w:rFonts w:ascii="Arial" w:hAnsi="Arial" w:cs="Arial"/>
          <w:color w:val="0D0D0D" w:themeColor="text1" w:themeTint="F2"/>
          <w:sz w:val="21"/>
          <w:szCs w:val="21"/>
          <w:lang w:val="en-GB"/>
        </w:rPr>
      </w:pPr>
      <w:del w:id="31" w:author="stheresia@live.com" w:date="2014-11-26T11:37:00Z">
        <w:r w:rsidDel="0014598E">
          <w:rPr>
            <w:rFonts w:ascii="Arial" w:hAnsi="Arial" w:cs="Arial"/>
            <w:color w:val="0D0D0D" w:themeColor="text1" w:themeTint="F2"/>
            <w:sz w:val="21"/>
            <w:szCs w:val="21"/>
            <w:lang w:val="en-GB"/>
          </w:rPr>
          <w:delText>Every "t-shirt" marketer is raving about it and for good reason; when done correctly, you can generate hefty profits.</w:delText>
        </w:r>
      </w:del>
    </w:p>
    <w:p w:rsidR="00267702" w:rsidDel="0014598E" w:rsidRDefault="00267702" w:rsidP="00E869DE">
      <w:pPr>
        <w:contextualSpacing/>
        <w:rPr>
          <w:del w:id="32" w:author="stheresia@live.com" w:date="2014-11-26T11:37:00Z"/>
          <w:rFonts w:ascii="Arial" w:hAnsi="Arial" w:cs="Arial"/>
          <w:color w:val="0D0D0D" w:themeColor="text1" w:themeTint="F2"/>
          <w:sz w:val="21"/>
          <w:szCs w:val="21"/>
          <w:lang w:val="en-GB"/>
        </w:rPr>
      </w:pPr>
    </w:p>
    <w:p w:rsidR="00267702" w:rsidDel="0014598E" w:rsidRDefault="00267702" w:rsidP="00E869DE">
      <w:pPr>
        <w:contextualSpacing/>
        <w:rPr>
          <w:del w:id="33" w:author="stheresia@live.com" w:date="2014-11-26T11:37:00Z"/>
          <w:rFonts w:ascii="Arial" w:hAnsi="Arial" w:cs="Arial"/>
          <w:color w:val="0D0D0D" w:themeColor="text1" w:themeTint="F2"/>
          <w:sz w:val="21"/>
          <w:szCs w:val="21"/>
          <w:lang w:val="en-GB"/>
        </w:rPr>
      </w:pPr>
      <w:del w:id="34" w:author="stheresia@live.com" w:date="2014-11-26T11:37:00Z">
        <w:r w:rsidDel="0014598E">
          <w:rPr>
            <w:rFonts w:ascii="Arial" w:hAnsi="Arial" w:cs="Arial"/>
            <w:color w:val="0D0D0D" w:themeColor="text1" w:themeTint="F2"/>
            <w:sz w:val="21"/>
            <w:szCs w:val="21"/>
            <w:lang w:val="en-GB"/>
          </w:rPr>
          <w:delText xml:space="preserve">Now, in order to achieve this </w:delText>
        </w:r>
        <w:r w:rsidR="00F83E73" w:rsidDel="0014598E">
          <w:rPr>
            <w:rFonts w:ascii="Arial" w:hAnsi="Arial" w:cs="Arial"/>
            <w:color w:val="0D0D0D" w:themeColor="text1" w:themeTint="F2"/>
            <w:sz w:val="21"/>
            <w:szCs w:val="21"/>
            <w:lang w:val="en-GB"/>
          </w:rPr>
          <w:delText xml:space="preserve">you need </w:delText>
        </w:r>
        <w:r w:rsidR="00F83E73" w:rsidRPr="003919F8" w:rsidDel="0014598E">
          <w:rPr>
            <w:rFonts w:ascii="Arial" w:hAnsi="Arial" w:cs="Arial"/>
            <w:i/>
            <w:color w:val="0D0D0D" w:themeColor="text1" w:themeTint="F2"/>
            <w:sz w:val="21"/>
            <w:szCs w:val="21"/>
            <w:lang w:val="en-GB"/>
          </w:rPr>
          <w:delText>exposure</w:delText>
        </w:r>
        <w:r w:rsidR="00F83E73" w:rsidDel="0014598E">
          <w:rPr>
            <w:rFonts w:ascii="Arial" w:hAnsi="Arial" w:cs="Arial"/>
            <w:color w:val="0D0D0D" w:themeColor="text1" w:themeTint="F2"/>
            <w:sz w:val="21"/>
            <w:szCs w:val="21"/>
            <w:lang w:val="en-GB"/>
          </w:rPr>
          <w:delText>...</w:delText>
        </w:r>
      </w:del>
    </w:p>
    <w:p w:rsidR="00F83E73" w:rsidDel="0014598E" w:rsidRDefault="00F83E73" w:rsidP="00E869DE">
      <w:pPr>
        <w:contextualSpacing/>
        <w:rPr>
          <w:del w:id="35" w:author="stheresia@live.com" w:date="2014-11-26T11:37:00Z"/>
          <w:rFonts w:ascii="Arial" w:hAnsi="Arial" w:cs="Arial"/>
          <w:color w:val="0D0D0D" w:themeColor="text1" w:themeTint="F2"/>
          <w:sz w:val="21"/>
          <w:szCs w:val="21"/>
          <w:lang w:val="en-GB"/>
        </w:rPr>
      </w:pPr>
    </w:p>
    <w:p w:rsidR="00F83E73" w:rsidDel="0014598E" w:rsidRDefault="003F71FF" w:rsidP="00E869DE">
      <w:pPr>
        <w:contextualSpacing/>
        <w:rPr>
          <w:del w:id="36" w:author="stheresia@live.com" w:date="2014-11-26T11:37:00Z"/>
          <w:rFonts w:ascii="Arial" w:hAnsi="Arial" w:cs="Arial"/>
          <w:color w:val="0D0D0D" w:themeColor="text1" w:themeTint="F2"/>
          <w:sz w:val="21"/>
          <w:szCs w:val="21"/>
          <w:lang w:val="en-GB"/>
        </w:rPr>
      </w:pPr>
      <w:del w:id="37" w:author="stheresia@live.com" w:date="2014-11-26T11:37:00Z">
        <w:r w:rsidDel="0014598E">
          <w:rPr>
            <w:rFonts w:ascii="Arial" w:hAnsi="Arial" w:cs="Arial"/>
            <w:color w:val="0D0D0D" w:themeColor="text1" w:themeTint="F2"/>
            <w:sz w:val="21"/>
            <w:szCs w:val="21"/>
            <w:lang w:val="en-GB"/>
          </w:rPr>
          <w:delText>T</w:delText>
        </w:r>
        <w:r w:rsidR="00F83E73" w:rsidDel="0014598E">
          <w:rPr>
            <w:rFonts w:ascii="Arial" w:hAnsi="Arial" w:cs="Arial"/>
            <w:color w:val="0D0D0D" w:themeColor="text1" w:themeTint="F2"/>
            <w:sz w:val="21"/>
            <w:szCs w:val="21"/>
            <w:lang w:val="en-GB"/>
          </w:rPr>
          <w:delText>hat's where everyone is failing; their t-shirt campaigns do not get the necessary eyeballs to make it profitable.</w:delText>
        </w:r>
      </w:del>
    </w:p>
    <w:p w:rsidR="00F83E73" w:rsidDel="0014598E" w:rsidRDefault="00F83E73" w:rsidP="00E869DE">
      <w:pPr>
        <w:contextualSpacing/>
        <w:rPr>
          <w:del w:id="38" w:author="stheresia@live.com" w:date="2014-11-26T11:37:00Z"/>
          <w:rFonts w:ascii="Arial" w:hAnsi="Arial" w:cs="Arial"/>
          <w:color w:val="0D0D0D" w:themeColor="text1" w:themeTint="F2"/>
          <w:sz w:val="21"/>
          <w:szCs w:val="21"/>
          <w:lang w:val="en-GB"/>
        </w:rPr>
      </w:pPr>
    </w:p>
    <w:p w:rsidR="00F83E73" w:rsidDel="0014598E" w:rsidRDefault="00F83E73" w:rsidP="00E869DE">
      <w:pPr>
        <w:contextualSpacing/>
        <w:rPr>
          <w:del w:id="39" w:author="stheresia@live.com" w:date="2014-11-26T11:37:00Z"/>
          <w:rFonts w:ascii="Arial" w:hAnsi="Arial" w:cs="Arial"/>
          <w:color w:val="0D0D0D" w:themeColor="text1" w:themeTint="F2"/>
          <w:sz w:val="21"/>
          <w:szCs w:val="21"/>
          <w:lang w:val="en-GB"/>
        </w:rPr>
      </w:pPr>
      <w:del w:id="40" w:author="stheresia@live.com" w:date="2014-11-26T11:37:00Z">
        <w:r w:rsidDel="0014598E">
          <w:rPr>
            <w:rFonts w:ascii="Arial" w:hAnsi="Arial" w:cs="Arial"/>
            <w:color w:val="0D0D0D" w:themeColor="text1" w:themeTint="F2"/>
            <w:sz w:val="21"/>
            <w:szCs w:val="21"/>
            <w:lang w:val="en-GB"/>
          </w:rPr>
          <w:delText>This is probably the number one mistake that most "t-shirt marketers" are facing.</w:delText>
        </w:r>
      </w:del>
    </w:p>
    <w:p w:rsidR="00F83E73" w:rsidDel="0014598E" w:rsidRDefault="00F83E73" w:rsidP="00E869DE">
      <w:pPr>
        <w:contextualSpacing/>
        <w:rPr>
          <w:del w:id="41" w:author="stheresia@live.com" w:date="2014-11-26T11:37:00Z"/>
          <w:rFonts w:ascii="Arial" w:hAnsi="Arial" w:cs="Arial"/>
          <w:color w:val="0D0D0D" w:themeColor="text1" w:themeTint="F2"/>
          <w:sz w:val="21"/>
          <w:szCs w:val="21"/>
          <w:lang w:val="en-GB"/>
        </w:rPr>
      </w:pPr>
    </w:p>
    <w:p w:rsidR="00F83E73" w:rsidRPr="003919F8" w:rsidDel="0014598E" w:rsidRDefault="00F83E73" w:rsidP="00E869DE">
      <w:pPr>
        <w:contextualSpacing/>
        <w:rPr>
          <w:del w:id="42" w:author="stheresia@live.com" w:date="2014-11-26T11:37:00Z"/>
          <w:rFonts w:ascii="Arial" w:hAnsi="Arial" w:cs="Arial"/>
          <w:b/>
          <w:color w:val="0D0D0D" w:themeColor="text1" w:themeTint="F2"/>
          <w:sz w:val="21"/>
          <w:szCs w:val="21"/>
          <w:lang w:val="en-GB"/>
        </w:rPr>
      </w:pPr>
      <w:del w:id="43" w:author="stheresia@live.com" w:date="2014-11-26T11:37:00Z">
        <w:r w:rsidRPr="003919F8" w:rsidDel="0014598E">
          <w:rPr>
            <w:rFonts w:ascii="Arial" w:hAnsi="Arial" w:cs="Arial"/>
            <w:b/>
            <w:color w:val="0D0D0D" w:themeColor="text1" w:themeTint="F2"/>
            <w:sz w:val="21"/>
            <w:szCs w:val="21"/>
            <w:lang w:val="en-GB"/>
          </w:rPr>
          <w:delText xml:space="preserve">Well, the good news is that </w:delText>
        </w:r>
        <w:r w:rsidR="003F71FF" w:rsidDel="0014598E">
          <w:rPr>
            <w:rFonts w:ascii="Arial" w:hAnsi="Arial" w:cs="Arial"/>
            <w:b/>
            <w:color w:val="0D0D0D" w:themeColor="text1" w:themeTint="F2"/>
            <w:sz w:val="21"/>
            <w:szCs w:val="21"/>
            <w:lang w:val="en-GB"/>
          </w:rPr>
          <w:delText>it</w:delText>
        </w:r>
        <w:r w:rsidR="003F71FF" w:rsidRPr="003919F8" w:rsidDel="0014598E">
          <w:rPr>
            <w:rFonts w:ascii="Arial" w:hAnsi="Arial" w:cs="Arial"/>
            <w:b/>
            <w:color w:val="0D0D0D" w:themeColor="text1" w:themeTint="F2"/>
            <w:sz w:val="21"/>
            <w:szCs w:val="21"/>
            <w:lang w:val="en-GB"/>
          </w:rPr>
          <w:delText xml:space="preserve"> </w:delText>
        </w:r>
        <w:r w:rsidRPr="003919F8" w:rsidDel="0014598E">
          <w:rPr>
            <w:rFonts w:ascii="Arial" w:hAnsi="Arial" w:cs="Arial"/>
            <w:b/>
            <w:color w:val="0D0D0D" w:themeColor="text1" w:themeTint="F2"/>
            <w:sz w:val="21"/>
            <w:szCs w:val="21"/>
            <w:lang w:val="en-GB"/>
          </w:rPr>
          <w:delText>doesn't necessarily have to be this way.</w:delText>
        </w:r>
      </w:del>
    </w:p>
    <w:p w:rsidR="00F83E73" w:rsidRPr="003919F8" w:rsidDel="0014598E" w:rsidRDefault="00F83E73" w:rsidP="00E869DE">
      <w:pPr>
        <w:contextualSpacing/>
        <w:rPr>
          <w:del w:id="44" w:author="stheresia@live.com" w:date="2014-11-26T11:37:00Z"/>
          <w:rFonts w:ascii="Arial" w:hAnsi="Arial" w:cs="Arial"/>
          <w:b/>
          <w:color w:val="0D0D0D" w:themeColor="text1" w:themeTint="F2"/>
          <w:sz w:val="21"/>
          <w:szCs w:val="21"/>
          <w:lang w:val="en-GB"/>
        </w:rPr>
      </w:pPr>
    </w:p>
    <w:p w:rsidR="00F83E73" w:rsidDel="0014598E" w:rsidRDefault="00F83E73" w:rsidP="00E869DE">
      <w:pPr>
        <w:contextualSpacing/>
        <w:rPr>
          <w:del w:id="45" w:author="stheresia@live.com" w:date="2014-11-26T11:37:00Z"/>
          <w:rFonts w:ascii="Arial" w:hAnsi="Arial" w:cs="Arial"/>
          <w:color w:val="0D0D0D" w:themeColor="text1" w:themeTint="F2"/>
          <w:sz w:val="21"/>
          <w:szCs w:val="21"/>
          <w:lang w:val="en-GB"/>
        </w:rPr>
      </w:pPr>
      <w:del w:id="46" w:author="stheresia@live.com" w:date="2014-11-26T11:37:00Z">
        <w:r w:rsidDel="0014598E">
          <w:rPr>
            <w:rFonts w:ascii="Arial" w:hAnsi="Arial" w:cs="Arial"/>
            <w:color w:val="0D0D0D" w:themeColor="text1" w:themeTint="F2"/>
            <w:sz w:val="21"/>
            <w:szCs w:val="21"/>
            <w:lang w:val="en-GB"/>
          </w:rPr>
          <w:delText>In just a few moments I will reveal to you a powerful, devastating "TeeSpring</w:delText>
        </w:r>
        <w:r w:rsidR="0063672D" w:rsidDel="0014598E">
          <w:rPr>
            <w:rFonts w:ascii="Arial" w:hAnsi="Arial" w:cs="Arial"/>
            <w:color w:val="0D0D0D" w:themeColor="text1" w:themeTint="F2"/>
            <w:sz w:val="21"/>
            <w:szCs w:val="21"/>
            <w:lang w:val="en-GB"/>
          </w:rPr>
          <w:delText xml:space="preserve"> weapon" that will allow you to increase and boost your next TeeSpring campaign in a way you'</w:delText>
        </w:r>
        <w:r w:rsidR="003F71FF" w:rsidDel="0014598E">
          <w:rPr>
            <w:rFonts w:ascii="Arial" w:hAnsi="Arial" w:cs="Arial"/>
            <w:color w:val="0D0D0D" w:themeColor="text1" w:themeTint="F2"/>
            <w:sz w:val="21"/>
            <w:szCs w:val="21"/>
            <w:lang w:val="en-GB"/>
          </w:rPr>
          <w:delText>ve</w:delText>
        </w:r>
        <w:r w:rsidR="0063672D" w:rsidDel="0014598E">
          <w:rPr>
            <w:rFonts w:ascii="Arial" w:hAnsi="Arial" w:cs="Arial"/>
            <w:color w:val="0D0D0D" w:themeColor="text1" w:themeTint="F2"/>
            <w:sz w:val="21"/>
            <w:szCs w:val="21"/>
            <w:lang w:val="en-GB"/>
          </w:rPr>
          <w:delText xml:space="preserve"> never imagine</w:delText>
        </w:r>
        <w:r w:rsidR="003F71FF" w:rsidDel="0014598E">
          <w:rPr>
            <w:rFonts w:ascii="Arial" w:hAnsi="Arial" w:cs="Arial"/>
            <w:color w:val="0D0D0D" w:themeColor="text1" w:themeTint="F2"/>
            <w:sz w:val="21"/>
            <w:szCs w:val="21"/>
            <w:lang w:val="en-GB"/>
          </w:rPr>
          <w:delText>d</w:delText>
        </w:r>
        <w:r w:rsidR="0063672D" w:rsidDel="0014598E">
          <w:rPr>
            <w:rFonts w:ascii="Arial" w:hAnsi="Arial" w:cs="Arial"/>
            <w:color w:val="0D0D0D" w:themeColor="text1" w:themeTint="F2"/>
            <w:sz w:val="21"/>
            <w:szCs w:val="21"/>
            <w:lang w:val="en-GB"/>
          </w:rPr>
          <w:delText>!</w:delText>
        </w:r>
      </w:del>
    </w:p>
    <w:p w:rsidR="009858D4" w:rsidDel="0014598E" w:rsidRDefault="009858D4" w:rsidP="00E869DE">
      <w:pPr>
        <w:contextualSpacing/>
        <w:rPr>
          <w:del w:id="47" w:author="stheresia@live.com" w:date="2014-11-26T11:37:00Z"/>
          <w:rFonts w:ascii="Arial" w:hAnsi="Arial" w:cs="Arial"/>
          <w:color w:val="0D0D0D" w:themeColor="text1" w:themeTint="F2"/>
          <w:sz w:val="21"/>
          <w:szCs w:val="21"/>
          <w:lang w:val="en-GB"/>
        </w:rPr>
      </w:pPr>
    </w:p>
    <w:p w:rsidR="0063672D" w:rsidDel="0014598E" w:rsidRDefault="0063672D" w:rsidP="00E869DE">
      <w:pPr>
        <w:contextualSpacing/>
        <w:rPr>
          <w:del w:id="48" w:author="stheresia@live.com" w:date="2014-11-26T11:37:00Z"/>
          <w:rFonts w:ascii="Arial" w:hAnsi="Arial" w:cs="Arial"/>
          <w:color w:val="0D0D0D" w:themeColor="text1" w:themeTint="F2"/>
          <w:sz w:val="21"/>
          <w:szCs w:val="21"/>
          <w:lang w:val="en-GB"/>
        </w:rPr>
      </w:pPr>
    </w:p>
    <w:p w:rsidR="0063672D" w:rsidDel="0014598E" w:rsidRDefault="00193EB1" w:rsidP="0063672D">
      <w:pPr>
        <w:contextualSpacing/>
        <w:jc w:val="center"/>
        <w:rPr>
          <w:del w:id="49" w:author="stheresia@live.com" w:date="2014-11-26T11:37:00Z"/>
          <w:rFonts w:ascii="Arial" w:hAnsi="Arial" w:cs="Arial"/>
          <w:b/>
          <w:color w:val="0D0D0D" w:themeColor="text1" w:themeTint="F2"/>
          <w:sz w:val="24"/>
          <w:szCs w:val="21"/>
          <w:lang w:val="en-GB"/>
        </w:rPr>
      </w:pPr>
      <w:del w:id="50" w:author="stheresia@live.com" w:date="2014-11-26T11:37:00Z">
        <w:r w:rsidDel="0014598E">
          <w:rPr>
            <w:rFonts w:ascii="Arial" w:hAnsi="Arial" w:cs="Arial"/>
            <w:b/>
            <w:color w:val="0D0D0D" w:themeColor="text1" w:themeTint="F2"/>
            <w:sz w:val="24"/>
            <w:szCs w:val="21"/>
            <w:lang w:val="en-GB"/>
          </w:rPr>
          <w:delText xml:space="preserve">This Secret </w:delText>
        </w:r>
        <w:r w:rsidR="003F71FF" w:rsidDel="0014598E">
          <w:rPr>
            <w:rFonts w:ascii="Arial" w:hAnsi="Arial" w:cs="Arial"/>
            <w:b/>
            <w:color w:val="0D0D0D" w:themeColor="text1" w:themeTint="F2"/>
            <w:sz w:val="24"/>
            <w:szCs w:val="21"/>
            <w:lang w:val="en-GB"/>
          </w:rPr>
          <w:delText>WordPress</w:delText>
        </w:r>
        <w:r w:rsidDel="0014598E">
          <w:rPr>
            <w:rFonts w:ascii="Arial" w:hAnsi="Arial" w:cs="Arial"/>
            <w:b/>
            <w:color w:val="0D0D0D" w:themeColor="text1" w:themeTint="F2"/>
            <w:sz w:val="24"/>
            <w:szCs w:val="21"/>
            <w:lang w:val="en-GB"/>
          </w:rPr>
          <w:delText xml:space="preserve"> Plugin Is SO Powerful, That When Unleashed It Can Help You To Collect High-quality Leads And Go Wildly </w:delText>
        </w:r>
        <w:r w:rsidRPr="00520627" w:rsidDel="0014598E">
          <w:rPr>
            <w:rFonts w:ascii="Arial" w:hAnsi="Arial" w:cs="Arial"/>
            <w:color w:val="0D0D0D" w:themeColor="text1" w:themeTint="F2"/>
            <w:sz w:val="24"/>
            <w:szCs w:val="21"/>
            <w:u w:val="single"/>
            <w:lang w:val="en-GB"/>
          </w:rPr>
          <w:delText>VIRAL</w:delText>
        </w:r>
        <w:r w:rsidDel="0014598E">
          <w:rPr>
            <w:rFonts w:ascii="Arial" w:hAnsi="Arial" w:cs="Arial"/>
            <w:b/>
            <w:color w:val="0D0D0D" w:themeColor="text1" w:themeTint="F2"/>
            <w:sz w:val="24"/>
            <w:szCs w:val="21"/>
            <w:lang w:val="en-GB"/>
          </w:rPr>
          <w:delText>!</w:delText>
        </w:r>
      </w:del>
    </w:p>
    <w:p w:rsidR="00193EB1" w:rsidDel="0014598E" w:rsidRDefault="00193EB1" w:rsidP="0063672D">
      <w:pPr>
        <w:contextualSpacing/>
        <w:jc w:val="center"/>
        <w:rPr>
          <w:del w:id="51" w:author="stheresia@live.com" w:date="2014-11-26T11:37:00Z"/>
          <w:rFonts w:ascii="Arial" w:hAnsi="Arial" w:cs="Arial"/>
          <w:b/>
          <w:color w:val="0D0D0D" w:themeColor="text1" w:themeTint="F2"/>
          <w:sz w:val="24"/>
          <w:szCs w:val="21"/>
          <w:lang w:val="en-GB"/>
        </w:rPr>
      </w:pPr>
    </w:p>
    <w:p w:rsidR="00193EB1" w:rsidRPr="00823300" w:rsidDel="0014598E" w:rsidRDefault="00823300" w:rsidP="00193EB1">
      <w:pPr>
        <w:contextualSpacing/>
        <w:jc w:val="both"/>
        <w:rPr>
          <w:del w:id="52" w:author="stheresia@live.com" w:date="2014-11-26T11:37:00Z"/>
          <w:rFonts w:ascii="Arial" w:hAnsi="Arial" w:cs="Arial"/>
          <w:i/>
          <w:color w:val="0D0D0D" w:themeColor="text1" w:themeTint="F2"/>
          <w:sz w:val="21"/>
          <w:szCs w:val="21"/>
          <w:lang w:val="en-GB"/>
        </w:rPr>
      </w:pPr>
      <w:del w:id="53" w:author="stheresia@live.com" w:date="2014-11-26T11:37:00Z">
        <w:r w:rsidRPr="00823300" w:rsidDel="0014598E">
          <w:rPr>
            <w:rFonts w:ascii="Arial" w:hAnsi="Arial" w:cs="Arial"/>
            <w:i/>
            <w:color w:val="0D0D0D" w:themeColor="text1" w:themeTint="F2"/>
            <w:sz w:val="21"/>
            <w:szCs w:val="21"/>
            <w:lang w:val="en-GB"/>
          </w:rPr>
          <w:delText>For a few moments picture this...</w:delText>
        </w:r>
      </w:del>
    </w:p>
    <w:p w:rsidR="00823300" w:rsidDel="0014598E" w:rsidRDefault="00823300" w:rsidP="00193EB1">
      <w:pPr>
        <w:contextualSpacing/>
        <w:jc w:val="both"/>
        <w:rPr>
          <w:del w:id="54" w:author="stheresia@live.com" w:date="2014-11-26T11:37:00Z"/>
          <w:rFonts w:ascii="Arial" w:hAnsi="Arial" w:cs="Arial"/>
          <w:color w:val="0D0D0D" w:themeColor="text1" w:themeTint="F2"/>
          <w:sz w:val="21"/>
          <w:szCs w:val="21"/>
          <w:lang w:val="en-GB"/>
        </w:rPr>
      </w:pPr>
    </w:p>
    <w:p w:rsidR="00EA29AF" w:rsidDel="0014598E" w:rsidRDefault="00823300" w:rsidP="00193EB1">
      <w:pPr>
        <w:contextualSpacing/>
        <w:jc w:val="both"/>
        <w:rPr>
          <w:del w:id="55" w:author="stheresia@live.com" w:date="2014-11-26T11:37:00Z"/>
          <w:rFonts w:ascii="Arial" w:hAnsi="Arial" w:cs="Arial"/>
          <w:color w:val="0D0D0D" w:themeColor="text1" w:themeTint="F2"/>
          <w:sz w:val="21"/>
          <w:szCs w:val="21"/>
          <w:lang w:val="en-GB"/>
        </w:rPr>
      </w:pPr>
      <w:del w:id="56" w:author="stheresia@live.com" w:date="2014-11-26T11:37:00Z">
        <w:r w:rsidDel="0014598E">
          <w:rPr>
            <w:rFonts w:ascii="Arial" w:hAnsi="Arial" w:cs="Arial"/>
            <w:color w:val="0D0D0D" w:themeColor="text1" w:themeTint="F2"/>
            <w:sz w:val="21"/>
            <w:szCs w:val="21"/>
            <w:lang w:val="en-GB"/>
          </w:rPr>
          <w:delText>You prepare your next Te</w:delText>
        </w:r>
        <w:r w:rsidR="00EA29AF" w:rsidDel="0014598E">
          <w:rPr>
            <w:rFonts w:ascii="Arial" w:hAnsi="Arial" w:cs="Arial"/>
            <w:color w:val="0D0D0D" w:themeColor="text1" w:themeTint="F2"/>
            <w:sz w:val="21"/>
            <w:szCs w:val="21"/>
            <w:lang w:val="en-GB"/>
          </w:rPr>
          <w:delText>eSpring campaign.</w:delText>
        </w:r>
      </w:del>
    </w:p>
    <w:p w:rsidR="00EA29AF" w:rsidDel="0014598E" w:rsidRDefault="00EA29AF" w:rsidP="00193EB1">
      <w:pPr>
        <w:contextualSpacing/>
        <w:jc w:val="both"/>
        <w:rPr>
          <w:del w:id="57" w:author="stheresia@live.com" w:date="2014-11-26T11:37:00Z"/>
          <w:rFonts w:ascii="Arial" w:hAnsi="Arial" w:cs="Arial"/>
          <w:color w:val="0D0D0D" w:themeColor="text1" w:themeTint="F2"/>
          <w:sz w:val="21"/>
          <w:szCs w:val="21"/>
          <w:lang w:val="en-GB"/>
        </w:rPr>
      </w:pPr>
    </w:p>
    <w:p w:rsidR="00EA29AF" w:rsidDel="0014598E" w:rsidRDefault="00EA29AF" w:rsidP="00193EB1">
      <w:pPr>
        <w:contextualSpacing/>
        <w:jc w:val="both"/>
        <w:rPr>
          <w:del w:id="58" w:author="stheresia@live.com" w:date="2014-11-26T11:37:00Z"/>
          <w:rFonts w:ascii="Arial" w:hAnsi="Arial" w:cs="Arial"/>
          <w:color w:val="0D0D0D" w:themeColor="text1" w:themeTint="F2"/>
          <w:sz w:val="21"/>
          <w:szCs w:val="21"/>
          <w:lang w:val="en-GB"/>
        </w:rPr>
      </w:pPr>
      <w:del w:id="59" w:author="stheresia@live.com" w:date="2014-11-26T11:37:00Z">
        <w:r w:rsidDel="0014598E">
          <w:rPr>
            <w:rFonts w:ascii="Arial" w:hAnsi="Arial" w:cs="Arial"/>
            <w:color w:val="0D0D0D" w:themeColor="text1" w:themeTint="F2"/>
            <w:sz w:val="21"/>
            <w:szCs w:val="21"/>
            <w:lang w:val="en-GB"/>
          </w:rPr>
          <w:delText xml:space="preserve">You install this powerful WP plugin into your </w:delText>
        </w:r>
        <w:r w:rsidR="003F71FF" w:rsidDel="0014598E">
          <w:rPr>
            <w:rFonts w:ascii="Arial" w:hAnsi="Arial" w:cs="Arial"/>
            <w:color w:val="0D0D0D" w:themeColor="text1" w:themeTint="F2"/>
            <w:sz w:val="21"/>
            <w:szCs w:val="21"/>
            <w:lang w:val="en-GB"/>
          </w:rPr>
          <w:delText>WordPress</w:delText>
        </w:r>
        <w:r w:rsidDel="0014598E">
          <w:rPr>
            <w:rFonts w:ascii="Arial" w:hAnsi="Arial" w:cs="Arial"/>
            <w:color w:val="0D0D0D" w:themeColor="text1" w:themeTint="F2"/>
            <w:sz w:val="21"/>
            <w:szCs w:val="21"/>
            <w:lang w:val="en-GB"/>
          </w:rPr>
          <w:delText xml:space="preserve"> blog and you start "rocking and rolling"</w:delText>
        </w:r>
        <w:r w:rsidR="003F71FF" w:rsidDel="0014598E">
          <w:rPr>
            <w:rFonts w:ascii="Arial" w:hAnsi="Arial" w:cs="Arial"/>
            <w:color w:val="0D0D0D" w:themeColor="text1" w:themeTint="F2"/>
            <w:sz w:val="21"/>
            <w:szCs w:val="21"/>
            <w:lang w:val="en-GB"/>
          </w:rPr>
          <w:delText>.</w:delText>
        </w:r>
      </w:del>
    </w:p>
    <w:p w:rsidR="00EA29AF" w:rsidDel="0014598E" w:rsidRDefault="00EA29AF" w:rsidP="00193EB1">
      <w:pPr>
        <w:contextualSpacing/>
        <w:jc w:val="both"/>
        <w:rPr>
          <w:del w:id="60" w:author="stheresia@live.com" w:date="2014-11-26T11:37:00Z"/>
          <w:rFonts w:ascii="Arial" w:hAnsi="Arial" w:cs="Arial"/>
          <w:color w:val="0D0D0D" w:themeColor="text1" w:themeTint="F2"/>
          <w:sz w:val="21"/>
          <w:szCs w:val="21"/>
          <w:lang w:val="en-GB"/>
        </w:rPr>
      </w:pPr>
    </w:p>
    <w:p w:rsidR="00EA29AF" w:rsidDel="0014598E" w:rsidRDefault="00EA29AF" w:rsidP="00193EB1">
      <w:pPr>
        <w:contextualSpacing/>
        <w:jc w:val="both"/>
        <w:rPr>
          <w:del w:id="61" w:author="stheresia@live.com" w:date="2014-11-26T11:37:00Z"/>
          <w:rFonts w:ascii="Arial" w:hAnsi="Arial" w:cs="Arial"/>
          <w:color w:val="0D0D0D" w:themeColor="text1" w:themeTint="F2"/>
          <w:sz w:val="21"/>
          <w:szCs w:val="21"/>
          <w:lang w:val="en-GB"/>
        </w:rPr>
      </w:pPr>
      <w:del w:id="62" w:author="stheresia@live.com" w:date="2014-11-26T11:37:00Z">
        <w:r w:rsidDel="0014598E">
          <w:rPr>
            <w:rFonts w:ascii="Arial" w:hAnsi="Arial" w:cs="Arial"/>
            <w:color w:val="0D0D0D" w:themeColor="text1" w:themeTint="F2"/>
            <w:sz w:val="21"/>
            <w:szCs w:val="21"/>
            <w:lang w:val="en-GB"/>
          </w:rPr>
          <w:delText>Then, suddenly you notice that you</w:delText>
        </w:r>
        <w:r w:rsidR="003F71FF" w:rsidDel="0014598E">
          <w:rPr>
            <w:rFonts w:ascii="Arial" w:hAnsi="Arial" w:cs="Arial"/>
            <w:color w:val="0D0D0D" w:themeColor="text1" w:themeTint="F2"/>
            <w:sz w:val="21"/>
            <w:szCs w:val="21"/>
            <w:lang w:val="en-GB"/>
          </w:rPr>
          <w:delText>’ve</w:delText>
        </w:r>
        <w:r w:rsidDel="0014598E">
          <w:rPr>
            <w:rFonts w:ascii="Arial" w:hAnsi="Arial" w:cs="Arial"/>
            <w:color w:val="0D0D0D" w:themeColor="text1" w:themeTint="F2"/>
            <w:sz w:val="21"/>
            <w:szCs w:val="21"/>
            <w:lang w:val="en-GB"/>
          </w:rPr>
          <w:delText xml:space="preserve"> easily started collected hundreds of leads and your TeeSpring campaign went absolutely VIRAL.</w:delText>
        </w:r>
      </w:del>
    </w:p>
    <w:p w:rsidR="00EA29AF" w:rsidDel="0014598E" w:rsidRDefault="00EA29AF" w:rsidP="00193EB1">
      <w:pPr>
        <w:contextualSpacing/>
        <w:jc w:val="both"/>
        <w:rPr>
          <w:del w:id="63" w:author="stheresia@live.com" w:date="2014-11-26T11:37:00Z"/>
          <w:rFonts w:ascii="Arial" w:hAnsi="Arial" w:cs="Arial"/>
          <w:color w:val="0D0D0D" w:themeColor="text1" w:themeTint="F2"/>
          <w:sz w:val="21"/>
          <w:szCs w:val="21"/>
          <w:lang w:val="en-GB"/>
        </w:rPr>
      </w:pPr>
    </w:p>
    <w:p w:rsidR="00EA29AF" w:rsidDel="0014598E" w:rsidRDefault="00EA29AF" w:rsidP="00193EB1">
      <w:pPr>
        <w:contextualSpacing/>
        <w:jc w:val="both"/>
        <w:rPr>
          <w:del w:id="64" w:author="stheresia@live.com" w:date="2014-11-26T11:37:00Z"/>
          <w:rFonts w:ascii="Arial" w:hAnsi="Arial" w:cs="Arial"/>
          <w:color w:val="0D0D0D" w:themeColor="text1" w:themeTint="F2"/>
          <w:sz w:val="21"/>
          <w:szCs w:val="21"/>
          <w:lang w:val="en-GB"/>
        </w:rPr>
      </w:pPr>
      <w:del w:id="65" w:author="stheresia@live.com" w:date="2014-11-26T11:37:00Z">
        <w:r w:rsidDel="0014598E">
          <w:rPr>
            <w:rFonts w:ascii="Arial" w:hAnsi="Arial" w:cs="Arial"/>
            <w:color w:val="0D0D0D" w:themeColor="text1" w:themeTint="F2"/>
            <w:sz w:val="21"/>
            <w:szCs w:val="21"/>
            <w:lang w:val="en-GB"/>
          </w:rPr>
          <w:delText>Profits start to dramatically increase and more and more leads are collected and transformed into loyal subscribers...</w:delText>
        </w:r>
      </w:del>
    </w:p>
    <w:p w:rsidR="00EA29AF" w:rsidDel="0014598E" w:rsidRDefault="00EA29AF" w:rsidP="00193EB1">
      <w:pPr>
        <w:contextualSpacing/>
        <w:jc w:val="both"/>
        <w:rPr>
          <w:del w:id="66" w:author="stheresia@live.com" w:date="2014-11-26T11:37:00Z"/>
          <w:rFonts w:ascii="Arial" w:hAnsi="Arial" w:cs="Arial"/>
          <w:color w:val="0D0D0D" w:themeColor="text1" w:themeTint="F2"/>
          <w:sz w:val="21"/>
          <w:szCs w:val="21"/>
          <w:lang w:val="en-GB"/>
        </w:rPr>
      </w:pPr>
    </w:p>
    <w:p w:rsidR="00EA29AF" w:rsidDel="0014598E" w:rsidRDefault="00EA29AF" w:rsidP="00193EB1">
      <w:pPr>
        <w:contextualSpacing/>
        <w:jc w:val="both"/>
        <w:rPr>
          <w:del w:id="67" w:author="stheresia@live.com" w:date="2014-11-26T11:37:00Z"/>
          <w:rFonts w:ascii="Arial" w:hAnsi="Arial" w:cs="Arial"/>
          <w:color w:val="0D0D0D" w:themeColor="text1" w:themeTint="F2"/>
          <w:sz w:val="21"/>
          <w:szCs w:val="21"/>
          <w:lang w:val="en-GB"/>
        </w:rPr>
      </w:pPr>
      <w:del w:id="68" w:author="stheresia@live.com" w:date="2014-11-26T11:37:00Z">
        <w:r w:rsidDel="0014598E">
          <w:rPr>
            <w:rFonts w:ascii="Arial" w:hAnsi="Arial" w:cs="Arial"/>
            <w:color w:val="0D0D0D" w:themeColor="text1" w:themeTint="F2"/>
            <w:sz w:val="21"/>
            <w:szCs w:val="21"/>
            <w:lang w:val="en-GB"/>
          </w:rPr>
          <w:delText>You comfortably lay back for a bit and smile because you know that you can achieve these amazing results over and over again!</w:delText>
        </w:r>
      </w:del>
    </w:p>
    <w:p w:rsidR="00EA29AF" w:rsidDel="0014598E" w:rsidRDefault="00EA29AF" w:rsidP="00193EB1">
      <w:pPr>
        <w:contextualSpacing/>
        <w:jc w:val="both"/>
        <w:rPr>
          <w:del w:id="69" w:author="stheresia@live.com" w:date="2014-11-26T11:37:00Z"/>
          <w:rFonts w:ascii="Arial" w:hAnsi="Arial" w:cs="Arial"/>
          <w:color w:val="0D0D0D" w:themeColor="text1" w:themeTint="F2"/>
          <w:sz w:val="21"/>
          <w:szCs w:val="21"/>
          <w:lang w:val="en-GB"/>
        </w:rPr>
      </w:pPr>
    </w:p>
    <w:p w:rsidR="00EA29AF" w:rsidRPr="00F95090" w:rsidDel="0014598E" w:rsidRDefault="00EA29AF" w:rsidP="00193EB1">
      <w:pPr>
        <w:contextualSpacing/>
        <w:jc w:val="both"/>
        <w:rPr>
          <w:del w:id="70" w:author="stheresia@live.com" w:date="2014-11-26T11:37:00Z"/>
          <w:rFonts w:ascii="Arial" w:hAnsi="Arial" w:cs="Arial"/>
          <w:b/>
          <w:color w:val="0D0D0D" w:themeColor="text1" w:themeTint="F2"/>
          <w:sz w:val="21"/>
          <w:szCs w:val="21"/>
          <w:lang w:val="en-GB"/>
        </w:rPr>
      </w:pPr>
      <w:del w:id="71" w:author="stheresia@live.com" w:date="2014-11-26T11:37:00Z">
        <w:r w:rsidRPr="00F95090" w:rsidDel="0014598E">
          <w:rPr>
            <w:rFonts w:ascii="Arial" w:hAnsi="Arial" w:cs="Arial"/>
            <w:b/>
            <w:color w:val="0D0D0D" w:themeColor="text1" w:themeTint="F2"/>
            <w:sz w:val="21"/>
            <w:szCs w:val="21"/>
            <w:lang w:val="en-GB"/>
          </w:rPr>
          <w:delText>Now, come back to reality.</w:delText>
        </w:r>
      </w:del>
    </w:p>
    <w:p w:rsidR="00EA29AF" w:rsidDel="0014598E" w:rsidRDefault="00EA29AF" w:rsidP="00193EB1">
      <w:pPr>
        <w:contextualSpacing/>
        <w:jc w:val="both"/>
        <w:rPr>
          <w:del w:id="72" w:author="stheresia@live.com" w:date="2014-11-26T11:37:00Z"/>
          <w:rFonts w:ascii="Arial" w:hAnsi="Arial" w:cs="Arial"/>
          <w:color w:val="0D0D0D" w:themeColor="text1" w:themeTint="F2"/>
          <w:sz w:val="21"/>
          <w:szCs w:val="21"/>
          <w:lang w:val="en-GB"/>
        </w:rPr>
      </w:pPr>
    </w:p>
    <w:p w:rsidR="00EA29AF" w:rsidDel="0014598E" w:rsidRDefault="00EA29AF" w:rsidP="00193EB1">
      <w:pPr>
        <w:contextualSpacing/>
        <w:jc w:val="both"/>
        <w:rPr>
          <w:del w:id="73" w:author="stheresia@live.com" w:date="2014-11-26T11:37:00Z"/>
          <w:rFonts w:ascii="Arial" w:hAnsi="Arial" w:cs="Arial"/>
          <w:color w:val="0D0D0D" w:themeColor="text1" w:themeTint="F2"/>
          <w:sz w:val="21"/>
          <w:szCs w:val="21"/>
          <w:lang w:val="en-GB"/>
        </w:rPr>
      </w:pPr>
      <w:del w:id="74" w:author="stheresia@live.com" w:date="2014-11-26T11:37:00Z">
        <w:r w:rsidDel="0014598E">
          <w:rPr>
            <w:rFonts w:ascii="Arial" w:hAnsi="Arial" w:cs="Arial"/>
            <w:color w:val="0D0D0D" w:themeColor="text1" w:themeTint="F2"/>
            <w:sz w:val="21"/>
            <w:szCs w:val="21"/>
            <w:lang w:val="en-GB"/>
          </w:rPr>
          <w:delText>How does it feel? Good,</w:delText>
        </w:r>
        <w:r w:rsidRPr="00D26280" w:rsidDel="0014598E">
          <w:rPr>
            <w:rFonts w:ascii="Arial" w:hAnsi="Arial" w:cs="Arial"/>
            <w:i/>
            <w:color w:val="0D0D0D" w:themeColor="text1" w:themeTint="F2"/>
            <w:sz w:val="21"/>
            <w:szCs w:val="21"/>
            <w:lang w:val="en-GB"/>
          </w:rPr>
          <w:delText xml:space="preserve"> right</w:delText>
        </w:r>
        <w:r w:rsidDel="0014598E">
          <w:rPr>
            <w:rFonts w:ascii="Arial" w:hAnsi="Arial" w:cs="Arial"/>
            <w:color w:val="0D0D0D" w:themeColor="text1" w:themeTint="F2"/>
            <w:sz w:val="21"/>
            <w:szCs w:val="21"/>
            <w:lang w:val="en-GB"/>
          </w:rPr>
          <w:delText>?</w:delText>
        </w:r>
      </w:del>
    </w:p>
    <w:p w:rsidR="00EA29AF" w:rsidDel="0014598E" w:rsidRDefault="00EA29AF" w:rsidP="00193EB1">
      <w:pPr>
        <w:contextualSpacing/>
        <w:jc w:val="both"/>
        <w:rPr>
          <w:del w:id="75" w:author="stheresia@live.com" w:date="2014-11-26T11:37:00Z"/>
          <w:rFonts w:ascii="Arial" w:hAnsi="Arial" w:cs="Arial"/>
          <w:color w:val="0D0D0D" w:themeColor="text1" w:themeTint="F2"/>
          <w:sz w:val="21"/>
          <w:szCs w:val="21"/>
          <w:lang w:val="en-GB"/>
        </w:rPr>
      </w:pPr>
    </w:p>
    <w:p w:rsidR="00EA29AF" w:rsidDel="0014598E" w:rsidRDefault="00EA29AF" w:rsidP="00193EB1">
      <w:pPr>
        <w:contextualSpacing/>
        <w:jc w:val="both"/>
        <w:rPr>
          <w:del w:id="76" w:author="stheresia@live.com" w:date="2014-11-26T11:37:00Z"/>
          <w:rFonts w:ascii="Arial" w:hAnsi="Arial" w:cs="Arial"/>
          <w:color w:val="0D0D0D" w:themeColor="text1" w:themeTint="F2"/>
          <w:sz w:val="21"/>
          <w:szCs w:val="21"/>
          <w:lang w:val="en-GB"/>
        </w:rPr>
      </w:pPr>
      <w:del w:id="77" w:author="stheresia@live.com" w:date="2014-11-26T11:37:00Z">
        <w:r w:rsidDel="0014598E">
          <w:rPr>
            <w:rFonts w:ascii="Arial" w:hAnsi="Arial" w:cs="Arial"/>
            <w:color w:val="0D0D0D" w:themeColor="text1" w:themeTint="F2"/>
            <w:sz w:val="21"/>
            <w:szCs w:val="21"/>
            <w:lang w:val="en-GB"/>
          </w:rPr>
          <w:delText xml:space="preserve">Well, this is </w:delText>
        </w:r>
        <w:r w:rsidRPr="00D26280" w:rsidDel="0014598E">
          <w:rPr>
            <w:rFonts w:ascii="Arial" w:hAnsi="Arial" w:cs="Arial"/>
            <w:b/>
            <w:color w:val="0D0D0D" w:themeColor="text1" w:themeTint="F2"/>
            <w:sz w:val="21"/>
            <w:szCs w:val="21"/>
            <w:u w:val="single"/>
            <w:lang w:val="en-GB"/>
          </w:rPr>
          <w:delText>EXACTLY</w:delText>
        </w:r>
        <w:r w:rsidDel="0014598E">
          <w:rPr>
            <w:rFonts w:ascii="Arial" w:hAnsi="Arial" w:cs="Arial"/>
            <w:color w:val="0D0D0D" w:themeColor="text1" w:themeTint="F2"/>
            <w:sz w:val="21"/>
            <w:szCs w:val="21"/>
            <w:lang w:val="en-GB"/>
          </w:rPr>
          <w:delText xml:space="preserve"> what this plugin can achieve for you!</w:delText>
        </w:r>
      </w:del>
    </w:p>
    <w:p w:rsidR="0063672D" w:rsidDel="0014598E" w:rsidRDefault="0063672D" w:rsidP="00E869DE">
      <w:pPr>
        <w:contextualSpacing/>
        <w:rPr>
          <w:del w:id="78" w:author="stheresia@live.com" w:date="2014-11-26T11:37:00Z"/>
          <w:rFonts w:ascii="Arial" w:hAnsi="Arial" w:cs="Arial"/>
          <w:color w:val="0D0D0D" w:themeColor="text1" w:themeTint="F2"/>
          <w:sz w:val="21"/>
          <w:szCs w:val="21"/>
          <w:lang w:val="en-GB"/>
        </w:rPr>
      </w:pPr>
    </w:p>
    <w:p w:rsidR="00EA29AF" w:rsidDel="0014598E" w:rsidRDefault="00EA29AF" w:rsidP="00E869DE">
      <w:pPr>
        <w:contextualSpacing/>
        <w:rPr>
          <w:del w:id="79" w:author="stheresia@live.com" w:date="2014-11-26T11:37:00Z"/>
          <w:rFonts w:ascii="Arial" w:hAnsi="Arial" w:cs="Arial"/>
          <w:color w:val="0D0D0D" w:themeColor="text1" w:themeTint="F2"/>
          <w:sz w:val="21"/>
          <w:szCs w:val="21"/>
          <w:lang w:val="en-GB"/>
        </w:rPr>
      </w:pPr>
    </w:p>
    <w:p w:rsidR="00EA29AF" w:rsidDel="0014598E" w:rsidRDefault="005E020F" w:rsidP="00EA29AF">
      <w:pPr>
        <w:contextualSpacing/>
        <w:jc w:val="center"/>
        <w:rPr>
          <w:del w:id="80" w:author="stheresia@live.com" w:date="2014-11-26T11:37:00Z"/>
          <w:rFonts w:ascii="Arial" w:hAnsi="Arial" w:cs="Arial"/>
          <w:b/>
          <w:color w:val="0D0D0D" w:themeColor="text1" w:themeTint="F2"/>
          <w:sz w:val="24"/>
          <w:szCs w:val="21"/>
          <w:lang w:val="en-GB"/>
        </w:rPr>
      </w:pPr>
      <w:del w:id="81" w:author="stheresia@live.com" w:date="2014-11-26T11:37:00Z">
        <w:r w:rsidDel="0014598E">
          <w:rPr>
            <w:rFonts w:ascii="Arial" w:hAnsi="Arial" w:cs="Arial"/>
            <w:b/>
            <w:color w:val="0D0D0D" w:themeColor="text1" w:themeTint="F2"/>
            <w:sz w:val="24"/>
            <w:szCs w:val="21"/>
            <w:lang w:val="en-GB"/>
          </w:rPr>
          <w:delText>The "TeeSpring Revolution" Is Here!</w:delText>
        </w:r>
      </w:del>
    </w:p>
    <w:p w:rsidR="005E020F" w:rsidDel="0014598E" w:rsidRDefault="005E020F" w:rsidP="00EA29AF">
      <w:pPr>
        <w:contextualSpacing/>
        <w:jc w:val="center"/>
        <w:rPr>
          <w:del w:id="82" w:author="stheresia@live.com" w:date="2014-11-26T11:37:00Z"/>
          <w:rFonts w:ascii="Arial" w:hAnsi="Arial" w:cs="Arial"/>
          <w:b/>
          <w:color w:val="0D0D0D" w:themeColor="text1" w:themeTint="F2"/>
          <w:sz w:val="24"/>
          <w:szCs w:val="21"/>
          <w:lang w:val="en-GB"/>
        </w:rPr>
      </w:pPr>
    </w:p>
    <w:p w:rsidR="005E020F" w:rsidDel="0014598E" w:rsidRDefault="00F567AA" w:rsidP="005E020F">
      <w:pPr>
        <w:contextualSpacing/>
        <w:rPr>
          <w:del w:id="83" w:author="stheresia@live.com" w:date="2014-11-26T11:37:00Z"/>
          <w:rFonts w:ascii="Arial" w:hAnsi="Arial" w:cs="Arial"/>
          <w:color w:val="0D0D0D" w:themeColor="text1" w:themeTint="F2"/>
          <w:sz w:val="21"/>
          <w:szCs w:val="21"/>
          <w:lang w:val="en-GB"/>
        </w:rPr>
      </w:pPr>
      <w:del w:id="84" w:author="stheresia@live.com" w:date="2014-11-26T11:37:00Z">
        <w:r w:rsidDel="0014598E">
          <w:rPr>
            <w:rFonts w:ascii="Arial" w:hAnsi="Arial" w:cs="Arial"/>
            <w:color w:val="0D0D0D" w:themeColor="text1" w:themeTint="F2"/>
            <w:sz w:val="21"/>
            <w:szCs w:val="21"/>
            <w:lang w:val="en-GB"/>
          </w:rPr>
          <w:delText>Not very long ago, I was sick and tired of my TeeSpring campaigns not getting the necessary exposure - it was absolutely frustrating.</w:delText>
        </w:r>
      </w:del>
    </w:p>
    <w:p w:rsidR="00F567AA" w:rsidDel="0014598E" w:rsidRDefault="00F567AA" w:rsidP="005E020F">
      <w:pPr>
        <w:contextualSpacing/>
        <w:rPr>
          <w:del w:id="85" w:author="stheresia@live.com" w:date="2014-11-26T11:37:00Z"/>
          <w:rFonts w:ascii="Arial" w:hAnsi="Arial" w:cs="Arial"/>
          <w:color w:val="0D0D0D" w:themeColor="text1" w:themeTint="F2"/>
          <w:sz w:val="21"/>
          <w:szCs w:val="21"/>
          <w:lang w:val="en-GB"/>
        </w:rPr>
      </w:pPr>
    </w:p>
    <w:p w:rsidR="00F567AA" w:rsidDel="0014598E" w:rsidRDefault="00F567AA" w:rsidP="005E020F">
      <w:pPr>
        <w:contextualSpacing/>
        <w:rPr>
          <w:del w:id="86" w:author="stheresia@live.com" w:date="2014-11-26T11:37:00Z"/>
          <w:rFonts w:ascii="Arial" w:hAnsi="Arial" w:cs="Arial"/>
          <w:color w:val="0D0D0D" w:themeColor="text1" w:themeTint="F2"/>
          <w:sz w:val="21"/>
          <w:szCs w:val="21"/>
          <w:lang w:val="en-GB"/>
        </w:rPr>
      </w:pPr>
      <w:del w:id="87" w:author="stheresia@live.com" w:date="2014-11-26T11:37:00Z">
        <w:r w:rsidDel="0014598E">
          <w:rPr>
            <w:rFonts w:ascii="Arial" w:hAnsi="Arial" w:cs="Arial"/>
            <w:color w:val="0D0D0D" w:themeColor="text1" w:themeTint="F2"/>
            <w:sz w:val="21"/>
            <w:szCs w:val="21"/>
            <w:lang w:val="en-GB"/>
          </w:rPr>
          <w:delText>I want</w:delText>
        </w:r>
        <w:r w:rsidR="003F71FF" w:rsidDel="0014598E">
          <w:rPr>
            <w:rFonts w:ascii="Arial" w:hAnsi="Arial" w:cs="Arial"/>
            <w:color w:val="0D0D0D" w:themeColor="text1" w:themeTint="F2"/>
            <w:sz w:val="21"/>
            <w:szCs w:val="21"/>
            <w:lang w:val="en-GB"/>
          </w:rPr>
          <w:delText>ed</w:delText>
        </w:r>
        <w:r w:rsidDel="0014598E">
          <w:rPr>
            <w:rFonts w:ascii="Arial" w:hAnsi="Arial" w:cs="Arial"/>
            <w:color w:val="0D0D0D" w:themeColor="text1" w:themeTint="F2"/>
            <w:sz w:val="21"/>
            <w:szCs w:val="21"/>
            <w:lang w:val="en-GB"/>
          </w:rPr>
          <w:delText xml:space="preserve"> to create a viral contest and with the help of a top-notch</w:delText>
        </w:r>
        <w:r w:rsidR="003F71FF" w:rsidDel="0014598E">
          <w:rPr>
            <w:rFonts w:ascii="Arial" w:hAnsi="Arial" w:cs="Arial"/>
            <w:color w:val="0D0D0D" w:themeColor="text1" w:themeTint="F2"/>
            <w:sz w:val="21"/>
            <w:szCs w:val="21"/>
            <w:lang w:val="en-GB"/>
          </w:rPr>
          <w:delText xml:space="preserve"> developer</w:delText>
        </w:r>
        <w:r w:rsidDel="0014598E">
          <w:rPr>
            <w:rFonts w:ascii="Arial" w:hAnsi="Arial" w:cs="Arial"/>
            <w:color w:val="0D0D0D" w:themeColor="text1" w:themeTint="F2"/>
            <w:sz w:val="21"/>
            <w:szCs w:val="21"/>
            <w:lang w:val="en-GB"/>
          </w:rPr>
          <w:delText xml:space="preserve"> I </w:delText>
        </w:r>
        <w:r w:rsidR="003F71FF" w:rsidDel="0014598E">
          <w:rPr>
            <w:rFonts w:ascii="Arial" w:hAnsi="Arial" w:cs="Arial"/>
            <w:color w:val="0D0D0D" w:themeColor="text1" w:themeTint="F2"/>
            <w:sz w:val="21"/>
            <w:szCs w:val="21"/>
            <w:lang w:val="en-GB"/>
          </w:rPr>
          <w:delText>designed</w:delText>
        </w:r>
        <w:r w:rsidDel="0014598E">
          <w:rPr>
            <w:rFonts w:ascii="Arial" w:hAnsi="Arial" w:cs="Arial"/>
            <w:color w:val="0D0D0D" w:themeColor="text1" w:themeTint="F2"/>
            <w:sz w:val="21"/>
            <w:szCs w:val="21"/>
            <w:lang w:val="en-GB"/>
          </w:rPr>
          <w:delText xml:space="preserve">a WP plugin that not only </w:delText>
        </w:r>
        <w:r w:rsidR="003F71FF" w:rsidDel="0014598E">
          <w:rPr>
            <w:rFonts w:ascii="Arial" w:hAnsi="Arial" w:cs="Arial"/>
            <w:color w:val="0D0D0D" w:themeColor="text1" w:themeTint="F2"/>
            <w:sz w:val="21"/>
            <w:szCs w:val="21"/>
            <w:lang w:val="en-GB"/>
          </w:rPr>
          <w:delText xml:space="preserve">is </w:delText>
        </w:r>
        <w:r w:rsidDel="0014598E">
          <w:rPr>
            <w:rFonts w:ascii="Arial" w:hAnsi="Arial" w:cs="Arial"/>
            <w:color w:val="0D0D0D" w:themeColor="text1" w:themeTint="F2"/>
            <w:sz w:val="21"/>
            <w:szCs w:val="21"/>
            <w:lang w:val="en-GB"/>
          </w:rPr>
          <w:delText xml:space="preserve">extremely easy to use, but tremendously </w:delText>
        </w:r>
        <w:r w:rsidRPr="00F95090" w:rsidDel="0014598E">
          <w:rPr>
            <w:rFonts w:ascii="Arial" w:hAnsi="Arial" w:cs="Arial"/>
            <w:b/>
            <w:color w:val="0D0D0D" w:themeColor="text1" w:themeTint="F2"/>
            <w:sz w:val="21"/>
            <w:szCs w:val="21"/>
            <w:u w:val="single"/>
            <w:lang w:val="en-GB"/>
          </w:rPr>
          <w:delText>POWERFUL</w:delText>
        </w:r>
        <w:r w:rsidDel="0014598E">
          <w:rPr>
            <w:rFonts w:ascii="Arial" w:hAnsi="Arial" w:cs="Arial"/>
            <w:color w:val="0D0D0D" w:themeColor="text1" w:themeTint="F2"/>
            <w:sz w:val="21"/>
            <w:szCs w:val="21"/>
            <w:lang w:val="en-GB"/>
          </w:rPr>
          <w:delText>.</w:delText>
        </w:r>
      </w:del>
    </w:p>
    <w:p w:rsidR="00F567AA" w:rsidDel="0014598E" w:rsidRDefault="00F567AA" w:rsidP="005E020F">
      <w:pPr>
        <w:contextualSpacing/>
        <w:rPr>
          <w:del w:id="88" w:author="stheresia@live.com" w:date="2014-11-26T11:37:00Z"/>
          <w:rFonts w:ascii="Arial" w:hAnsi="Arial" w:cs="Arial"/>
          <w:color w:val="0D0D0D" w:themeColor="text1" w:themeTint="F2"/>
          <w:sz w:val="21"/>
          <w:szCs w:val="21"/>
          <w:lang w:val="en-GB"/>
        </w:rPr>
      </w:pPr>
    </w:p>
    <w:p w:rsidR="00F567AA" w:rsidDel="0014598E" w:rsidRDefault="00F567AA" w:rsidP="005E020F">
      <w:pPr>
        <w:contextualSpacing/>
        <w:rPr>
          <w:del w:id="89" w:author="stheresia@live.com" w:date="2014-11-26T11:37:00Z"/>
          <w:rFonts w:ascii="Arial" w:hAnsi="Arial" w:cs="Arial"/>
          <w:color w:val="0D0D0D" w:themeColor="text1" w:themeTint="F2"/>
          <w:sz w:val="21"/>
          <w:szCs w:val="21"/>
          <w:lang w:val="en-GB"/>
        </w:rPr>
      </w:pPr>
      <w:del w:id="90" w:author="stheresia@live.com" w:date="2014-11-26T11:37:00Z">
        <w:r w:rsidDel="0014598E">
          <w:rPr>
            <w:rFonts w:ascii="Arial" w:hAnsi="Arial" w:cs="Arial"/>
            <w:color w:val="0D0D0D" w:themeColor="text1" w:themeTint="F2"/>
            <w:sz w:val="21"/>
            <w:szCs w:val="21"/>
            <w:lang w:val="en-GB"/>
          </w:rPr>
          <w:delText xml:space="preserve">After putting </w:delText>
        </w:r>
        <w:r w:rsidR="003F71FF" w:rsidDel="0014598E">
          <w:rPr>
            <w:rFonts w:ascii="Arial" w:hAnsi="Arial" w:cs="Arial"/>
            <w:color w:val="0D0D0D" w:themeColor="text1" w:themeTint="F2"/>
            <w:sz w:val="21"/>
            <w:szCs w:val="21"/>
            <w:lang w:val="en-GB"/>
          </w:rPr>
          <w:delText xml:space="preserve">it </w:delText>
        </w:r>
        <w:r w:rsidDel="0014598E">
          <w:rPr>
            <w:rFonts w:ascii="Arial" w:hAnsi="Arial" w:cs="Arial"/>
            <w:color w:val="0D0D0D" w:themeColor="text1" w:themeTint="F2"/>
            <w:sz w:val="21"/>
            <w:szCs w:val="21"/>
            <w:lang w:val="en-GB"/>
          </w:rPr>
          <w:delText>into use and "experiment</w:delText>
        </w:r>
        <w:r w:rsidR="003F71FF" w:rsidDel="0014598E">
          <w:rPr>
            <w:rFonts w:ascii="Arial" w:hAnsi="Arial" w:cs="Arial"/>
            <w:color w:val="0D0D0D" w:themeColor="text1" w:themeTint="F2"/>
            <w:sz w:val="21"/>
            <w:szCs w:val="21"/>
            <w:lang w:val="en-GB"/>
          </w:rPr>
          <w:delText>ing</w:delText>
        </w:r>
        <w:r w:rsidDel="0014598E">
          <w:rPr>
            <w:rFonts w:ascii="Arial" w:hAnsi="Arial" w:cs="Arial"/>
            <w:color w:val="0D0D0D" w:themeColor="text1" w:themeTint="F2"/>
            <w:sz w:val="21"/>
            <w:szCs w:val="21"/>
            <w:lang w:val="en-GB"/>
          </w:rPr>
          <w:delText>" with it for a few weeks, my campaigns got more eyeballs, my auto</w:delText>
        </w:r>
        <w:r w:rsidR="003F71FF" w:rsidDel="0014598E">
          <w:rPr>
            <w:rFonts w:ascii="Arial" w:hAnsi="Arial" w:cs="Arial"/>
            <w:color w:val="0D0D0D" w:themeColor="text1" w:themeTint="F2"/>
            <w:sz w:val="21"/>
            <w:szCs w:val="21"/>
            <w:lang w:val="en-GB"/>
          </w:rPr>
          <w:delText>-</w:delText>
        </w:r>
        <w:r w:rsidDel="0014598E">
          <w:rPr>
            <w:rFonts w:ascii="Arial" w:hAnsi="Arial" w:cs="Arial"/>
            <w:color w:val="0D0D0D" w:themeColor="text1" w:themeTint="F2"/>
            <w:sz w:val="21"/>
            <w:szCs w:val="21"/>
            <w:lang w:val="en-GB"/>
          </w:rPr>
          <w:delText>responder was fully loaded with a responsive list and my profits naturally increased!</w:delText>
        </w:r>
      </w:del>
    </w:p>
    <w:p w:rsidR="00841CEB" w:rsidDel="0014598E" w:rsidRDefault="00841CEB" w:rsidP="005E020F">
      <w:pPr>
        <w:contextualSpacing/>
        <w:rPr>
          <w:del w:id="91" w:author="stheresia@live.com" w:date="2014-11-26T11:37:00Z"/>
          <w:rFonts w:ascii="Arial" w:hAnsi="Arial" w:cs="Arial"/>
          <w:color w:val="0D0D0D" w:themeColor="text1" w:themeTint="F2"/>
          <w:sz w:val="21"/>
          <w:szCs w:val="21"/>
          <w:lang w:val="en-GB"/>
        </w:rPr>
      </w:pPr>
    </w:p>
    <w:p w:rsidR="00841CEB" w:rsidDel="0014598E" w:rsidRDefault="003F71FF" w:rsidP="005E020F">
      <w:pPr>
        <w:contextualSpacing/>
        <w:rPr>
          <w:del w:id="92" w:author="stheresia@live.com" w:date="2014-11-26T11:37:00Z"/>
          <w:rFonts w:ascii="Arial" w:hAnsi="Arial" w:cs="Arial"/>
          <w:color w:val="0D0D0D" w:themeColor="text1" w:themeTint="F2"/>
          <w:sz w:val="21"/>
          <w:szCs w:val="21"/>
          <w:lang w:val="en-GB"/>
        </w:rPr>
      </w:pPr>
      <w:del w:id="93" w:author="stheresia@live.com" w:date="2014-11-26T11:37:00Z">
        <w:r w:rsidDel="0014598E">
          <w:rPr>
            <w:rFonts w:ascii="Arial" w:hAnsi="Arial" w:cs="Arial"/>
            <w:color w:val="0D0D0D" w:themeColor="text1" w:themeTint="F2"/>
            <w:sz w:val="21"/>
            <w:szCs w:val="21"/>
            <w:lang w:val="en-GB"/>
          </w:rPr>
          <w:delText>N</w:delText>
        </w:r>
        <w:r w:rsidR="00841CEB" w:rsidDel="0014598E">
          <w:rPr>
            <w:rFonts w:ascii="Arial" w:hAnsi="Arial" w:cs="Arial"/>
            <w:color w:val="0D0D0D" w:themeColor="text1" w:themeTint="F2"/>
            <w:sz w:val="21"/>
            <w:szCs w:val="21"/>
            <w:lang w:val="en-GB"/>
          </w:rPr>
          <w:delText>ow, for the very first time I am sharing this incredibly useful plugin with the world!</w:delText>
        </w:r>
      </w:del>
    </w:p>
    <w:p w:rsidR="00841CEB" w:rsidDel="0014598E" w:rsidRDefault="00841CEB" w:rsidP="005E020F">
      <w:pPr>
        <w:contextualSpacing/>
        <w:rPr>
          <w:del w:id="94" w:author="stheresia@live.com" w:date="2014-11-26T11:37:00Z"/>
          <w:rFonts w:ascii="Arial" w:hAnsi="Arial" w:cs="Arial"/>
          <w:color w:val="0D0D0D" w:themeColor="text1" w:themeTint="F2"/>
          <w:sz w:val="21"/>
          <w:szCs w:val="21"/>
          <w:lang w:val="en-GB"/>
        </w:rPr>
      </w:pPr>
    </w:p>
    <w:p w:rsidR="00841CEB" w:rsidRPr="0071631B" w:rsidDel="0014598E" w:rsidRDefault="0071631B" w:rsidP="0071631B">
      <w:pPr>
        <w:contextualSpacing/>
        <w:jc w:val="center"/>
        <w:rPr>
          <w:del w:id="95" w:author="stheresia@live.com" w:date="2014-11-26T11:37:00Z"/>
          <w:rFonts w:ascii="Arial" w:hAnsi="Arial" w:cs="Arial"/>
          <w:b/>
          <w:color w:val="0D0D0D" w:themeColor="text1" w:themeTint="F2"/>
          <w:sz w:val="21"/>
          <w:szCs w:val="21"/>
          <w:lang w:val="en-GB"/>
        </w:rPr>
      </w:pPr>
      <w:del w:id="96" w:author="stheresia@live.com" w:date="2014-11-26T11:37:00Z">
        <w:r w:rsidRPr="0071631B" w:rsidDel="0014598E">
          <w:rPr>
            <w:rFonts w:ascii="Arial" w:hAnsi="Arial" w:cs="Arial"/>
            <w:b/>
            <w:color w:val="0D0D0D" w:themeColor="text1" w:themeTint="F2"/>
            <w:sz w:val="21"/>
            <w:szCs w:val="21"/>
            <w:lang w:val="en-GB"/>
          </w:rPr>
          <w:delText>Introducing...</w:delText>
        </w:r>
      </w:del>
    </w:p>
    <w:p w:rsidR="0071631B" w:rsidDel="0014598E" w:rsidRDefault="0071631B" w:rsidP="0071631B">
      <w:pPr>
        <w:contextualSpacing/>
        <w:jc w:val="center"/>
        <w:rPr>
          <w:del w:id="97" w:author="stheresia@live.com" w:date="2014-11-26T11:37:00Z"/>
          <w:rFonts w:ascii="Arial" w:hAnsi="Arial" w:cs="Arial"/>
          <w:color w:val="0D0D0D" w:themeColor="text1" w:themeTint="F2"/>
          <w:sz w:val="21"/>
          <w:szCs w:val="21"/>
          <w:lang w:val="en-GB"/>
        </w:rPr>
      </w:pPr>
    </w:p>
    <w:p w:rsidR="0071631B" w:rsidRPr="00657C38" w:rsidDel="0014598E" w:rsidRDefault="0071631B" w:rsidP="0071631B">
      <w:pPr>
        <w:contextualSpacing/>
        <w:jc w:val="center"/>
        <w:rPr>
          <w:del w:id="98" w:author="stheresia@live.com" w:date="2014-11-26T11:37:00Z"/>
          <w:rFonts w:ascii="Arial" w:hAnsi="Arial" w:cs="Arial"/>
          <w:b/>
          <w:color w:val="C00000"/>
          <w:sz w:val="24"/>
          <w:szCs w:val="21"/>
          <w:lang w:val="en-GB"/>
        </w:rPr>
      </w:pPr>
      <w:del w:id="99" w:author="stheresia@live.com" w:date="2014-11-26T11:37:00Z">
        <w:r w:rsidRPr="00657C38" w:rsidDel="0014598E">
          <w:rPr>
            <w:rFonts w:ascii="Arial" w:hAnsi="Arial" w:cs="Arial"/>
            <w:b/>
            <w:color w:val="C00000"/>
            <w:sz w:val="24"/>
            <w:szCs w:val="21"/>
            <w:lang w:val="en-GB"/>
          </w:rPr>
          <w:delText>WP TEE CONTEST</w:delText>
        </w:r>
      </w:del>
    </w:p>
    <w:p w:rsidR="0071631B" w:rsidDel="0014598E" w:rsidRDefault="0071631B" w:rsidP="0071631B">
      <w:pPr>
        <w:contextualSpacing/>
        <w:jc w:val="center"/>
        <w:rPr>
          <w:del w:id="100" w:author="stheresia@live.com" w:date="2014-11-26T11:37:00Z"/>
          <w:rFonts w:ascii="Arial" w:hAnsi="Arial" w:cs="Arial"/>
          <w:color w:val="7030A0"/>
          <w:sz w:val="21"/>
          <w:szCs w:val="21"/>
          <w:lang w:val="en-GB"/>
        </w:rPr>
      </w:pPr>
      <w:del w:id="101" w:author="stheresia@live.com" w:date="2014-11-26T11:37:00Z">
        <w:r w:rsidRPr="0071631B" w:rsidDel="0014598E">
          <w:rPr>
            <w:rFonts w:ascii="Arial" w:hAnsi="Arial" w:cs="Arial"/>
            <w:color w:val="7030A0"/>
            <w:sz w:val="21"/>
            <w:szCs w:val="21"/>
            <w:lang w:val="en-GB"/>
          </w:rPr>
          <w:delText>{Insert Ecover Here}</w:delText>
        </w:r>
      </w:del>
    </w:p>
    <w:p w:rsidR="00657C38" w:rsidDel="0014598E" w:rsidRDefault="00657C38" w:rsidP="0071631B">
      <w:pPr>
        <w:contextualSpacing/>
        <w:jc w:val="center"/>
        <w:rPr>
          <w:del w:id="102" w:author="stheresia@live.com" w:date="2014-11-26T11:37:00Z"/>
          <w:rFonts w:ascii="Arial" w:hAnsi="Arial" w:cs="Arial"/>
          <w:color w:val="7030A0"/>
          <w:sz w:val="21"/>
          <w:szCs w:val="21"/>
          <w:lang w:val="en-GB"/>
        </w:rPr>
      </w:pPr>
    </w:p>
    <w:p w:rsidR="00657C38" w:rsidDel="0014598E" w:rsidRDefault="00657C38" w:rsidP="00657C38">
      <w:pPr>
        <w:contextualSpacing/>
        <w:rPr>
          <w:del w:id="103" w:author="stheresia@live.com" w:date="2014-11-26T11:37:00Z"/>
          <w:rFonts w:ascii="Arial" w:hAnsi="Arial" w:cs="Arial"/>
          <w:color w:val="0D0D0D" w:themeColor="text1" w:themeTint="F2"/>
          <w:sz w:val="21"/>
          <w:szCs w:val="21"/>
          <w:lang w:val="en-GB"/>
        </w:rPr>
      </w:pPr>
      <w:del w:id="104" w:author="stheresia@live.com" w:date="2014-11-26T11:37:00Z">
        <w:r w:rsidRPr="00F95090" w:rsidDel="0014598E">
          <w:rPr>
            <w:rFonts w:ascii="Arial" w:hAnsi="Arial" w:cs="Arial"/>
            <w:b/>
            <w:color w:val="0D0D0D" w:themeColor="text1" w:themeTint="F2"/>
            <w:sz w:val="21"/>
            <w:szCs w:val="21"/>
            <w:lang w:val="en-GB"/>
          </w:rPr>
          <w:delText>WP Tee Contest</w:delText>
        </w:r>
        <w:r w:rsidDel="0014598E">
          <w:rPr>
            <w:rFonts w:ascii="Arial" w:hAnsi="Arial" w:cs="Arial"/>
            <w:color w:val="0D0D0D" w:themeColor="text1" w:themeTint="F2"/>
            <w:sz w:val="21"/>
            <w:szCs w:val="21"/>
            <w:lang w:val="en-GB"/>
          </w:rPr>
          <w:delText xml:space="preserve"> will allow you to turn your next TeeSpring campaign</w:delText>
        </w:r>
        <w:r w:rsidR="00C6293E" w:rsidDel="0014598E">
          <w:rPr>
            <w:rFonts w:ascii="Arial" w:hAnsi="Arial" w:cs="Arial"/>
            <w:color w:val="0D0D0D" w:themeColor="text1" w:themeTint="F2"/>
            <w:sz w:val="21"/>
            <w:szCs w:val="21"/>
            <w:lang w:val="en-GB"/>
          </w:rPr>
          <w:delText xml:space="preserve"> into a viral social contest in order to systematically BOOST your campaign to unheard levels!</w:delText>
        </w:r>
      </w:del>
    </w:p>
    <w:p w:rsidR="00C6293E" w:rsidDel="0014598E" w:rsidRDefault="00C6293E" w:rsidP="00657C38">
      <w:pPr>
        <w:contextualSpacing/>
        <w:rPr>
          <w:del w:id="105" w:author="stheresia@live.com" w:date="2014-11-26T11:37:00Z"/>
          <w:rFonts w:ascii="Arial" w:hAnsi="Arial" w:cs="Arial"/>
          <w:color w:val="0D0D0D" w:themeColor="text1" w:themeTint="F2"/>
          <w:sz w:val="21"/>
          <w:szCs w:val="21"/>
          <w:lang w:val="en-GB"/>
        </w:rPr>
      </w:pPr>
    </w:p>
    <w:p w:rsidR="00C6293E" w:rsidRPr="00032237" w:rsidDel="0014598E" w:rsidRDefault="00C6293E" w:rsidP="00657C38">
      <w:pPr>
        <w:contextualSpacing/>
        <w:rPr>
          <w:del w:id="106" w:author="stheresia@live.com" w:date="2014-11-26T11:37:00Z"/>
          <w:rFonts w:ascii="Arial" w:hAnsi="Arial" w:cs="Arial"/>
          <w:i/>
          <w:color w:val="0D0D0D" w:themeColor="text1" w:themeTint="F2"/>
          <w:sz w:val="21"/>
          <w:szCs w:val="21"/>
          <w:lang w:val="en-GB"/>
        </w:rPr>
      </w:pPr>
      <w:del w:id="107" w:author="stheresia@live.com" w:date="2014-11-26T11:37:00Z">
        <w:r w:rsidRPr="00032237" w:rsidDel="0014598E">
          <w:rPr>
            <w:rFonts w:ascii="Arial" w:hAnsi="Arial" w:cs="Arial"/>
            <w:i/>
            <w:color w:val="0D0D0D" w:themeColor="text1" w:themeTint="F2"/>
            <w:sz w:val="21"/>
            <w:szCs w:val="21"/>
            <w:lang w:val="en-GB"/>
          </w:rPr>
          <w:delText>How does it work?</w:delText>
        </w:r>
      </w:del>
    </w:p>
    <w:p w:rsidR="00C6293E" w:rsidDel="0014598E" w:rsidRDefault="00C6293E" w:rsidP="00657C38">
      <w:pPr>
        <w:contextualSpacing/>
        <w:rPr>
          <w:del w:id="108" w:author="stheresia@live.com" w:date="2014-11-26T11:37:00Z"/>
          <w:rFonts w:ascii="Arial" w:hAnsi="Arial" w:cs="Arial"/>
          <w:color w:val="0D0D0D" w:themeColor="text1" w:themeTint="F2"/>
          <w:sz w:val="21"/>
          <w:szCs w:val="21"/>
          <w:lang w:val="en-GB"/>
        </w:rPr>
      </w:pPr>
    </w:p>
    <w:p w:rsidR="00C6293E" w:rsidDel="0014598E" w:rsidRDefault="00C6293E" w:rsidP="00657C38">
      <w:pPr>
        <w:contextualSpacing/>
        <w:rPr>
          <w:del w:id="109" w:author="stheresia@live.com" w:date="2014-11-26T11:37:00Z"/>
          <w:rFonts w:ascii="Arial" w:hAnsi="Arial" w:cs="Arial"/>
          <w:color w:val="0D0D0D" w:themeColor="text1" w:themeTint="F2"/>
          <w:sz w:val="21"/>
          <w:szCs w:val="21"/>
          <w:lang w:val="en-GB"/>
        </w:rPr>
      </w:pPr>
      <w:del w:id="110" w:author="stheresia@live.com" w:date="2014-11-26T11:37:00Z">
        <w:r w:rsidDel="0014598E">
          <w:rPr>
            <w:rFonts w:ascii="Arial" w:hAnsi="Arial" w:cs="Arial"/>
            <w:color w:val="0D0D0D" w:themeColor="text1" w:themeTint="F2"/>
            <w:sz w:val="21"/>
            <w:szCs w:val="21"/>
            <w:lang w:val="en-GB"/>
          </w:rPr>
          <w:delText>Very simple: You can quickly and painlessly create an engaging contest that will require an email sign up or a "share</w:delText>
        </w:r>
        <w:r w:rsidR="004706EF" w:rsidDel="0014598E">
          <w:rPr>
            <w:rFonts w:ascii="Arial" w:hAnsi="Arial" w:cs="Arial"/>
            <w:color w:val="0D0D0D" w:themeColor="text1" w:themeTint="F2"/>
            <w:sz w:val="21"/>
            <w:szCs w:val="21"/>
            <w:lang w:val="en-GB"/>
          </w:rPr>
          <w:delText xml:space="preserve"> to enter</w:delText>
        </w:r>
        <w:r w:rsidDel="0014598E">
          <w:rPr>
            <w:rFonts w:ascii="Arial" w:hAnsi="Arial" w:cs="Arial"/>
            <w:color w:val="0D0D0D" w:themeColor="text1" w:themeTint="F2"/>
            <w:sz w:val="21"/>
            <w:szCs w:val="21"/>
            <w:lang w:val="en-GB"/>
          </w:rPr>
          <w:delText>"</w:delText>
        </w:r>
        <w:r w:rsidR="004706EF" w:rsidDel="0014598E">
          <w:rPr>
            <w:rFonts w:ascii="Arial" w:hAnsi="Arial" w:cs="Arial"/>
            <w:color w:val="0D0D0D" w:themeColor="text1" w:themeTint="F2"/>
            <w:sz w:val="21"/>
            <w:szCs w:val="21"/>
            <w:lang w:val="en-GB"/>
          </w:rPr>
          <w:delText>...this will literally "force" your campaigns to go incredibly VIRAL!</w:delText>
        </w:r>
      </w:del>
    </w:p>
    <w:p w:rsidR="004706EF" w:rsidDel="0014598E" w:rsidRDefault="004706EF" w:rsidP="00657C38">
      <w:pPr>
        <w:contextualSpacing/>
        <w:rPr>
          <w:del w:id="111" w:author="stheresia@live.com" w:date="2014-11-26T11:37:00Z"/>
          <w:rFonts w:ascii="Arial" w:hAnsi="Arial" w:cs="Arial"/>
          <w:color w:val="0D0D0D" w:themeColor="text1" w:themeTint="F2"/>
          <w:sz w:val="21"/>
          <w:szCs w:val="21"/>
          <w:lang w:val="en-GB"/>
        </w:rPr>
      </w:pPr>
    </w:p>
    <w:p w:rsidR="004706EF" w:rsidDel="0014598E" w:rsidRDefault="004706EF" w:rsidP="00657C38">
      <w:pPr>
        <w:contextualSpacing/>
        <w:rPr>
          <w:del w:id="112" w:author="stheresia@live.com" w:date="2014-11-26T11:37:00Z"/>
          <w:rFonts w:ascii="Arial" w:hAnsi="Arial" w:cs="Arial"/>
          <w:color w:val="0D0D0D" w:themeColor="text1" w:themeTint="F2"/>
          <w:sz w:val="21"/>
          <w:szCs w:val="21"/>
          <w:lang w:val="en-GB"/>
        </w:rPr>
      </w:pPr>
      <w:del w:id="113" w:author="stheresia@live.com" w:date="2014-11-26T11:37:00Z">
        <w:r w:rsidDel="0014598E">
          <w:rPr>
            <w:rFonts w:ascii="Arial" w:hAnsi="Arial" w:cs="Arial"/>
            <w:color w:val="0D0D0D" w:themeColor="text1" w:themeTint="F2"/>
            <w:sz w:val="21"/>
            <w:szCs w:val="21"/>
            <w:lang w:val="en-GB"/>
          </w:rPr>
          <w:delText xml:space="preserve">These </w:delText>
        </w:r>
        <w:r w:rsidR="003F71FF" w:rsidDel="0014598E">
          <w:rPr>
            <w:rFonts w:ascii="Arial" w:hAnsi="Arial" w:cs="Arial"/>
            <w:color w:val="0D0D0D" w:themeColor="text1" w:themeTint="F2"/>
            <w:sz w:val="21"/>
            <w:szCs w:val="21"/>
            <w:lang w:val="en-GB"/>
          </w:rPr>
          <w:delText xml:space="preserve">are </w:delText>
        </w:r>
        <w:r w:rsidDel="0014598E">
          <w:rPr>
            <w:rFonts w:ascii="Arial" w:hAnsi="Arial" w:cs="Arial"/>
            <w:color w:val="0D0D0D" w:themeColor="text1" w:themeTint="F2"/>
            <w:sz w:val="21"/>
            <w:szCs w:val="21"/>
            <w:lang w:val="en-GB"/>
          </w:rPr>
          <w:delText xml:space="preserve">some of the useful benefits and features of </w:delText>
        </w:r>
        <w:r w:rsidR="003F71FF" w:rsidDel="0014598E">
          <w:rPr>
            <w:rFonts w:ascii="Arial" w:hAnsi="Arial" w:cs="Arial"/>
            <w:color w:val="0D0D0D" w:themeColor="text1" w:themeTint="F2"/>
            <w:sz w:val="21"/>
            <w:szCs w:val="21"/>
            <w:lang w:val="en-GB"/>
          </w:rPr>
          <w:delText>the</w:delText>
        </w:r>
        <w:r w:rsidDel="0014598E">
          <w:rPr>
            <w:rFonts w:ascii="Arial" w:hAnsi="Arial" w:cs="Arial"/>
            <w:color w:val="0D0D0D" w:themeColor="text1" w:themeTint="F2"/>
            <w:sz w:val="21"/>
            <w:szCs w:val="21"/>
            <w:lang w:val="en-GB"/>
          </w:rPr>
          <w:delText xml:space="preserve"> </w:delText>
        </w:r>
        <w:r w:rsidRPr="00B24011" w:rsidDel="0014598E">
          <w:rPr>
            <w:rFonts w:ascii="Arial" w:hAnsi="Arial" w:cs="Arial"/>
            <w:b/>
            <w:color w:val="0D0D0D" w:themeColor="text1" w:themeTint="F2"/>
            <w:sz w:val="21"/>
            <w:szCs w:val="21"/>
            <w:lang w:val="en-GB"/>
          </w:rPr>
          <w:delText>WP Tee Contest</w:delText>
        </w:r>
        <w:r w:rsidDel="0014598E">
          <w:rPr>
            <w:rFonts w:ascii="Arial" w:hAnsi="Arial" w:cs="Arial"/>
            <w:color w:val="0D0D0D" w:themeColor="text1" w:themeTint="F2"/>
            <w:sz w:val="21"/>
            <w:szCs w:val="21"/>
            <w:lang w:val="en-GB"/>
          </w:rPr>
          <w:delText>:</w:delText>
        </w:r>
      </w:del>
    </w:p>
    <w:p w:rsidR="004706EF" w:rsidDel="0014598E" w:rsidRDefault="004706EF" w:rsidP="00657C38">
      <w:pPr>
        <w:contextualSpacing/>
        <w:rPr>
          <w:del w:id="114" w:author="stheresia@live.com" w:date="2014-11-26T11:37:00Z"/>
          <w:rFonts w:ascii="Arial" w:hAnsi="Arial" w:cs="Arial"/>
          <w:color w:val="0D0D0D" w:themeColor="text1" w:themeTint="F2"/>
          <w:sz w:val="21"/>
          <w:szCs w:val="21"/>
          <w:lang w:val="en-GB"/>
        </w:rPr>
      </w:pPr>
    </w:p>
    <w:p w:rsidR="004706EF" w:rsidDel="0014598E" w:rsidRDefault="00310903" w:rsidP="004706EF">
      <w:pPr>
        <w:pStyle w:val="ListParagraph"/>
        <w:numPr>
          <w:ilvl w:val="0"/>
          <w:numId w:val="1"/>
        </w:numPr>
        <w:rPr>
          <w:del w:id="115" w:author="stheresia@live.com" w:date="2014-11-26T11:37:00Z"/>
          <w:rFonts w:ascii="Arial" w:hAnsi="Arial" w:cs="Arial"/>
          <w:color w:val="0D0D0D" w:themeColor="text1" w:themeTint="F2"/>
          <w:sz w:val="21"/>
          <w:szCs w:val="21"/>
          <w:lang w:val="en-GB"/>
        </w:rPr>
      </w:pPr>
      <w:del w:id="116" w:author="stheresia@live.com" w:date="2014-11-26T11:37:00Z">
        <w:r w:rsidRPr="004D0722" w:rsidDel="0014598E">
          <w:rPr>
            <w:rFonts w:ascii="Arial" w:hAnsi="Arial" w:cs="Arial"/>
            <w:b/>
            <w:color w:val="0D0D0D" w:themeColor="text1" w:themeTint="F2"/>
            <w:sz w:val="21"/>
            <w:szCs w:val="21"/>
            <w:lang w:val="en-GB"/>
          </w:rPr>
          <w:delText>Easy to install and most importantly, easy to use</w:delText>
        </w:r>
        <w:r w:rsidRPr="004D0722" w:rsidDel="0014598E">
          <w:rPr>
            <w:rFonts w:ascii="Arial" w:hAnsi="Arial" w:cs="Arial"/>
            <w:color w:val="0D0D0D" w:themeColor="text1" w:themeTint="F2"/>
            <w:sz w:val="21"/>
            <w:szCs w:val="21"/>
            <w:lang w:val="en-GB"/>
          </w:rPr>
          <w:delText xml:space="preserve"> - You don't need to be </w:delText>
        </w:r>
        <w:r w:rsidR="003F71FF" w:rsidDel="0014598E">
          <w:rPr>
            <w:rFonts w:ascii="Arial" w:hAnsi="Arial" w:cs="Arial"/>
            <w:color w:val="0D0D0D" w:themeColor="text1" w:themeTint="F2"/>
            <w:sz w:val="21"/>
            <w:szCs w:val="21"/>
            <w:lang w:val="en-GB"/>
          </w:rPr>
          <w:delText xml:space="preserve">a </w:delText>
        </w:r>
        <w:r w:rsidRPr="004D0722" w:rsidDel="0014598E">
          <w:rPr>
            <w:rFonts w:ascii="Arial" w:hAnsi="Arial" w:cs="Arial"/>
            <w:color w:val="0D0D0D" w:themeColor="text1" w:themeTint="F2"/>
            <w:sz w:val="21"/>
            <w:szCs w:val="21"/>
            <w:lang w:val="en-GB"/>
          </w:rPr>
          <w:delText>tech-</w:delText>
        </w:r>
        <w:r w:rsidR="003F71FF" w:rsidRPr="004D0722" w:rsidDel="0014598E">
          <w:rPr>
            <w:rFonts w:ascii="Arial" w:hAnsi="Arial" w:cs="Arial"/>
            <w:color w:val="0D0D0D" w:themeColor="text1" w:themeTint="F2"/>
            <w:sz w:val="21"/>
            <w:szCs w:val="21"/>
            <w:lang w:val="en-GB"/>
          </w:rPr>
          <w:delText>savvy</w:delText>
        </w:r>
        <w:r w:rsidRPr="004D0722" w:rsidDel="0014598E">
          <w:rPr>
            <w:rFonts w:ascii="Arial" w:hAnsi="Arial" w:cs="Arial"/>
            <w:color w:val="0D0D0D" w:themeColor="text1" w:themeTint="F2"/>
            <w:sz w:val="21"/>
            <w:szCs w:val="21"/>
            <w:lang w:val="en-GB"/>
          </w:rPr>
          <w:delText xml:space="preserve"> person in order</w:delText>
        </w:r>
        <w:r w:rsidR="004D0722" w:rsidDel="0014598E">
          <w:rPr>
            <w:rFonts w:ascii="Arial" w:hAnsi="Arial" w:cs="Arial"/>
            <w:color w:val="0D0D0D" w:themeColor="text1" w:themeTint="F2"/>
            <w:sz w:val="21"/>
            <w:szCs w:val="21"/>
            <w:lang w:val="en-GB"/>
          </w:rPr>
          <w:delText xml:space="preserve"> to use this </w:delText>
        </w:r>
        <w:r w:rsidR="003F71FF" w:rsidDel="0014598E">
          <w:rPr>
            <w:rFonts w:ascii="Arial" w:hAnsi="Arial" w:cs="Arial"/>
            <w:color w:val="0D0D0D" w:themeColor="text1" w:themeTint="F2"/>
            <w:sz w:val="21"/>
            <w:szCs w:val="21"/>
            <w:lang w:val="en-GB"/>
          </w:rPr>
          <w:delText xml:space="preserve">awesome </w:delText>
        </w:r>
        <w:r w:rsidR="004D0722" w:rsidDel="0014598E">
          <w:rPr>
            <w:rFonts w:ascii="Arial" w:hAnsi="Arial" w:cs="Arial"/>
            <w:color w:val="0D0D0D" w:themeColor="text1" w:themeTint="F2"/>
            <w:sz w:val="21"/>
            <w:szCs w:val="21"/>
            <w:lang w:val="en-GB"/>
          </w:rPr>
          <w:delText>plugin...the admin interface is user-friendly!</w:delText>
        </w:r>
      </w:del>
    </w:p>
    <w:p w:rsidR="001F1BEC" w:rsidDel="0014598E" w:rsidRDefault="001F1BEC" w:rsidP="001F1BEC">
      <w:pPr>
        <w:pStyle w:val="ListParagraph"/>
        <w:rPr>
          <w:del w:id="117" w:author="stheresia@live.com" w:date="2014-11-26T11:37:00Z"/>
          <w:rFonts w:ascii="Arial" w:hAnsi="Arial" w:cs="Arial"/>
          <w:color w:val="0D0D0D" w:themeColor="text1" w:themeTint="F2"/>
          <w:sz w:val="21"/>
          <w:szCs w:val="21"/>
          <w:lang w:val="en-GB"/>
        </w:rPr>
      </w:pPr>
    </w:p>
    <w:p w:rsidR="004D0722" w:rsidDel="0014598E" w:rsidRDefault="004D0722" w:rsidP="004706EF">
      <w:pPr>
        <w:pStyle w:val="ListParagraph"/>
        <w:numPr>
          <w:ilvl w:val="0"/>
          <w:numId w:val="1"/>
        </w:numPr>
        <w:rPr>
          <w:del w:id="118" w:author="stheresia@live.com" w:date="2014-11-26T11:37:00Z"/>
          <w:rFonts w:ascii="Arial" w:hAnsi="Arial" w:cs="Arial"/>
          <w:color w:val="0D0D0D" w:themeColor="text1" w:themeTint="F2"/>
          <w:sz w:val="21"/>
          <w:szCs w:val="21"/>
          <w:lang w:val="en-GB"/>
        </w:rPr>
      </w:pPr>
      <w:del w:id="119" w:author="stheresia@live.com" w:date="2014-11-26T11:37:00Z">
        <w:r w:rsidDel="0014598E">
          <w:rPr>
            <w:rFonts w:ascii="Arial" w:hAnsi="Arial" w:cs="Arial"/>
            <w:color w:val="0D0D0D" w:themeColor="text1" w:themeTint="F2"/>
            <w:sz w:val="21"/>
            <w:szCs w:val="21"/>
            <w:lang w:val="en-GB"/>
          </w:rPr>
          <w:delText>Add ANY auto</w:delText>
        </w:r>
        <w:r w:rsidR="003F71FF" w:rsidDel="0014598E">
          <w:rPr>
            <w:rFonts w:ascii="Arial" w:hAnsi="Arial" w:cs="Arial"/>
            <w:color w:val="0D0D0D" w:themeColor="text1" w:themeTint="F2"/>
            <w:sz w:val="21"/>
            <w:szCs w:val="21"/>
            <w:lang w:val="en-GB"/>
          </w:rPr>
          <w:delText>-</w:delText>
        </w:r>
        <w:r w:rsidDel="0014598E">
          <w:rPr>
            <w:rFonts w:ascii="Arial" w:hAnsi="Arial" w:cs="Arial"/>
            <w:color w:val="0D0D0D" w:themeColor="text1" w:themeTint="F2"/>
            <w:sz w:val="21"/>
            <w:szCs w:val="21"/>
            <w:lang w:val="en-GB"/>
          </w:rPr>
          <w:delText>responder code - With WP TeeContest you can use any auto</w:delText>
        </w:r>
        <w:r w:rsidR="003F71FF" w:rsidDel="0014598E">
          <w:rPr>
            <w:rFonts w:ascii="Arial" w:hAnsi="Arial" w:cs="Arial"/>
            <w:color w:val="0D0D0D" w:themeColor="text1" w:themeTint="F2"/>
            <w:sz w:val="21"/>
            <w:szCs w:val="21"/>
            <w:lang w:val="en-GB"/>
          </w:rPr>
          <w:delText>-</w:delText>
        </w:r>
        <w:r w:rsidDel="0014598E">
          <w:rPr>
            <w:rFonts w:ascii="Arial" w:hAnsi="Arial" w:cs="Arial"/>
            <w:color w:val="0D0D0D" w:themeColor="text1" w:themeTint="F2"/>
            <w:sz w:val="21"/>
            <w:szCs w:val="21"/>
            <w:lang w:val="en-GB"/>
          </w:rPr>
          <w:delText>responder code (Aweber, Mailchimp, Get Response...etc.)</w:delText>
        </w:r>
      </w:del>
    </w:p>
    <w:p w:rsidR="001F1BEC" w:rsidDel="0014598E" w:rsidRDefault="001F1BEC" w:rsidP="001F1BEC">
      <w:pPr>
        <w:pStyle w:val="ListParagraph"/>
        <w:rPr>
          <w:del w:id="120" w:author="stheresia@live.com" w:date="2014-11-26T11:37:00Z"/>
          <w:rFonts w:ascii="Arial" w:hAnsi="Arial" w:cs="Arial"/>
          <w:color w:val="0D0D0D" w:themeColor="text1" w:themeTint="F2"/>
          <w:sz w:val="21"/>
          <w:szCs w:val="21"/>
          <w:lang w:val="en-GB"/>
        </w:rPr>
      </w:pPr>
    </w:p>
    <w:p w:rsidR="004D0722" w:rsidDel="0014598E" w:rsidRDefault="004D0722" w:rsidP="004706EF">
      <w:pPr>
        <w:pStyle w:val="ListParagraph"/>
        <w:numPr>
          <w:ilvl w:val="0"/>
          <w:numId w:val="1"/>
        </w:numPr>
        <w:rPr>
          <w:del w:id="121" w:author="stheresia@live.com" w:date="2014-11-26T11:37:00Z"/>
          <w:rFonts w:ascii="Arial" w:hAnsi="Arial" w:cs="Arial"/>
          <w:color w:val="0D0D0D" w:themeColor="text1" w:themeTint="F2"/>
          <w:sz w:val="21"/>
          <w:szCs w:val="21"/>
          <w:lang w:val="en-GB"/>
        </w:rPr>
      </w:pPr>
      <w:del w:id="122" w:author="stheresia@live.com" w:date="2014-11-26T11:37:00Z">
        <w:r w:rsidDel="0014598E">
          <w:rPr>
            <w:rFonts w:ascii="Arial" w:hAnsi="Arial" w:cs="Arial"/>
            <w:color w:val="0D0D0D" w:themeColor="text1" w:themeTint="F2"/>
            <w:sz w:val="21"/>
            <w:szCs w:val="21"/>
            <w:lang w:val="en-GB"/>
          </w:rPr>
          <w:delText>SEO Optimized - Gain more organic traffic with this exciting function. This plugin is SEO friendly so that search engines can pick up your site and put in the top for maximum traffic!</w:delText>
        </w:r>
      </w:del>
    </w:p>
    <w:p w:rsidR="004D0722" w:rsidDel="0014598E" w:rsidRDefault="004D0722" w:rsidP="004D0722">
      <w:pPr>
        <w:pStyle w:val="ListParagraph"/>
        <w:numPr>
          <w:ilvl w:val="0"/>
          <w:numId w:val="1"/>
        </w:numPr>
        <w:rPr>
          <w:del w:id="123" w:author="stheresia@live.com" w:date="2014-11-26T11:37:00Z"/>
          <w:rFonts w:ascii="Arial" w:hAnsi="Arial" w:cs="Arial"/>
          <w:color w:val="0D0D0D" w:themeColor="text1" w:themeTint="F2"/>
          <w:sz w:val="21"/>
          <w:szCs w:val="21"/>
          <w:lang w:val="en-GB"/>
        </w:rPr>
      </w:pPr>
      <w:del w:id="124" w:author="stheresia@live.com" w:date="2014-11-26T11:37:00Z">
        <w:r w:rsidDel="0014598E">
          <w:rPr>
            <w:rFonts w:ascii="Arial" w:hAnsi="Arial" w:cs="Arial"/>
            <w:color w:val="0D0D0D" w:themeColor="text1" w:themeTint="F2"/>
            <w:sz w:val="21"/>
            <w:szCs w:val="21"/>
            <w:lang w:val="en-GB"/>
          </w:rPr>
          <w:delText>Add a scarcity-countdown - Force people to take action so they don't click away from your site without opting in or sharing your blog!</w:delText>
        </w:r>
      </w:del>
    </w:p>
    <w:p w:rsidR="001F1BEC" w:rsidDel="0014598E" w:rsidRDefault="001F1BEC" w:rsidP="001F1BEC">
      <w:pPr>
        <w:pStyle w:val="ListParagraph"/>
        <w:rPr>
          <w:del w:id="125" w:author="stheresia@live.com" w:date="2014-11-26T11:37:00Z"/>
          <w:rFonts w:ascii="Arial" w:hAnsi="Arial" w:cs="Arial"/>
          <w:color w:val="0D0D0D" w:themeColor="text1" w:themeTint="F2"/>
          <w:sz w:val="21"/>
          <w:szCs w:val="21"/>
          <w:lang w:val="en-GB"/>
        </w:rPr>
      </w:pPr>
    </w:p>
    <w:p w:rsidR="00D821F5" w:rsidDel="0014598E" w:rsidRDefault="004D0722" w:rsidP="00D821F5">
      <w:pPr>
        <w:pStyle w:val="ListParagraph"/>
        <w:numPr>
          <w:ilvl w:val="0"/>
          <w:numId w:val="1"/>
        </w:numPr>
        <w:rPr>
          <w:del w:id="126" w:author="stheresia@live.com" w:date="2014-11-26T11:37:00Z"/>
          <w:rFonts w:ascii="Arial" w:hAnsi="Arial" w:cs="Arial"/>
          <w:color w:val="0D0D0D" w:themeColor="text1" w:themeTint="F2"/>
          <w:sz w:val="21"/>
          <w:szCs w:val="21"/>
          <w:lang w:val="en-GB"/>
        </w:rPr>
      </w:pPr>
      <w:del w:id="127" w:author="stheresia@live.com" w:date="2014-11-26T11:37:00Z">
        <w:r w:rsidDel="0014598E">
          <w:rPr>
            <w:rFonts w:ascii="Arial" w:hAnsi="Arial" w:cs="Arial"/>
            <w:color w:val="0D0D0D" w:themeColor="text1" w:themeTint="F2"/>
            <w:sz w:val="21"/>
            <w:szCs w:val="21"/>
            <w:lang w:val="en-GB"/>
          </w:rPr>
          <w:delText xml:space="preserve">Complete customization - there are not customization limits as you can quickly and easily change </w:delText>
        </w:r>
        <w:r w:rsidR="00D821F5" w:rsidDel="0014598E">
          <w:rPr>
            <w:rFonts w:ascii="Arial" w:hAnsi="Arial" w:cs="Arial"/>
            <w:color w:val="0D0D0D" w:themeColor="text1" w:themeTint="F2"/>
            <w:sz w:val="21"/>
            <w:szCs w:val="21"/>
            <w:lang w:val="en-GB"/>
          </w:rPr>
          <w:delText>colors, text, images and much more!</w:delText>
        </w:r>
      </w:del>
    </w:p>
    <w:p w:rsidR="001F1BEC" w:rsidDel="0014598E" w:rsidRDefault="001F1BEC" w:rsidP="001F1BEC">
      <w:pPr>
        <w:pStyle w:val="ListParagraph"/>
        <w:rPr>
          <w:del w:id="128" w:author="stheresia@live.com" w:date="2014-11-26T11:37:00Z"/>
          <w:rFonts w:ascii="Arial" w:hAnsi="Arial" w:cs="Arial"/>
          <w:color w:val="0D0D0D" w:themeColor="text1" w:themeTint="F2"/>
          <w:sz w:val="21"/>
          <w:szCs w:val="21"/>
          <w:lang w:val="en-GB"/>
        </w:rPr>
      </w:pPr>
    </w:p>
    <w:p w:rsidR="00D821F5" w:rsidDel="0014598E" w:rsidRDefault="00D821F5" w:rsidP="00D821F5">
      <w:pPr>
        <w:pStyle w:val="ListParagraph"/>
        <w:numPr>
          <w:ilvl w:val="0"/>
          <w:numId w:val="1"/>
        </w:numPr>
        <w:rPr>
          <w:del w:id="129" w:author="stheresia@live.com" w:date="2014-11-26T11:37:00Z"/>
          <w:rFonts w:ascii="Arial" w:hAnsi="Arial" w:cs="Arial"/>
          <w:color w:val="0D0D0D" w:themeColor="text1" w:themeTint="F2"/>
          <w:sz w:val="21"/>
          <w:szCs w:val="21"/>
          <w:lang w:val="en-GB"/>
        </w:rPr>
      </w:pPr>
      <w:del w:id="130" w:author="stheresia@live.com" w:date="2014-11-26T11:37:00Z">
        <w:r w:rsidDel="0014598E">
          <w:rPr>
            <w:rFonts w:ascii="Arial" w:hAnsi="Arial" w:cs="Arial"/>
            <w:color w:val="0D0D0D" w:themeColor="text1" w:themeTint="F2"/>
            <w:sz w:val="21"/>
            <w:szCs w:val="21"/>
            <w:lang w:val="en-GB"/>
          </w:rPr>
          <w:delText>Add content - You can add your content, modify it and be in total and absolute control!</w:delText>
        </w:r>
      </w:del>
    </w:p>
    <w:p w:rsidR="001F1BEC" w:rsidDel="0014598E" w:rsidRDefault="001F1BEC" w:rsidP="001F1BEC">
      <w:pPr>
        <w:pStyle w:val="ListParagraph"/>
        <w:rPr>
          <w:del w:id="131" w:author="stheresia@live.com" w:date="2014-11-26T11:37:00Z"/>
          <w:rFonts w:ascii="Arial" w:hAnsi="Arial" w:cs="Arial"/>
          <w:color w:val="0D0D0D" w:themeColor="text1" w:themeTint="F2"/>
          <w:sz w:val="21"/>
          <w:szCs w:val="21"/>
          <w:lang w:val="en-GB"/>
        </w:rPr>
      </w:pPr>
    </w:p>
    <w:p w:rsidR="00D821F5" w:rsidDel="0014598E" w:rsidRDefault="00D821F5" w:rsidP="00D821F5">
      <w:pPr>
        <w:pStyle w:val="ListParagraph"/>
        <w:numPr>
          <w:ilvl w:val="0"/>
          <w:numId w:val="1"/>
        </w:numPr>
        <w:rPr>
          <w:del w:id="132" w:author="stheresia@live.com" w:date="2014-11-26T11:37:00Z"/>
          <w:rFonts w:ascii="Arial" w:hAnsi="Arial" w:cs="Arial"/>
          <w:color w:val="0D0D0D" w:themeColor="text1" w:themeTint="F2"/>
          <w:sz w:val="21"/>
          <w:szCs w:val="21"/>
          <w:lang w:val="en-GB"/>
        </w:rPr>
      </w:pPr>
      <w:del w:id="133" w:author="stheresia@live.com" w:date="2014-11-26T11:37:00Z">
        <w:r w:rsidDel="0014598E">
          <w:rPr>
            <w:rFonts w:ascii="Arial" w:hAnsi="Arial" w:cs="Arial"/>
            <w:color w:val="0D0D0D" w:themeColor="text1" w:themeTint="F2"/>
            <w:sz w:val="21"/>
            <w:szCs w:val="21"/>
            <w:lang w:val="en-GB"/>
          </w:rPr>
          <w:delText>30-day money-back guarantee that protects you</w:delText>
        </w:r>
        <w:r w:rsidR="004C58FE" w:rsidDel="0014598E">
          <w:rPr>
            <w:rFonts w:ascii="Arial" w:hAnsi="Arial" w:cs="Arial"/>
            <w:color w:val="0D0D0D" w:themeColor="text1" w:themeTint="F2"/>
            <w:sz w:val="21"/>
            <w:szCs w:val="21"/>
            <w:lang w:val="en-GB"/>
          </w:rPr>
          <w:delText>.</w:delText>
        </w:r>
        <w:r w:rsidDel="0014598E">
          <w:rPr>
            <w:rFonts w:ascii="Arial" w:hAnsi="Arial" w:cs="Arial"/>
            <w:color w:val="0D0D0D" w:themeColor="text1" w:themeTint="F2"/>
            <w:sz w:val="21"/>
            <w:szCs w:val="21"/>
            <w:lang w:val="en-GB"/>
          </w:rPr>
          <w:delText xml:space="preserve"> - this is very simple, if you are not satisfied with the plugin you get your money back...</w:delText>
        </w:r>
        <w:r w:rsidRPr="00D50D46" w:rsidDel="0014598E">
          <w:rPr>
            <w:rFonts w:ascii="Arial" w:hAnsi="Arial" w:cs="Arial"/>
            <w:b/>
            <w:color w:val="0D0D0D" w:themeColor="text1" w:themeTint="F2"/>
            <w:sz w:val="21"/>
            <w:szCs w:val="21"/>
            <w:lang w:val="en-GB"/>
          </w:rPr>
          <w:delText>no questions asked</w:delText>
        </w:r>
        <w:r w:rsidDel="0014598E">
          <w:rPr>
            <w:rFonts w:ascii="Arial" w:hAnsi="Arial" w:cs="Arial"/>
            <w:color w:val="0D0D0D" w:themeColor="text1" w:themeTint="F2"/>
            <w:sz w:val="21"/>
            <w:szCs w:val="21"/>
            <w:lang w:val="en-GB"/>
          </w:rPr>
          <w:delText>.</w:delText>
        </w:r>
      </w:del>
    </w:p>
    <w:p w:rsidR="001F1BEC" w:rsidDel="0014598E" w:rsidRDefault="001F1BEC" w:rsidP="001F1BEC">
      <w:pPr>
        <w:pStyle w:val="ListParagraph"/>
        <w:rPr>
          <w:del w:id="134" w:author="stheresia@live.com" w:date="2014-11-26T11:37:00Z"/>
          <w:rFonts w:ascii="Arial" w:hAnsi="Arial" w:cs="Arial"/>
          <w:color w:val="0D0D0D" w:themeColor="text1" w:themeTint="F2"/>
          <w:sz w:val="21"/>
          <w:szCs w:val="21"/>
          <w:lang w:val="en-GB"/>
        </w:rPr>
      </w:pPr>
    </w:p>
    <w:p w:rsidR="00D821F5" w:rsidDel="0014598E" w:rsidRDefault="009F4CC2" w:rsidP="00D821F5">
      <w:pPr>
        <w:pStyle w:val="ListParagraph"/>
        <w:numPr>
          <w:ilvl w:val="0"/>
          <w:numId w:val="1"/>
        </w:numPr>
        <w:rPr>
          <w:del w:id="135" w:author="stheresia@live.com" w:date="2014-11-26T11:37:00Z"/>
          <w:rFonts w:ascii="Arial" w:hAnsi="Arial" w:cs="Arial"/>
          <w:color w:val="0D0D0D" w:themeColor="text1" w:themeTint="F2"/>
          <w:sz w:val="21"/>
          <w:szCs w:val="21"/>
          <w:lang w:val="en-GB"/>
        </w:rPr>
      </w:pPr>
      <w:del w:id="136" w:author="stheresia@live.com" w:date="2014-11-26T11:37:00Z">
        <w:r w:rsidDel="0014598E">
          <w:rPr>
            <w:rFonts w:ascii="Arial" w:hAnsi="Arial" w:cs="Arial"/>
            <w:color w:val="0D0D0D" w:themeColor="text1" w:themeTint="F2"/>
            <w:sz w:val="21"/>
            <w:szCs w:val="21"/>
            <w:lang w:val="en-GB"/>
          </w:rPr>
          <w:delText>And much, much more!</w:delText>
        </w:r>
      </w:del>
    </w:p>
    <w:p w:rsidR="009F4CC2" w:rsidDel="0014598E" w:rsidRDefault="009F4CC2" w:rsidP="009F4CC2">
      <w:pPr>
        <w:rPr>
          <w:del w:id="137" w:author="stheresia@live.com" w:date="2014-11-26T11:37:00Z"/>
          <w:rFonts w:ascii="Arial" w:hAnsi="Arial" w:cs="Arial"/>
          <w:color w:val="0D0D0D" w:themeColor="text1" w:themeTint="F2"/>
          <w:sz w:val="21"/>
          <w:szCs w:val="21"/>
          <w:lang w:val="en-GB"/>
        </w:rPr>
      </w:pPr>
    </w:p>
    <w:p w:rsidR="009F4CC2" w:rsidDel="0014598E" w:rsidRDefault="009F4CC2" w:rsidP="009F4CC2">
      <w:pPr>
        <w:contextualSpacing/>
        <w:jc w:val="center"/>
        <w:rPr>
          <w:del w:id="138" w:author="stheresia@live.com" w:date="2014-11-26T11:37:00Z"/>
          <w:rFonts w:ascii="Arial" w:hAnsi="Arial" w:cs="Arial"/>
          <w:b/>
          <w:color w:val="0D0D0D" w:themeColor="text1" w:themeTint="F2"/>
          <w:sz w:val="24"/>
          <w:szCs w:val="21"/>
          <w:lang w:val="en-GB"/>
        </w:rPr>
      </w:pPr>
      <w:del w:id="139" w:author="stheresia@live.com" w:date="2014-11-26T11:37:00Z">
        <w:r w:rsidDel="0014598E">
          <w:rPr>
            <w:rFonts w:ascii="Arial" w:hAnsi="Arial" w:cs="Arial"/>
            <w:b/>
            <w:color w:val="0D0D0D" w:themeColor="text1" w:themeTint="F2"/>
            <w:sz w:val="24"/>
            <w:szCs w:val="21"/>
            <w:lang w:val="en-GB"/>
          </w:rPr>
          <w:delText xml:space="preserve">The Definitive Plugin That Will Make Your TeeSpring </w:delText>
        </w:r>
      </w:del>
    </w:p>
    <w:p w:rsidR="009F4CC2" w:rsidRPr="009F4CC2" w:rsidDel="0014598E" w:rsidRDefault="009F4CC2" w:rsidP="009F4CC2">
      <w:pPr>
        <w:contextualSpacing/>
        <w:jc w:val="center"/>
        <w:rPr>
          <w:del w:id="140" w:author="stheresia@live.com" w:date="2014-11-26T11:37:00Z"/>
          <w:rFonts w:ascii="Arial" w:hAnsi="Arial" w:cs="Arial"/>
          <w:color w:val="0D0D0D" w:themeColor="text1" w:themeTint="F2"/>
          <w:sz w:val="21"/>
          <w:szCs w:val="21"/>
          <w:lang w:val="en-GB"/>
        </w:rPr>
      </w:pPr>
      <w:del w:id="141" w:author="stheresia@live.com" w:date="2014-11-26T11:37:00Z">
        <w:r w:rsidDel="0014598E">
          <w:rPr>
            <w:rFonts w:ascii="Arial" w:hAnsi="Arial" w:cs="Arial"/>
            <w:b/>
            <w:color w:val="0D0D0D" w:themeColor="text1" w:themeTint="F2"/>
            <w:sz w:val="24"/>
            <w:szCs w:val="21"/>
            <w:lang w:val="en-GB"/>
          </w:rPr>
          <w:delText xml:space="preserve">Campaigns A Complete And </w:delText>
        </w:r>
        <w:r w:rsidRPr="007638E5" w:rsidDel="0014598E">
          <w:rPr>
            <w:rFonts w:ascii="Arial" w:hAnsi="Arial" w:cs="Arial"/>
            <w:b/>
            <w:color w:val="0D0D0D" w:themeColor="text1" w:themeTint="F2"/>
            <w:sz w:val="24"/>
            <w:szCs w:val="21"/>
            <w:u w:val="single"/>
            <w:lang w:val="en-GB"/>
          </w:rPr>
          <w:delText xml:space="preserve">Utter </w:delText>
        </w:r>
        <w:r w:rsidDel="0014598E">
          <w:rPr>
            <w:rFonts w:ascii="Arial" w:hAnsi="Arial" w:cs="Arial"/>
            <w:b/>
            <w:color w:val="0D0D0D" w:themeColor="text1" w:themeTint="F2"/>
            <w:sz w:val="24"/>
            <w:szCs w:val="21"/>
            <w:lang w:val="en-GB"/>
          </w:rPr>
          <w:delText>Success!</w:delText>
        </w:r>
      </w:del>
    </w:p>
    <w:p w:rsidR="00657C38" w:rsidDel="0014598E" w:rsidRDefault="00657C38" w:rsidP="0071631B">
      <w:pPr>
        <w:contextualSpacing/>
        <w:jc w:val="center"/>
        <w:rPr>
          <w:del w:id="142" w:author="stheresia@live.com" w:date="2014-11-26T11:37:00Z"/>
          <w:rFonts w:ascii="Arial" w:hAnsi="Arial" w:cs="Arial"/>
          <w:color w:val="7030A0"/>
          <w:sz w:val="21"/>
          <w:szCs w:val="21"/>
          <w:lang w:val="en-GB"/>
        </w:rPr>
      </w:pPr>
    </w:p>
    <w:p w:rsidR="00AF2C2C" w:rsidDel="0014598E" w:rsidRDefault="00314127" w:rsidP="00AF2C2C">
      <w:pPr>
        <w:contextualSpacing/>
        <w:rPr>
          <w:del w:id="143" w:author="stheresia@live.com" w:date="2014-11-26T11:37:00Z"/>
          <w:rFonts w:ascii="Arial" w:hAnsi="Arial" w:cs="Arial"/>
          <w:color w:val="0D0D0D" w:themeColor="text1" w:themeTint="F2"/>
          <w:sz w:val="21"/>
          <w:szCs w:val="21"/>
          <w:lang w:val="en-GB"/>
        </w:rPr>
      </w:pPr>
      <w:del w:id="144" w:author="stheresia@live.com" w:date="2014-11-26T11:37:00Z">
        <w:r w:rsidDel="0014598E">
          <w:rPr>
            <w:rFonts w:ascii="Arial" w:hAnsi="Arial" w:cs="Arial"/>
            <w:color w:val="0D0D0D" w:themeColor="text1" w:themeTint="F2"/>
            <w:sz w:val="21"/>
            <w:szCs w:val="21"/>
            <w:lang w:val="en-GB"/>
          </w:rPr>
          <w:delText>Finally you can collect leads, turn your TeeSpring campaign into a massive and successful VIRAL contest and increase your TeeSpring's business in a way that you would never imagine!</w:delText>
        </w:r>
      </w:del>
    </w:p>
    <w:p w:rsidR="00314127" w:rsidDel="0014598E" w:rsidRDefault="00314127" w:rsidP="00AF2C2C">
      <w:pPr>
        <w:contextualSpacing/>
        <w:rPr>
          <w:del w:id="145" w:author="stheresia@live.com" w:date="2014-11-26T11:37:00Z"/>
          <w:rFonts w:ascii="Arial" w:hAnsi="Arial" w:cs="Arial"/>
          <w:color w:val="0D0D0D" w:themeColor="text1" w:themeTint="F2"/>
          <w:sz w:val="21"/>
          <w:szCs w:val="21"/>
          <w:lang w:val="en-GB"/>
        </w:rPr>
      </w:pPr>
    </w:p>
    <w:p w:rsidR="00314127" w:rsidDel="0014598E" w:rsidRDefault="00314127" w:rsidP="00AF2C2C">
      <w:pPr>
        <w:contextualSpacing/>
        <w:rPr>
          <w:del w:id="146" w:author="stheresia@live.com" w:date="2014-11-26T11:37:00Z"/>
          <w:rFonts w:ascii="Arial" w:hAnsi="Arial" w:cs="Arial"/>
          <w:color w:val="0D0D0D" w:themeColor="text1" w:themeTint="F2"/>
          <w:sz w:val="21"/>
          <w:szCs w:val="21"/>
          <w:lang w:val="en-GB"/>
        </w:rPr>
      </w:pPr>
      <w:del w:id="147" w:author="stheresia@live.com" w:date="2014-11-26T11:37:00Z">
        <w:r w:rsidDel="0014598E">
          <w:rPr>
            <w:rFonts w:ascii="Arial" w:hAnsi="Arial" w:cs="Arial"/>
            <w:color w:val="0D0D0D" w:themeColor="text1" w:themeTint="F2"/>
            <w:sz w:val="21"/>
            <w:szCs w:val="21"/>
            <w:lang w:val="en-GB"/>
          </w:rPr>
          <w:delText xml:space="preserve">It's as easy as </w:delText>
        </w:r>
        <w:r w:rsidR="00E7630C" w:rsidDel="0014598E">
          <w:rPr>
            <w:rFonts w:ascii="Arial" w:hAnsi="Arial" w:cs="Arial"/>
            <w:color w:val="0D0D0D" w:themeColor="text1" w:themeTint="F2"/>
            <w:sz w:val="21"/>
            <w:szCs w:val="21"/>
            <w:lang w:val="en-GB"/>
          </w:rPr>
          <w:delText>installing the plugin (it take</w:delText>
        </w:r>
        <w:r w:rsidR="004C58FE" w:rsidDel="0014598E">
          <w:rPr>
            <w:rFonts w:ascii="Arial" w:hAnsi="Arial" w:cs="Arial"/>
            <w:color w:val="0D0D0D" w:themeColor="text1" w:themeTint="F2"/>
            <w:sz w:val="21"/>
            <w:szCs w:val="21"/>
            <w:lang w:val="en-GB"/>
          </w:rPr>
          <w:delText>s</w:delText>
        </w:r>
        <w:r w:rsidR="00E7630C" w:rsidDel="0014598E">
          <w:rPr>
            <w:rFonts w:ascii="Arial" w:hAnsi="Arial" w:cs="Arial"/>
            <w:color w:val="0D0D0D" w:themeColor="text1" w:themeTint="F2"/>
            <w:sz w:val="21"/>
            <w:szCs w:val="21"/>
            <w:lang w:val="en-GB"/>
          </w:rPr>
          <w:delText xml:space="preserve"> less than a minute), customize your viral contest </w:delText>
        </w:r>
        <w:r w:rsidR="0027330D" w:rsidDel="0014598E">
          <w:rPr>
            <w:rFonts w:ascii="Arial" w:hAnsi="Arial" w:cs="Arial"/>
            <w:color w:val="0D0D0D" w:themeColor="text1" w:themeTint="F2"/>
            <w:sz w:val="21"/>
            <w:szCs w:val="21"/>
            <w:lang w:val="en-GB"/>
          </w:rPr>
          <w:delText>and launch it!</w:delText>
        </w:r>
      </w:del>
    </w:p>
    <w:p w:rsidR="0027330D" w:rsidDel="0014598E" w:rsidRDefault="0027330D" w:rsidP="00AF2C2C">
      <w:pPr>
        <w:contextualSpacing/>
        <w:rPr>
          <w:del w:id="148" w:author="stheresia@live.com" w:date="2014-11-26T11:37:00Z"/>
          <w:rFonts w:ascii="Arial" w:hAnsi="Arial" w:cs="Arial"/>
          <w:color w:val="0D0D0D" w:themeColor="text1" w:themeTint="F2"/>
          <w:sz w:val="21"/>
          <w:szCs w:val="21"/>
          <w:lang w:val="en-GB"/>
        </w:rPr>
      </w:pPr>
    </w:p>
    <w:p w:rsidR="0027330D" w:rsidDel="0014598E" w:rsidRDefault="0027330D" w:rsidP="00AF2C2C">
      <w:pPr>
        <w:contextualSpacing/>
        <w:rPr>
          <w:del w:id="149" w:author="stheresia@live.com" w:date="2014-11-26T11:37:00Z"/>
          <w:rFonts w:ascii="Arial" w:hAnsi="Arial" w:cs="Arial"/>
          <w:color w:val="0D0D0D" w:themeColor="text1" w:themeTint="F2"/>
          <w:sz w:val="21"/>
          <w:szCs w:val="21"/>
          <w:lang w:val="en-GB"/>
        </w:rPr>
      </w:pPr>
      <w:del w:id="150" w:author="stheresia@live.com" w:date="2014-11-26T11:37:00Z">
        <w:r w:rsidDel="0014598E">
          <w:rPr>
            <w:rFonts w:ascii="Arial" w:hAnsi="Arial" w:cs="Arial"/>
            <w:color w:val="0D0D0D" w:themeColor="text1" w:themeTint="F2"/>
            <w:sz w:val="21"/>
            <w:szCs w:val="21"/>
            <w:lang w:val="en-GB"/>
          </w:rPr>
          <w:delText>I promise you that after launching it</w:delText>
        </w:r>
        <w:r w:rsidR="004C58FE" w:rsidDel="0014598E">
          <w:rPr>
            <w:rFonts w:ascii="Arial" w:hAnsi="Arial" w:cs="Arial"/>
            <w:color w:val="0D0D0D" w:themeColor="text1" w:themeTint="F2"/>
            <w:sz w:val="21"/>
            <w:szCs w:val="21"/>
            <w:lang w:val="en-GB"/>
          </w:rPr>
          <w:delText>,</w:delText>
        </w:r>
        <w:r w:rsidDel="0014598E">
          <w:rPr>
            <w:rFonts w:ascii="Arial" w:hAnsi="Arial" w:cs="Arial"/>
            <w:color w:val="0D0D0D" w:themeColor="text1" w:themeTint="F2"/>
            <w:sz w:val="21"/>
            <w:szCs w:val="21"/>
            <w:lang w:val="en-GB"/>
          </w:rPr>
          <w:delText xml:space="preserve"> you will transform into a massive success!</w:delText>
        </w:r>
      </w:del>
    </w:p>
    <w:p w:rsidR="0027330D" w:rsidDel="0014598E" w:rsidRDefault="0027330D" w:rsidP="00AF2C2C">
      <w:pPr>
        <w:contextualSpacing/>
        <w:rPr>
          <w:del w:id="151" w:author="stheresia@live.com" w:date="2014-11-26T11:37:00Z"/>
          <w:rFonts w:ascii="Arial" w:hAnsi="Arial" w:cs="Arial"/>
          <w:color w:val="0D0D0D" w:themeColor="text1" w:themeTint="F2"/>
          <w:sz w:val="21"/>
          <w:szCs w:val="21"/>
          <w:lang w:val="en-GB"/>
        </w:rPr>
      </w:pPr>
    </w:p>
    <w:p w:rsidR="0027330D" w:rsidDel="0014598E" w:rsidRDefault="0027330D" w:rsidP="0027330D">
      <w:pPr>
        <w:contextualSpacing/>
        <w:jc w:val="center"/>
        <w:rPr>
          <w:del w:id="152" w:author="stheresia@live.com" w:date="2014-11-26T11:37:00Z"/>
          <w:rFonts w:ascii="Arial" w:hAnsi="Arial" w:cs="Arial"/>
          <w:b/>
          <w:color w:val="0D0D0D" w:themeColor="text1" w:themeTint="F2"/>
          <w:sz w:val="24"/>
          <w:szCs w:val="21"/>
          <w:lang w:val="en-GB"/>
        </w:rPr>
      </w:pPr>
      <w:del w:id="153" w:author="stheresia@live.com" w:date="2014-11-26T11:37:00Z">
        <w:r w:rsidDel="0014598E">
          <w:rPr>
            <w:rFonts w:ascii="Arial" w:hAnsi="Arial" w:cs="Arial"/>
            <w:b/>
            <w:color w:val="0D0D0D" w:themeColor="text1" w:themeTint="F2"/>
            <w:sz w:val="24"/>
            <w:szCs w:val="21"/>
            <w:lang w:val="en-GB"/>
          </w:rPr>
          <w:delText>Sounds Really Interesting...How Much?</w:delText>
        </w:r>
      </w:del>
    </w:p>
    <w:p w:rsidR="0027330D" w:rsidDel="0014598E" w:rsidRDefault="0027330D" w:rsidP="0027330D">
      <w:pPr>
        <w:contextualSpacing/>
        <w:jc w:val="center"/>
        <w:rPr>
          <w:del w:id="154" w:author="stheresia@live.com" w:date="2014-11-26T11:37:00Z"/>
          <w:rFonts w:ascii="Arial" w:hAnsi="Arial" w:cs="Arial"/>
          <w:b/>
          <w:color w:val="0D0D0D" w:themeColor="text1" w:themeTint="F2"/>
          <w:sz w:val="24"/>
          <w:szCs w:val="21"/>
          <w:lang w:val="en-GB"/>
        </w:rPr>
      </w:pPr>
    </w:p>
    <w:p w:rsidR="0027330D" w:rsidDel="0014598E" w:rsidRDefault="007670EF" w:rsidP="0027330D">
      <w:pPr>
        <w:contextualSpacing/>
        <w:rPr>
          <w:del w:id="155" w:author="stheresia@live.com" w:date="2014-11-26T11:37:00Z"/>
          <w:rFonts w:ascii="Arial" w:hAnsi="Arial" w:cs="Arial"/>
          <w:color w:val="0D0D0D" w:themeColor="text1" w:themeTint="F2"/>
          <w:sz w:val="21"/>
          <w:szCs w:val="21"/>
          <w:lang w:val="en-GB"/>
        </w:rPr>
      </w:pPr>
      <w:del w:id="156" w:author="stheresia@live.com" w:date="2014-11-26T11:37:00Z">
        <w:r w:rsidDel="0014598E">
          <w:rPr>
            <w:rFonts w:ascii="Arial" w:hAnsi="Arial" w:cs="Arial"/>
            <w:color w:val="0D0D0D" w:themeColor="text1" w:themeTint="F2"/>
            <w:sz w:val="21"/>
            <w:szCs w:val="21"/>
            <w:lang w:val="en-GB"/>
          </w:rPr>
          <w:delText>Quite frankly, I could charge hundreds for a killer plugin like this.</w:delText>
        </w:r>
      </w:del>
    </w:p>
    <w:p w:rsidR="007670EF" w:rsidDel="0014598E" w:rsidRDefault="007670EF" w:rsidP="0027330D">
      <w:pPr>
        <w:contextualSpacing/>
        <w:rPr>
          <w:del w:id="157" w:author="stheresia@live.com" w:date="2014-11-26T11:37:00Z"/>
          <w:rFonts w:ascii="Arial" w:hAnsi="Arial" w:cs="Arial"/>
          <w:color w:val="0D0D0D" w:themeColor="text1" w:themeTint="F2"/>
          <w:sz w:val="21"/>
          <w:szCs w:val="21"/>
          <w:lang w:val="en-GB"/>
        </w:rPr>
      </w:pPr>
    </w:p>
    <w:p w:rsidR="007670EF" w:rsidDel="0014598E" w:rsidRDefault="007670EF" w:rsidP="0027330D">
      <w:pPr>
        <w:contextualSpacing/>
        <w:rPr>
          <w:del w:id="158" w:author="stheresia@live.com" w:date="2014-11-26T11:37:00Z"/>
          <w:rFonts w:ascii="Arial" w:hAnsi="Arial" w:cs="Arial"/>
          <w:color w:val="0D0D0D" w:themeColor="text1" w:themeTint="F2"/>
          <w:sz w:val="21"/>
          <w:szCs w:val="21"/>
          <w:lang w:val="en-GB"/>
        </w:rPr>
      </w:pPr>
      <w:del w:id="159" w:author="stheresia@live.com" w:date="2014-11-26T11:37:00Z">
        <w:r w:rsidDel="0014598E">
          <w:rPr>
            <w:rFonts w:ascii="Arial" w:hAnsi="Arial" w:cs="Arial"/>
            <w:color w:val="0D0D0D" w:themeColor="text1" w:themeTint="F2"/>
            <w:sz w:val="21"/>
            <w:szCs w:val="21"/>
            <w:lang w:val="en-GB"/>
          </w:rPr>
          <w:delText>I am using it almost on a daily basis with my own TeeSpring campaigns and I couldn't run my TeeSpring business the same way without it.</w:delText>
        </w:r>
      </w:del>
    </w:p>
    <w:p w:rsidR="007670EF" w:rsidDel="0014598E" w:rsidRDefault="007670EF" w:rsidP="0027330D">
      <w:pPr>
        <w:contextualSpacing/>
        <w:rPr>
          <w:del w:id="160" w:author="stheresia@live.com" w:date="2014-11-26T11:37:00Z"/>
          <w:rFonts w:ascii="Arial" w:hAnsi="Arial" w:cs="Arial"/>
          <w:color w:val="0D0D0D" w:themeColor="text1" w:themeTint="F2"/>
          <w:sz w:val="21"/>
          <w:szCs w:val="21"/>
          <w:lang w:val="en-GB"/>
        </w:rPr>
      </w:pPr>
    </w:p>
    <w:p w:rsidR="007670EF" w:rsidDel="0014598E" w:rsidRDefault="007670EF" w:rsidP="0027330D">
      <w:pPr>
        <w:contextualSpacing/>
        <w:rPr>
          <w:del w:id="161" w:author="stheresia@live.com" w:date="2014-11-26T11:37:00Z"/>
          <w:rFonts w:ascii="Arial" w:hAnsi="Arial" w:cs="Arial"/>
          <w:color w:val="0D0D0D" w:themeColor="text1" w:themeTint="F2"/>
          <w:sz w:val="21"/>
          <w:szCs w:val="21"/>
          <w:lang w:val="en-GB"/>
        </w:rPr>
      </w:pPr>
      <w:del w:id="162" w:author="stheresia@live.com" w:date="2014-11-26T11:37:00Z">
        <w:r w:rsidDel="0014598E">
          <w:rPr>
            <w:rFonts w:ascii="Arial" w:hAnsi="Arial" w:cs="Arial"/>
            <w:color w:val="0D0D0D" w:themeColor="text1" w:themeTint="F2"/>
            <w:sz w:val="21"/>
            <w:szCs w:val="21"/>
            <w:lang w:val="en-GB"/>
          </w:rPr>
          <w:delText xml:space="preserve">It became, to me, a </w:delText>
        </w:r>
        <w:r w:rsidR="00155C55" w:rsidDel="0014598E">
          <w:rPr>
            <w:rFonts w:ascii="Arial" w:hAnsi="Arial" w:cs="Arial"/>
            <w:color w:val="0D0D0D" w:themeColor="text1" w:themeTint="F2"/>
            <w:sz w:val="21"/>
            <w:szCs w:val="21"/>
            <w:lang w:val="en-GB"/>
          </w:rPr>
          <w:delText>first-necessity tool in my arsenal.</w:delText>
        </w:r>
      </w:del>
    </w:p>
    <w:p w:rsidR="00155C55" w:rsidDel="0014598E" w:rsidRDefault="00155C55" w:rsidP="0027330D">
      <w:pPr>
        <w:contextualSpacing/>
        <w:rPr>
          <w:del w:id="163" w:author="stheresia@live.com" w:date="2014-11-26T11:37:00Z"/>
          <w:rFonts w:ascii="Arial" w:hAnsi="Arial" w:cs="Arial"/>
          <w:color w:val="0D0D0D" w:themeColor="text1" w:themeTint="F2"/>
          <w:sz w:val="21"/>
          <w:szCs w:val="21"/>
          <w:lang w:val="en-GB"/>
        </w:rPr>
      </w:pPr>
    </w:p>
    <w:p w:rsidR="00D07DD2" w:rsidDel="0014598E" w:rsidRDefault="0072137A" w:rsidP="0027330D">
      <w:pPr>
        <w:contextualSpacing/>
        <w:rPr>
          <w:del w:id="164" w:author="stheresia@live.com" w:date="2014-11-26T11:37:00Z"/>
          <w:rFonts w:ascii="Arial" w:hAnsi="Arial" w:cs="Arial"/>
          <w:color w:val="0D0D0D" w:themeColor="text1" w:themeTint="F2"/>
          <w:sz w:val="21"/>
          <w:szCs w:val="21"/>
          <w:lang w:val="en-GB"/>
        </w:rPr>
      </w:pPr>
      <w:del w:id="165" w:author="stheresia@live.com" w:date="2014-11-26T11:37:00Z">
        <w:r w:rsidDel="0014598E">
          <w:rPr>
            <w:rFonts w:ascii="Arial" w:hAnsi="Arial" w:cs="Arial"/>
            <w:color w:val="0D0D0D" w:themeColor="text1" w:themeTint="F2"/>
            <w:sz w:val="21"/>
            <w:szCs w:val="21"/>
            <w:lang w:val="en-GB"/>
          </w:rPr>
          <w:delText>So naturally, such an effective tool should be priced high, but don't worry, I won't do that!</w:delText>
        </w:r>
      </w:del>
    </w:p>
    <w:p w:rsidR="0072137A" w:rsidDel="0014598E" w:rsidRDefault="0072137A" w:rsidP="0027330D">
      <w:pPr>
        <w:contextualSpacing/>
        <w:rPr>
          <w:del w:id="166" w:author="stheresia@live.com" w:date="2014-11-26T11:37:00Z"/>
          <w:rFonts w:ascii="Arial" w:hAnsi="Arial" w:cs="Arial"/>
          <w:color w:val="0D0D0D" w:themeColor="text1" w:themeTint="F2"/>
          <w:sz w:val="21"/>
          <w:szCs w:val="21"/>
          <w:lang w:val="en-GB"/>
        </w:rPr>
      </w:pPr>
    </w:p>
    <w:p w:rsidR="0072137A" w:rsidDel="0014598E" w:rsidRDefault="0072137A" w:rsidP="0027330D">
      <w:pPr>
        <w:contextualSpacing/>
        <w:rPr>
          <w:del w:id="167" w:author="stheresia@live.com" w:date="2014-11-26T11:37:00Z"/>
          <w:rFonts w:ascii="Arial" w:hAnsi="Arial" w:cs="Arial"/>
          <w:color w:val="0D0D0D" w:themeColor="text1" w:themeTint="F2"/>
          <w:sz w:val="21"/>
          <w:szCs w:val="21"/>
          <w:lang w:val="en-GB"/>
        </w:rPr>
      </w:pPr>
      <w:del w:id="168" w:author="stheresia@live.com" w:date="2014-11-26T11:37:00Z">
        <w:r w:rsidDel="0014598E">
          <w:rPr>
            <w:rFonts w:ascii="Arial" w:hAnsi="Arial" w:cs="Arial"/>
            <w:color w:val="0D0D0D" w:themeColor="text1" w:themeTint="F2"/>
            <w:sz w:val="21"/>
            <w:szCs w:val="21"/>
            <w:lang w:val="en-GB"/>
          </w:rPr>
          <w:delText xml:space="preserve">Instead, I will make this extremely affordable so that you can launch your viral TeeSpring </w:delText>
        </w:r>
        <w:r w:rsidR="004C58FE" w:rsidDel="0014598E">
          <w:rPr>
            <w:rFonts w:ascii="Arial" w:hAnsi="Arial" w:cs="Arial"/>
            <w:color w:val="0D0D0D" w:themeColor="text1" w:themeTint="F2"/>
            <w:sz w:val="21"/>
            <w:szCs w:val="21"/>
            <w:lang w:val="en-GB"/>
          </w:rPr>
          <w:delText>campaigns</w:delText>
        </w:r>
        <w:r w:rsidDel="0014598E">
          <w:rPr>
            <w:rFonts w:ascii="Arial" w:hAnsi="Arial" w:cs="Arial"/>
            <w:color w:val="0D0D0D" w:themeColor="text1" w:themeTint="F2"/>
            <w:sz w:val="21"/>
            <w:szCs w:val="21"/>
            <w:lang w:val="en-GB"/>
          </w:rPr>
          <w:delText xml:space="preserve"> without breaking the bank!</w:delText>
        </w:r>
      </w:del>
    </w:p>
    <w:p w:rsidR="0072137A" w:rsidDel="0014598E" w:rsidRDefault="0072137A" w:rsidP="0027330D">
      <w:pPr>
        <w:contextualSpacing/>
        <w:rPr>
          <w:del w:id="169" w:author="stheresia@live.com" w:date="2014-11-26T11:37:00Z"/>
          <w:rFonts w:ascii="Arial" w:hAnsi="Arial" w:cs="Arial"/>
          <w:color w:val="0D0D0D" w:themeColor="text1" w:themeTint="F2"/>
          <w:sz w:val="21"/>
          <w:szCs w:val="21"/>
          <w:lang w:val="en-GB"/>
        </w:rPr>
      </w:pPr>
    </w:p>
    <w:p w:rsidR="0072137A" w:rsidDel="0014598E" w:rsidRDefault="0072137A" w:rsidP="0027330D">
      <w:pPr>
        <w:contextualSpacing/>
        <w:rPr>
          <w:del w:id="170" w:author="stheresia@live.com" w:date="2014-11-26T11:37:00Z"/>
          <w:rFonts w:ascii="Arial" w:hAnsi="Arial" w:cs="Arial"/>
          <w:color w:val="0D0D0D" w:themeColor="text1" w:themeTint="F2"/>
          <w:sz w:val="21"/>
          <w:szCs w:val="21"/>
          <w:lang w:val="en-GB"/>
        </w:rPr>
      </w:pPr>
      <w:del w:id="171" w:author="stheresia@live.com" w:date="2014-11-26T11:37:00Z">
        <w:r w:rsidDel="0014598E">
          <w:rPr>
            <w:rFonts w:ascii="Arial" w:hAnsi="Arial" w:cs="Arial"/>
            <w:color w:val="0D0D0D" w:themeColor="text1" w:themeTint="F2"/>
            <w:sz w:val="21"/>
            <w:szCs w:val="21"/>
            <w:lang w:val="en-GB"/>
          </w:rPr>
          <w:delText>All I am asking is only $xx.</w:delText>
        </w:r>
      </w:del>
    </w:p>
    <w:p w:rsidR="0072137A" w:rsidDel="0014598E" w:rsidRDefault="0072137A" w:rsidP="0027330D">
      <w:pPr>
        <w:contextualSpacing/>
        <w:rPr>
          <w:del w:id="172" w:author="stheresia@live.com" w:date="2014-11-26T11:37:00Z"/>
          <w:rFonts w:ascii="Arial" w:hAnsi="Arial" w:cs="Arial"/>
          <w:color w:val="0D0D0D" w:themeColor="text1" w:themeTint="F2"/>
          <w:sz w:val="21"/>
          <w:szCs w:val="21"/>
          <w:lang w:val="en-GB"/>
        </w:rPr>
      </w:pPr>
    </w:p>
    <w:p w:rsidR="0072137A" w:rsidDel="0014598E" w:rsidRDefault="0072137A" w:rsidP="0027330D">
      <w:pPr>
        <w:contextualSpacing/>
        <w:rPr>
          <w:del w:id="173" w:author="stheresia@live.com" w:date="2014-11-26T11:37:00Z"/>
          <w:rFonts w:ascii="Arial" w:hAnsi="Arial" w:cs="Arial"/>
          <w:color w:val="0D0D0D" w:themeColor="text1" w:themeTint="F2"/>
          <w:sz w:val="21"/>
          <w:szCs w:val="21"/>
          <w:lang w:val="en-GB"/>
        </w:rPr>
      </w:pPr>
      <w:del w:id="174" w:author="stheresia@live.com" w:date="2014-11-26T11:37:00Z">
        <w:r w:rsidDel="0014598E">
          <w:rPr>
            <w:rFonts w:ascii="Arial" w:hAnsi="Arial" w:cs="Arial"/>
            <w:color w:val="0D0D0D" w:themeColor="text1" w:themeTint="F2"/>
            <w:sz w:val="21"/>
            <w:szCs w:val="21"/>
            <w:lang w:val="en-GB"/>
          </w:rPr>
          <w:delText xml:space="preserve">Yes, you've heard right - only $xx and you will get access to the members area where you can download the plugin and start using </w:delText>
        </w:r>
        <w:r w:rsidR="004C58FE" w:rsidDel="0014598E">
          <w:rPr>
            <w:rFonts w:ascii="Arial" w:hAnsi="Arial" w:cs="Arial"/>
            <w:color w:val="0D0D0D" w:themeColor="text1" w:themeTint="F2"/>
            <w:sz w:val="21"/>
            <w:szCs w:val="21"/>
            <w:lang w:val="en-GB"/>
          </w:rPr>
          <w:delText xml:space="preserve">it </w:delText>
        </w:r>
        <w:r w:rsidDel="0014598E">
          <w:rPr>
            <w:rFonts w:ascii="Arial" w:hAnsi="Arial" w:cs="Arial"/>
            <w:color w:val="0D0D0D" w:themeColor="text1" w:themeTint="F2"/>
            <w:sz w:val="21"/>
            <w:szCs w:val="21"/>
            <w:lang w:val="en-GB"/>
          </w:rPr>
          <w:delText>right "out-of-the-box"!</w:delText>
        </w:r>
      </w:del>
    </w:p>
    <w:p w:rsidR="0072137A" w:rsidDel="0014598E" w:rsidRDefault="0072137A" w:rsidP="0027330D">
      <w:pPr>
        <w:contextualSpacing/>
        <w:rPr>
          <w:del w:id="175" w:author="stheresia@live.com" w:date="2014-11-26T11:37:00Z"/>
          <w:rFonts w:ascii="Arial" w:hAnsi="Arial" w:cs="Arial"/>
          <w:color w:val="0D0D0D" w:themeColor="text1" w:themeTint="F2"/>
          <w:sz w:val="21"/>
          <w:szCs w:val="21"/>
          <w:lang w:val="en-GB"/>
        </w:rPr>
      </w:pPr>
    </w:p>
    <w:p w:rsidR="0072137A" w:rsidDel="0014598E" w:rsidRDefault="0072137A" w:rsidP="0027330D">
      <w:pPr>
        <w:contextualSpacing/>
        <w:rPr>
          <w:del w:id="176" w:author="stheresia@live.com" w:date="2014-11-26T11:37:00Z"/>
          <w:rFonts w:ascii="Arial" w:hAnsi="Arial" w:cs="Arial"/>
          <w:color w:val="0D0D0D" w:themeColor="text1" w:themeTint="F2"/>
          <w:sz w:val="21"/>
          <w:szCs w:val="21"/>
          <w:lang w:val="en-GB"/>
        </w:rPr>
      </w:pPr>
    </w:p>
    <w:p w:rsidR="007B491C" w:rsidDel="0014598E" w:rsidRDefault="00CB0AD1" w:rsidP="0072137A">
      <w:pPr>
        <w:contextualSpacing/>
        <w:jc w:val="center"/>
        <w:rPr>
          <w:del w:id="177" w:author="stheresia@live.com" w:date="2014-11-26T11:37:00Z"/>
          <w:rFonts w:ascii="Arial" w:hAnsi="Arial" w:cs="Arial"/>
          <w:b/>
          <w:color w:val="0D0D0D" w:themeColor="text1" w:themeTint="F2"/>
          <w:sz w:val="24"/>
          <w:szCs w:val="21"/>
          <w:lang w:val="en-GB"/>
        </w:rPr>
      </w:pPr>
      <w:del w:id="178" w:author="stheresia@live.com" w:date="2014-11-26T11:37:00Z">
        <w:r w:rsidDel="0014598E">
          <w:rPr>
            <w:rFonts w:ascii="Arial" w:hAnsi="Arial" w:cs="Arial"/>
            <w:b/>
            <w:color w:val="0D0D0D" w:themeColor="text1" w:themeTint="F2"/>
            <w:sz w:val="24"/>
            <w:szCs w:val="21"/>
            <w:lang w:val="en-GB"/>
          </w:rPr>
          <w:delText>Don't Delay Even One Single M</w:delText>
        </w:r>
        <w:r w:rsidR="007B491C" w:rsidDel="0014598E">
          <w:rPr>
            <w:rFonts w:ascii="Arial" w:hAnsi="Arial" w:cs="Arial"/>
            <w:b/>
            <w:color w:val="0D0D0D" w:themeColor="text1" w:themeTint="F2"/>
            <w:sz w:val="24"/>
            <w:szCs w:val="21"/>
            <w:lang w:val="en-GB"/>
          </w:rPr>
          <w:delText>oment</w:delText>
        </w:r>
        <w:r w:rsidR="004C58FE" w:rsidDel="0014598E">
          <w:rPr>
            <w:rFonts w:ascii="Arial" w:hAnsi="Arial" w:cs="Arial"/>
            <w:b/>
            <w:color w:val="0D0D0D" w:themeColor="text1" w:themeTint="F2"/>
            <w:sz w:val="24"/>
            <w:szCs w:val="21"/>
            <w:lang w:val="en-GB"/>
          </w:rPr>
          <w:delText>.</w:delText>
        </w:r>
        <w:r w:rsidR="007B491C" w:rsidDel="0014598E">
          <w:rPr>
            <w:rFonts w:ascii="Arial" w:hAnsi="Arial" w:cs="Arial"/>
            <w:b/>
            <w:color w:val="0D0D0D" w:themeColor="text1" w:themeTint="F2"/>
            <w:sz w:val="24"/>
            <w:szCs w:val="21"/>
            <w:lang w:val="en-GB"/>
          </w:rPr>
          <w:delText xml:space="preserve"> Download </w:delText>
        </w:r>
      </w:del>
    </w:p>
    <w:p w:rsidR="0072137A" w:rsidDel="0014598E" w:rsidRDefault="007B491C" w:rsidP="0072137A">
      <w:pPr>
        <w:contextualSpacing/>
        <w:jc w:val="center"/>
        <w:rPr>
          <w:del w:id="179" w:author="stheresia@live.com" w:date="2014-11-26T11:37:00Z"/>
          <w:rFonts w:ascii="Arial" w:hAnsi="Arial" w:cs="Arial"/>
          <w:b/>
          <w:color w:val="0D0D0D" w:themeColor="text1" w:themeTint="F2"/>
          <w:sz w:val="24"/>
          <w:szCs w:val="21"/>
          <w:lang w:val="en-GB"/>
        </w:rPr>
      </w:pPr>
      <w:del w:id="180" w:author="stheresia@live.com" w:date="2014-11-26T11:37:00Z">
        <w:r w:rsidDel="0014598E">
          <w:rPr>
            <w:rFonts w:ascii="Arial" w:hAnsi="Arial" w:cs="Arial"/>
            <w:b/>
            <w:color w:val="0D0D0D" w:themeColor="text1" w:themeTint="F2"/>
            <w:sz w:val="24"/>
            <w:szCs w:val="21"/>
            <w:lang w:val="en-GB"/>
          </w:rPr>
          <w:delText>This INCREDIBLY Useful WP Plugin!</w:delText>
        </w:r>
      </w:del>
    </w:p>
    <w:p w:rsidR="007B491C" w:rsidDel="0014598E" w:rsidRDefault="007B491C" w:rsidP="0072137A">
      <w:pPr>
        <w:contextualSpacing/>
        <w:jc w:val="center"/>
        <w:rPr>
          <w:del w:id="181" w:author="stheresia@live.com" w:date="2014-11-26T11:37:00Z"/>
          <w:rFonts w:ascii="Arial" w:hAnsi="Arial" w:cs="Arial"/>
          <w:b/>
          <w:color w:val="0D0D0D" w:themeColor="text1" w:themeTint="F2"/>
          <w:sz w:val="24"/>
          <w:szCs w:val="21"/>
          <w:lang w:val="en-GB"/>
        </w:rPr>
      </w:pPr>
    </w:p>
    <w:p w:rsidR="007B491C" w:rsidDel="0014598E" w:rsidRDefault="007B491C" w:rsidP="007B491C">
      <w:pPr>
        <w:contextualSpacing/>
        <w:rPr>
          <w:del w:id="182" w:author="stheresia@live.com" w:date="2014-11-26T11:37:00Z"/>
          <w:rFonts w:ascii="Arial" w:hAnsi="Arial" w:cs="Arial"/>
          <w:color w:val="0D0D0D" w:themeColor="text1" w:themeTint="F2"/>
          <w:sz w:val="21"/>
          <w:szCs w:val="21"/>
          <w:lang w:val="en-GB"/>
        </w:rPr>
      </w:pPr>
    </w:p>
    <w:p w:rsidR="00155C55" w:rsidDel="0014598E" w:rsidRDefault="00873C66" w:rsidP="0027330D">
      <w:pPr>
        <w:contextualSpacing/>
        <w:rPr>
          <w:del w:id="183" w:author="stheresia@live.com" w:date="2014-11-26T11:37:00Z"/>
          <w:rFonts w:ascii="Arial" w:hAnsi="Arial" w:cs="Arial"/>
          <w:color w:val="0D0D0D" w:themeColor="text1" w:themeTint="F2"/>
          <w:sz w:val="21"/>
          <w:szCs w:val="21"/>
          <w:lang w:val="en-GB"/>
        </w:rPr>
      </w:pPr>
      <w:del w:id="184" w:author="stheresia@live.com" w:date="2014-11-26T11:37:00Z">
        <w:r w:rsidDel="0014598E">
          <w:rPr>
            <w:rFonts w:ascii="Arial" w:hAnsi="Arial" w:cs="Arial"/>
            <w:color w:val="0D0D0D" w:themeColor="text1" w:themeTint="F2"/>
            <w:sz w:val="21"/>
            <w:szCs w:val="21"/>
            <w:lang w:val="en-GB"/>
          </w:rPr>
          <w:delText>I am not going to leave this low price forever</w:delText>
        </w:r>
        <w:r w:rsidR="004C58FE" w:rsidDel="0014598E">
          <w:rPr>
            <w:rFonts w:ascii="Arial" w:hAnsi="Arial" w:cs="Arial"/>
            <w:color w:val="0D0D0D" w:themeColor="text1" w:themeTint="F2"/>
            <w:sz w:val="21"/>
            <w:szCs w:val="21"/>
            <w:lang w:val="en-GB"/>
          </w:rPr>
          <w:delText>;</w:delText>
        </w:r>
        <w:r w:rsidDel="0014598E">
          <w:rPr>
            <w:rFonts w:ascii="Arial" w:hAnsi="Arial" w:cs="Arial"/>
            <w:color w:val="0D0D0D" w:themeColor="text1" w:themeTint="F2"/>
            <w:sz w:val="21"/>
            <w:szCs w:val="21"/>
            <w:lang w:val="en-GB"/>
          </w:rPr>
          <w:delText xml:space="preserve"> be sure that it's going to increase very soon.</w:delText>
        </w:r>
      </w:del>
    </w:p>
    <w:p w:rsidR="00873C66" w:rsidDel="0014598E" w:rsidRDefault="00873C66" w:rsidP="0027330D">
      <w:pPr>
        <w:contextualSpacing/>
        <w:rPr>
          <w:del w:id="185" w:author="stheresia@live.com" w:date="2014-11-26T11:37:00Z"/>
          <w:rFonts w:ascii="Arial" w:hAnsi="Arial" w:cs="Arial"/>
          <w:color w:val="0D0D0D" w:themeColor="text1" w:themeTint="F2"/>
          <w:sz w:val="21"/>
          <w:szCs w:val="21"/>
          <w:lang w:val="en-GB"/>
        </w:rPr>
      </w:pPr>
    </w:p>
    <w:p w:rsidR="00873C66" w:rsidDel="0014598E" w:rsidRDefault="00471E32" w:rsidP="0027330D">
      <w:pPr>
        <w:contextualSpacing/>
        <w:rPr>
          <w:del w:id="186" w:author="stheresia@live.com" w:date="2014-11-26T11:37:00Z"/>
          <w:rFonts w:ascii="Arial" w:hAnsi="Arial" w:cs="Arial"/>
          <w:color w:val="0D0D0D" w:themeColor="text1" w:themeTint="F2"/>
          <w:sz w:val="21"/>
          <w:szCs w:val="21"/>
          <w:lang w:val="en-GB"/>
        </w:rPr>
      </w:pPr>
      <w:del w:id="187" w:author="stheresia@live.com" w:date="2014-11-26T11:37:00Z">
        <w:r w:rsidDel="0014598E">
          <w:rPr>
            <w:rFonts w:ascii="Arial" w:hAnsi="Arial" w:cs="Arial"/>
            <w:color w:val="0D0D0D" w:themeColor="text1" w:themeTint="F2"/>
            <w:sz w:val="21"/>
            <w:szCs w:val="21"/>
            <w:lang w:val="en-GB"/>
          </w:rPr>
          <w:delText>It makes sense that you take action NOW, while you can.</w:delText>
        </w:r>
      </w:del>
    </w:p>
    <w:p w:rsidR="00471E32" w:rsidDel="0014598E" w:rsidRDefault="00471E32" w:rsidP="0027330D">
      <w:pPr>
        <w:contextualSpacing/>
        <w:rPr>
          <w:del w:id="188" w:author="stheresia@live.com" w:date="2014-11-26T11:37:00Z"/>
          <w:rFonts w:ascii="Arial" w:hAnsi="Arial" w:cs="Arial"/>
          <w:color w:val="0D0D0D" w:themeColor="text1" w:themeTint="F2"/>
          <w:sz w:val="21"/>
          <w:szCs w:val="21"/>
          <w:lang w:val="en-GB"/>
        </w:rPr>
      </w:pPr>
    </w:p>
    <w:p w:rsidR="00471E32" w:rsidDel="0014598E" w:rsidRDefault="00471E32" w:rsidP="0027330D">
      <w:pPr>
        <w:contextualSpacing/>
        <w:rPr>
          <w:del w:id="189" w:author="stheresia@live.com" w:date="2014-11-26T11:37:00Z"/>
          <w:rFonts w:ascii="Arial" w:hAnsi="Arial" w:cs="Arial"/>
          <w:color w:val="0D0D0D" w:themeColor="text1" w:themeTint="F2"/>
          <w:sz w:val="21"/>
          <w:szCs w:val="21"/>
          <w:lang w:val="en-GB"/>
        </w:rPr>
      </w:pPr>
      <w:del w:id="190" w:author="stheresia@live.com" w:date="2014-11-26T11:37:00Z">
        <w:r w:rsidDel="0014598E">
          <w:rPr>
            <w:rFonts w:ascii="Arial" w:hAnsi="Arial" w:cs="Arial"/>
            <w:color w:val="0D0D0D" w:themeColor="text1" w:themeTint="F2"/>
            <w:sz w:val="21"/>
            <w:szCs w:val="21"/>
            <w:lang w:val="en-GB"/>
          </w:rPr>
          <w:delText xml:space="preserve">I can't guarantee that you are going to come here </w:delText>
        </w:r>
        <w:r w:rsidR="004C58FE" w:rsidDel="0014598E">
          <w:rPr>
            <w:rFonts w:ascii="Arial" w:hAnsi="Arial" w:cs="Arial"/>
            <w:color w:val="0D0D0D" w:themeColor="text1" w:themeTint="F2"/>
            <w:sz w:val="21"/>
            <w:szCs w:val="21"/>
            <w:lang w:val="en-GB"/>
          </w:rPr>
          <w:delText xml:space="preserve">again </w:delText>
        </w:r>
        <w:r w:rsidDel="0014598E">
          <w:rPr>
            <w:rFonts w:ascii="Arial" w:hAnsi="Arial" w:cs="Arial"/>
            <w:color w:val="0D0D0D" w:themeColor="text1" w:themeTint="F2"/>
            <w:sz w:val="21"/>
            <w:szCs w:val="21"/>
            <w:lang w:val="en-GB"/>
          </w:rPr>
          <w:delText xml:space="preserve">tomorrow and </w:delText>
        </w:r>
        <w:r w:rsidR="004C58FE" w:rsidDel="0014598E">
          <w:rPr>
            <w:rFonts w:ascii="Arial" w:hAnsi="Arial" w:cs="Arial"/>
            <w:color w:val="0D0D0D" w:themeColor="text1" w:themeTint="F2"/>
            <w:sz w:val="21"/>
            <w:szCs w:val="21"/>
            <w:lang w:val="en-GB"/>
          </w:rPr>
          <w:delText xml:space="preserve">the </w:delText>
        </w:r>
        <w:r w:rsidDel="0014598E">
          <w:rPr>
            <w:rFonts w:ascii="Arial" w:hAnsi="Arial" w:cs="Arial"/>
            <w:color w:val="0D0D0D" w:themeColor="text1" w:themeTint="F2"/>
            <w:sz w:val="21"/>
            <w:szCs w:val="21"/>
            <w:lang w:val="en-GB"/>
          </w:rPr>
          <w:delText xml:space="preserve">price </w:delText>
        </w:r>
        <w:r w:rsidR="004C58FE" w:rsidDel="0014598E">
          <w:rPr>
            <w:rFonts w:ascii="Arial" w:hAnsi="Arial" w:cs="Arial"/>
            <w:color w:val="0D0D0D" w:themeColor="text1" w:themeTint="F2"/>
            <w:sz w:val="21"/>
            <w:szCs w:val="21"/>
            <w:lang w:val="en-GB"/>
          </w:rPr>
          <w:delText xml:space="preserve">will </w:delText>
        </w:r>
        <w:r w:rsidDel="0014598E">
          <w:rPr>
            <w:rFonts w:ascii="Arial" w:hAnsi="Arial" w:cs="Arial"/>
            <w:color w:val="0D0D0D" w:themeColor="text1" w:themeTint="F2"/>
            <w:sz w:val="21"/>
            <w:szCs w:val="21"/>
            <w:lang w:val="en-GB"/>
          </w:rPr>
          <w:delText>still be only $xx.</w:delText>
        </w:r>
      </w:del>
    </w:p>
    <w:p w:rsidR="004C58FE" w:rsidDel="0014598E" w:rsidRDefault="004C58FE" w:rsidP="0027330D">
      <w:pPr>
        <w:contextualSpacing/>
        <w:rPr>
          <w:del w:id="191" w:author="stheresia@live.com" w:date="2014-11-26T11:37:00Z"/>
          <w:rFonts w:ascii="Arial" w:hAnsi="Arial" w:cs="Arial"/>
          <w:color w:val="0D0D0D" w:themeColor="text1" w:themeTint="F2"/>
          <w:sz w:val="21"/>
          <w:szCs w:val="21"/>
          <w:lang w:val="en-GB"/>
        </w:rPr>
      </w:pPr>
    </w:p>
    <w:p w:rsidR="00471E32" w:rsidDel="0014598E" w:rsidRDefault="00471E32" w:rsidP="0027330D">
      <w:pPr>
        <w:contextualSpacing/>
        <w:rPr>
          <w:del w:id="192" w:author="stheresia@live.com" w:date="2014-11-26T11:37:00Z"/>
          <w:rFonts w:ascii="Arial" w:hAnsi="Arial" w:cs="Arial"/>
          <w:color w:val="0D0D0D" w:themeColor="text1" w:themeTint="F2"/>
          <w:sz w:val="21"/>
          <w:szCs w:val="21"/>
          <w:lang w:val="en-GB"/>
        </w:rPr>
      </w:pPr>
      <w:del w:id="193" w:author="stheresia@live.com" w:date="2014-11-26T11:37:00Z">
        <w:r w:rsidDel="0014598E">
          <w:rPr>
            <w:rFonts w:ascii="Arial" w:hAnsi="Arial" w:cs="Arial"/>
            <w:color w:val="0D0D0D" w:themeColor="text1" w:themeTint="F2"/>
            <w:sz w:val="21"/>
            <w:szCs w:val="21"/>
            <w:lang w:val="en-GB"/>
          </w:rPr>
          <w:delText>My suggestion?</w:delText>
        </w:r>
      </w:del>
    </w:p>
    <w:p w:rsidR="00471E32" w:rsidDel="0014598E" w:rsidRDefault="00471E32" w:rsidP="0027330D">
      <w:pPr>
        <w:contextualSpacing/>
        <w:rPr>
          <w:del w:id="194" w:author="stheresia@live.com" w:date="2014-11-26T11:37:00Z"/>
          <w:rFonts w:ascii="Arial" w:hAnsi="Arial" w:cs="Arial"/>
          <w:color w:val="0D0D0D" w:themeColor="text1" w:themeTint="F2"/>
          <w:sz w:val="21"/>
          <w:szCs w:val="21"/>
          <w:lang w:val="en-GB"/>
        </w:rPr>
      </w:pPr>
    </w:p>
    <w:p w:rsidR="00471E32" w:rsidDel="0014598E" w:rsidRDefault="00471E32" w:rsidP="0027330D">
      <w:pPr>
        <w:contextualSpacing/>
        <w:rPr>
          <w:del w:id="195" w:author="stheresia@live.com" w:date="2014-11-26T11:37:00Z"/>
          <w:rFonts w:ascii="Arial" w:hAnsi="Arial" w:cs="Arial"/>
          <w:color w:val="0D0D0D" w:themeColor="text1" w:themeTint="F2"/>
          <w:sz w:val="21"/>
          <w:szCs w:val="21"/>
          <w:lang w:val="en-GB"/>
        </w:rPr>
      </w:pPr>
      <w:del w:id="196" w:author="stheresia@live.com" w:date="2014-11-26T11:37:00Z">
        <w:r w:rsidRPr="00B40C99" w:rsidDel="0014598E">
          <w:rPr>
            <w:rFonts w:ascii="Arial" w:hAnsi="Arial" w:cs="Arial"/>
            <w:b/>
            <w:color w:val="0D0D0D" w:themeColor="text1" w:themeTint="F2"/>
            <w:sz w:val="21"/>
            <w:szCs w:val="21"/>
            <w:u w:val="single"/>
            <w:lang w:val="en-GB"/>
          </w:rPr>
          <w:delText>CLICK HERE</w:delText>
        </w:r>
        <w:r w:rsidDel="0014598E">
          <w:rPr>
            <w:rFonts w:ascii="Arial" w:hAnsi="Arial" w:cs="Arial"/>
            <w:color w:val="0D0D0D" w:themeColor="text1" w:themeTint="F2"/>
            <w:sz w:val="21"/>
            <w:szCs w:val="21"/>
            <w:lang w:val="en-GB"/>
          </w:rPr>
          <w:delText xml:space="preserve"> to get started</w:delText>
        </w:r>
        <w:r w:rsidR="00130A44" w:rsidDel="0014598E">
          <w:rPr>
            <w:rFonts w:ascii="Arial" w:hAnsi="Arial" w:cs="Arial"/>
            <w:color w:val="0D0D0D" w:themeColor="text1" w:themeTint="F2"/>
            <w:sz w:val="21"/>
            <w:szCs w:val="21"/>
            <w:lang w:val="en-GB"/>
          </w:rPr>
          <w:delText xml:space="preserve"> </w:delText>
        </w:r>
        <w:r w:rsidR="00130A44" w:rsidRPr="00B40C99" w:rsidDel="0014598E">
          <w:rPr>
            <w:rFonts w:ascii="Arial" w:hAnsi="Arial" w:cs="Arial"/>
            <w:b/>
            <w:color w:val="0D0D0D" w:themeColor="text1" w:themeTint="F2"/>
            <w:sz w:val="21"/>
            <w:szCs w:val="21"/>
            <w:lang w:val="en-GB"/>
          </w:rPr>
          <w:delText>NOW</w:delText>
        </w:r>
        <w:r w:rsidR="00130A44" w:rsidDel="0014598E">
          <w:rPr>
            <w:rFonts w:ascii="Arial" w:hAnsi="Arial" w:cs="Arial"/>
            <w:color w:val="0D0D0D" w:themeColor="text1" w:themeTint="F2"/>
            <w:sz w:val="21"/>
            <w:szCs w:val="21"/>
            <w:lang w:val="en-GB"/>
          </w:rPr>
          <w:delText>!</w:delText>
        </w:r>
      </w:del>
    </w:p>
    <w:p w:rsidR="00130A44" w:rsidDel="0014598E" w:rsidRDefault="00130A44" w:rsidP="0027330D">
      <w:pPr>
        <w:contextualSpacing/>
        <w:rPr>
          <w:del w:id="197" w:author="stheresia@live.com" w:date="2014-11-26T11:37:00Z"/>
          <w:rFonts w:ascii="Arial" w:hAnsi="Arial" w:cs="Arial"/>
          <w:color w:val="0D0D0D" w:themeColor="text1" w:themeTint="F2"/>
          <w:sz w:val="21"/>
          <w:szCs w:val="21"/>
          <w:lang w:val="en-GB"/>
        </w:rPr>
      </w:pPr>
    </w:p>
    <w:p w:rsidR="00130A44" w:rsidDel="0014598E" w:rsidRDefault="00130A44" w:rsidP="0027330D">
      <w:pPr>
        <w:contextualSpacing/>
        <w:rPr>
          <w:del w:id="198" w:author="stheresia@live.com" w:date="2014-11-26T11:37:00Z"/>
          <w:rFonts w:ascii="Arial" w:hAnsi="Arial" w:cs="Arial"/>
          <w:color w:val="0D0D0D" w:themeColor="text1" w:themeTint="F2"/>
          <w:sz w:val="21"/>
          <w:szCs w:val="21"/>
          <w:lang w:val="en-GB"/>
        </w:rPr>
      </w:pPr>
      <w:del w:id="199" w:author="stheresia@live.com" w:date="2014-11-26T11:37:00Z">
        <w:r w:rsidDel="0014598E">
          <w:rPr>
            <w:rFonts w:ascii="Arial" w:hAnsi="Arial" w:cs="Arial"/>
            <w:color w:val="0D0D0D" w:themeColor="text1" w:themeTint="F2"/>
            <w:sz w:val="21"/>
            <w:szCs w:val="21"/>
            <w:lang w:val="en-GB"/>
          </w:rPr>
          <w:delText>Thanks for reading,</w:delText>
        </w:r>
      </w:del>
    </w:p>
    <w:p w:rsidR="00130A44" w:rsidDel="0014598E" w:rsidRDefault="00130A44" w:rsidP="0027330D">
      <w:pPr>
        <w:contextualSpacing/>
        <w:rPr>
          <w:del w:id="200" w:author="stheresia@live.com" w:date="2014-11-26T11:37:00Z"/>
          <w:rFonts w:ascii="Arial" w:hAnsi="Arial" w:cs="Arial"/>
          <w:color w:val="0D0D0D" w:themeColor="text1" w:themeTint="F2"/>
          <w:sz w:val="21"/>
          <w:szCs w:val="21"/>
          <w:lang w:val="en-GB"/>
        </w:rPr>
      </w:pPr>
    </w:p>
    <w:p w:rsidR="00130A44" w:rsidDel="0014598E" w:rsidRDefault="00130A44" w:rsidP="0027330D">
      <w:pPr>
        <w:contextualSpacing/>
        <w:rPr>
          <w:del w:id="201" w:author="stheresia@live.com" w:date="2014-11-26T11:37:00Z"/>
          <w:rFonts w:ascii="Arial" w:hAnsi="Arial" w:cs="Arial"/>
          <w:color w:val="7030A0"/>
          <w:sz w:val="21"/>
          <w:szCs w:val="21"/>
          <w:lang w:val="en-GB"/>
        </w:rPr>
      </w:pPr>
      <w:del w:id="202" w:author="stheresia@live.com" w:date="2014-11-26T11:37:00Z">
        <w:r w:rsidRPr="00130A44" w:rsidDel="0014598E">
          <w:rPr>
            <w:rFonts w:ascii="Arial" w:hAnsi="Arial" w:cs="Arial"/>
            <w:color w:val="7030A0"/>
            <w:sz w:val="21"/>
            <w:szCs w:val="21"/>
            <w:lang w:val="en-GB"/>
          </w:rPr>
          <w:delText>{Insert Your Name Here}</w:delText>
        </w:r>
      </w:del>
    </w:p>
    <w:p w:rsidR="00130A44" w:rsidDel="0014598E" w:rsidRDefault="00130A44" w:rsidP="0027330D">
      <w:pPr>
        <w:contextualSpacing/>
        <w:rPr>
          <w:del w:id="203" w:author="stheresia@live.com" w:date="2014-11-26T11:37:00Z"/>
          <w:rFonts w:ascii="Arial" w:hAnsi="Arial" w:cs="Arial"/>
          <w:color w:val="7030A0"/>
          <w:sz w:val="21"/>
          <w:szCs w:val="21"/>
          <w:lang w:val="en-GB"/>
        </w:rPr>
      </w:pPr>
    </w:p>
    <w:p w:rsidR="00130A44" w:rsidDel="0014598E" w:rsidRDefault="00130A44" w:rsidP="0027330D">
      <w:pPr>
        <w:contextualSpacing/>
        <w:rPr>
          <w:del w:id="204" w:author="stheresia@live.com" w:date="2014-11-26T11:37:00Z"/>
          <w:rFonts w:ascii="Arial" w:hAnsi="Arial" w:cs="Arial"/>
          <w:color w:val="0D0D0D" w:themeColor="text1" w:themeTint="F2"/>
          <w:sz w:val="21"/>
          <w:szCs w:val="21"/>
          <w:lang w:val="en-GB"/>
        </w:rPr>
      </w:pPr>
      <w:del w:id="205" w:author="stheresia@live.com" w:date="2014-11-26T11:37:00Z">
        <w:r w:rsidRPr="00A92FCC" w:rsidDel="0014598E">
          <w:rPr>
            <w:rFonts w:ascii="Arial" w:hAnsi="Arial" w:cs="Arial"/>
            <w:b/>
            <w:color w:val="0D0D0D" w:themeColor="text1" w:themeTint="F2"/>
            <w:sz w:val="21"/>
            <w:szCs w:val="21"/>
            <w:lang w:val="en-GB"/>
          </w:rPr>
          <w:delText>PS.</w:delText>
        </w:r>
        <w:r w:rsidRPr="0040646A" w:rsidDel="0014598E">
          <w:rPr>
            <w:rFonts w:ascii="Arial" w:hAnsi="Arial" w:cs="Arial"/>
            <w:color w:val="0D0D0D" w:themeColor="text1" w:themeTint="F2"/>
            <w:sz w:val="21"/>
            <w:szCs w:val="21"/>
            <w:lang w:val="en-GB"/>
          </w:rPr>
          <w:delText xml:space="preserve"> This is the chance that you've been waiting for...now you can finally </w:delText>
        </w:r>
        <w:r w:rsidR="0040646A" w:rsidDel="0014598E">
          <w:rPr>
            <w:rFonts w:ascii="Arial" w:hAnsi="Arial" w:cs="Arial"/>
            <w:color w:val="0D0D0D" w:themeColor="text1" w:themeTint="F2"/>
            <w:sz w:val="21"/>
            <w:szCs w:val="21"/>
            <w:lang w:val="en-GB"/>
          </w:rPr>
          <w:delText xml:space="preserve">create your very own VIRAL and exciting </w:delText>
        </w:r>
        <w:r w:rsidR="00A63F71" w:rsidDel="0014598E">
          <w:rPr>
            <w:rFonts w:ascii="Arial" w:hAnsi="Arial" w:cs="Arial"/>
            <w:color w:val="0D0D0D" w:themeColor="text1" w:themeTint="F2"/>
            <w:sz w:val="21"/>
            <w:szCs w:val="21"/>
            <w:lang w:val="en-GB"/>
          </w:rPr>
          <w:delText>Social contests  for you</w:delText>
        </w:r>
        <w:r w:rsidR="004C58FE" w:rsidDel="0014598E">
          <w:rPr>
            <w:rFonts w:ascii="Arial" w:hAnsi="Arial" w:cs="Arial"/>
            <w:color w:val="0D0D0D" w:themeColor="text1" w:themeTint="F2"/>
            <w:sz w:val="21"/>
            <w:szCs w:val="21"/>
            <w:lang w:val="en-GB"/>
          </w:rPr>
          <w:delText>r</w:delText>
        </w:r>
        <w:r w:rsidR="00A63F71" w:rsidDel="0014598E">
          <w:rPr>
            <w:rFonts w:ascii="Arial" w:hAnsi="Arial" w:cs="Arial"/>
            <w:color w:val="0D0D0D" w:themeColor="text1" w:themeTint="F2"/>
            <w:sz w:val="21"/>
            <w:szCs w:val="21"/>
            <w:lang w:val="en-GB"/>
          </w:rPr>
          <w:delText xml:space="preserve"> </w:delText>
        </w:r>
        <w:r w:rsidR="00A92FCC" w:rsidDel="0014598E">
          <w:rPr>
            <w:rFonts w:ascii="Arial" w:hAnsi="Arial" w:cs="Arial"/>
            <w:color w:val="0D0D0D" w:themeColor="text1" w:themeTint="F2"/>
            <w:sz w:val="21"/>
            <w:szCs w:val="21"/>
            <w:lang w:val="en-GB"/>
          </w:rPr>
          <w:delText>TeeSpring campaigns, collect leads and make more money!</w:delText>
        </w:r>
      </w:del>
    </w:p>
    <w:p w:rsidR="00EA750B" w:rsidDel="0014598E" w:rsidRDefault="00EA750B" w:rsidP="0027330D">
      <w:pPr>
        <w:contextualSpacing/>
        <w:rPr>
          <w:del w:id="206" w:author="stheresia@live.com" w:date="2014-11-26T11:37:00Z"/>
          <w:rFonts w:ascii="Arial" w:hAnsi="Arial" w:cs="Arial"/>
          <w:color w:val="0D0D0D" w:themeColor="text1" w:themeTint="F2"/>
          <w:sz w:val="21"/>
          <w:szCs w:val="21"/>
          <w:lang w:val="en-GB"/>
        </w:rPr>
      </w:pPr>
    </w:p>
    <w:p w:rsidR="00EA750B" w:rsidDel="0014598E" w:rsidRDefault="00EA750B" w:rsidP="0027330D">
      <w:pPr>
        <w:contextualSpacing/>
        <w:rPr>
          <w:del w:id="207" w:author="stheresia@live.com" w:date="2014-11-26T11:37:00Z"/>
          <w:rFonts w:ascii="Arial" w:hAnsi="Arial" w:cs="Arial"/>
          <w:color w:val="0D0D0D" w:themeColor="text1" w:themeTint="F2"/>
          <w:sz w:val="21"/>
          <w:szCs w:val="21"/>
          <w:lang w:val="en-GB"/>
        </w:rPr>
      </w:pPr>
    </w:p>
    <w:p w:rsidR="00EA750B" w:rsidRDefault="00EA750B" w:rsidP="0027330D">
      <w:pPr>
        <w:contextualSpacing/>
        <w:rPr>
          <w:rFonts w:ascii="Arial" w:hAnsi="Arial" w:cs="Arial"/>
          <w:b/>
          <w:color w:val="0D0D0D" w:themeColor="text1" w:themeTint="F2"/>
          <w:sz w:val="21"/>
          <w:szCs w:val="21"/>
          <w:lang w:val="en-GB"/>
        </w:rPr>
      </w:pPr>
      <w:bookmarkStart w:id="208" w:name="_GoBack"/>
      <w:bookmarkEnd w:id="208"/>
      <w:r w:rsidRPr="00EA750B">
        <w:rPr>
          <w:rFonts w:ascii="Arial" w:hAnsi="Arial" w:cs="Arial"/>
          <w:b/>
          <w:color w:val="0D0D0D" w:themeColor="text1" w:themeTint="F2"/>
          <w:sz w:val="21"/>
          <w:szCs w:val="21"/>
          <w:lang w:val="en-GB"/>
        </w:rPr>
        <w:t>Email #1</w:t>
      </w:r>
    </w:p>
    <w:p w:rsidR="00EA750B" w:rsidRDefault="00EA750B" w:rsidP="0027330D">
      <w:pPr>
        <w:contextualSpacing/>
        <w:rPr>
          <w:rFonts w:ascii="Arial" w:hAnsi="Arial" w:cs="Arial"/>
          <w:b/>
          <w:color w:val="0D0D0D" w:themeColor="text1" w:themeTint="F2"/>
          <w:sz w:val="21"/>
          <w:szCs w:val="21"/>
          <w:lang w:val="en-GB"/>
        </w:rPr>
      </w:pPr>
    </w:p>
    <w:p w:rsidR="00EA750B" w:rsidRPr="00EA750B" w:rsidRDefault="00EA750B" w:rsidP="0027330D">
      <w:pPr>
        <w:contextualSpacing/>
        <w:rPr>
          <w:rFonts w:ascii="Arial" w:hAnsi="Arial" w:cs="Arial"/>
          <w:color w:val="0D0D0D" w:themeColor="text1" w:themeTint="F2"/>
          <w:sz w:val="21"/>
          <w:szCs w:val="21"/>
          <w:lang w:val="en-GB"/>
        </w:rPr>
      </w:pPr>
      <w:r>
        <w:rPr>
          <w:rFonts w:ascii="Arial" w:hAnsi="Arial" w:cs="Arial"/>
          <w:b/>
          <w:color w:val="0D0D0D" w:themeColor="text1" w:themeTint="F2"/>
          <w:sz w:val="21"/>
          <w:szCs w:val="21"/>
          <w:lang w:val="en-GB"/>
        </w:rPr>
        <w:t xml:space="preserve">Subject: </w:t>
      </w:r>
      <w:r w:rsidR="00A85E78">
        <w:rPr>
          <w:rFonts w:ascii="Arial" w:hAnsi="Arial" w:cs="Arial"/>
          <w:color w:val="0D0D0D" w:themeColor="text1" w:themeTint="F2"/>
          <w:sz w:val="21"/>
          <w:szCs w:val="21"/>
          <w:lang w:val="en-GB"/>
        </w:rPr>
        <w:t xml:space="preserve">Create VIRAL </w:t>
      </w:r>
      <w:r w:rsidR="00A63F71">
        <w:rPr>
          <w:rFonts w:ascii="Arial" w:hAnsi="Arial" w:cs="Arial"/>
          <w:color w:val="0D0D0D" w:themeColor="text1" w:themeTint="F2"/>
          <w:sz w:val="21"/>
          <w:szCs w:val="21"/>
          <w:lang w:val="en-GB"/>
        </w:rPr>
        <w:t>social contests for you</w:t>
      </w:r>
      <w:r w:rsidR="004C58FE">
        <w:rPr>
          <w:rFonts w:ascii="Arial" w:hAnsi="Arial" w:cs="Arial"/>
          <w:color w:val="0D0D0D" w:themeColor="text1" w:themeTint="F2"/>
          <w:sz w:val="21"/>
          <w:szCs w:val="21"/>
          <w:lang w:val="en-GB"/>
        </w:rPr>
        <w:t>r</w:t>
      </w:r>
      <w:r w:rsidR="00A63F71">
        <w:rPr>
          <w:rFonts w:ascii="Arial" w:hAnsi="Arial" w:cs="Arial"/>
          <w:color w:val="0D0D0D" w:themeColor="text1" w:themeTint="F2"/>
          <w:sz w:val="21"/>
          <w:szCs w:val="21"/>
          <w:lang w:val="en-GB"/>
        </w:rPr>
        <w:t xml:space="preserve"> </w:t>
      </w:r>
      <w:proofErr w:type="spellStart"/>
      <w:r w:rsidR="00A85E78">
        <w:rPr>
          <w:rFonts w:ascii="Arial" w:hAnsi="Arial" w:cs="Arial"/>
          <w:color w:val="0D0D0D" w:themeColor="text1" w:themeTint="F2"/>
          <w:sz w:val="21"/>
          <w:szCs w:val="21"/>
          <w:lang w:val="en-GB"/>
        </w:rPr>
        <w:t>TeeSpring</w:t>
      </w:r>
      <w:proofErr w:type="spellEnd"/>
      <w:r w:rsidR="00A85E78">
        <w:rPr>
          <w:rFonts w:ascii="Arial" w:hAnsi="Arial" w:cs="Arial"/>
          <w:color w:val="0D0D0D" w:themeColor="text1" w:themeTint="F2"/>
          <w:sz w:val="21"/>
          <w:szCs w:val="21"/>
          <w:lang w:val="en-GB"/>
        </w:rPr>
        <w:t xml:space="preserve"> Campaigns </w:t>
      </w:r>
      <w:proofErr w:type="gramStart"/>
      <w:r w:rsidR="00A85E78">
        <w:rPr>
          <w:rFonts w:ascii="Arial" w:hAnsi="Arial" w:cs="Arial"/>
          <w:color w:val="0D0D0D" w:themeColor="text1" w:themeTint="F2"/>
          <w:sz w:val="21"/>
          <w:szCs w:val="21"/>
          <w:lang w:val="en-GB"/>
        </w:rPr>
        <w:t>With Just A Few Clicks Of</w:t>
      </w:r>
      <w:proofErr w:type="gramEnd"/>
      <w:r w:rsidR="00A85E78">
        <w:rPr>
          <w:rFonts w:ascii="Arial" w:hAnsi="Arial" w:cs="Arial"/>
          <w:color w:val="0D0D0D" w:themeColor="text1" w:themeTint="F2"/>
          <w:sz w:val="21"/>
          <w:szCs w:val="21"/>
          <w:lang w:val="en-GB"/>
        </w:rPr>
        <w:t xml:space="preserve"> Your Mouse...</w:t>
      </w:r>
    </w:p>
    <w:p w:rsidR="00EA750B" w:rsidRDefault="00EA750B" w:rsidP="0027330D">
      <w:pPr>
        <w:contextualSpacing/>
        <w:rPr>
          <w:rFonts w:ascii="Arial" w:hAnsi="Arial" w:cs="Arial"/>
          <w:b/>
          <w:color w:val="0D0D0D" w:themeColor="text1" w:themeTint="F2"/>
          <w:sz w:val="21"/>
          <w:szCs w:val="21"/>
          <w:lang w:val="en-GB"/>
        </w:rPr>
      </w:pPr>
    </w:p>
    <w:p w:rsidR="00EA750B" w:rsidRPr="00EA750B" w:rsidRDefault="00EA750B" w:rsidP="0027330D">
      <w:pPr>
        <w:contextualSpacing/>
        <w:rPr>
          <w:rFonts w:ascii="Arial" w:hAnsi="Arial" w:cs="Arial"/>
          <w:b/>
          <w:color w:val="0D0D0D" w:themeColor="text1" w:themeTint="F2"/>
          <w:sz w:val="21"/>
          <w:szCs w:val="21"/>
          <w:lang w:val="en-GB"/>
        </w:rPr>
      </w:pPr>
      <w:r>
        <w:rPr>
          <w:rFonts w:ascii="Arial" w:hAnsi="Arial" w:cs="Arial"/>
          <w:b/>
          <w:color w:val="0D0D0D" w:themeColor="text1" w:themeTint="F2"/>
          <w:sz w:val="21"/>
          <w:szCs w:val="21"/>
          <w:lang w:val="en-GB"/>
        </w:rPr>
        <w:t>Body:</w:t>
      </w:r>
    </w:p>
    <w:p w:rsidR="00EA750B" w:rsidRDefault="00EA750B" w:rsidP="0027330D">
      <w:pPr>
        <w:contextualSpacing/>
        <w:rPr>
          <w:rFonts w:ascii="Arial" w:hAnsi="Arial" w:cs="Arial"/>
          <w:color w:val="0D0D0D" w:themeColor="text1" w:themeTint="F2"/>
          <w:sz w:val="21"/>
          <w:szCs w:val="21"/>
          <w:lang w:val="en-GB"/>
        </w:rPr>
      </w:pPr>
    </w:p>
    <w:p w:rsidR="00A92FCC" w:rsidRDefault="00A85E78"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Hey {</w:t>
      </w:r>
      <w:proofErr w:type="gramStart"/>
      <w:r>
        <w:rPr>
          <w:rFonts w:ascii="Arial" w:hAnsi="Arial" w:cs="Arial"/>
          <w:color w:val="0D0D0D" w:themeColor="text1" w:themeTint="F2"/>
          <w:sz w:val="21"/>
          <w:szCs w:val="21"/>
          <w:lang w:val="en-GB"/>
        </w:rPr>
        <w:t>!</w:t>
      </w:r>
      <w:proofErr w:type="spellStart"/>
      <w:r>
        <w:rPr>
          <w:rFonts w:ascii="Arial" w:hAnsi="Arial" w:cs="Arial"/>
          <w:color w:val="0D0D0D" w:themeColor="text1" w:themeTint="F2"/>
          <w:sz w:val="21"/>
          <w:szCs w:val="21"/>
          <w:lang w:val="en-GB"/>
        </w:rPr>
        <w:t>firstname</w:t>
      </w:r>
      <w:proofErr w:type="spellEnd"/>
      <w:proofErr w:type="gramEnd"/>
      <w:r>
        <w:rPr>
          <w:rFonts w:ascii="Arial" w:hAnsi="Arial" w:cs="Arial"/>
          <w:color w:val="0D0D0D" w:themeColor="text1" w:themeTint="F2"/>
          <w:sz w:val="21"/>
          <w:szCs w:val="21"/>
          <w:lang w:val="en-GB"/>
        </w:rPr>
        <w:t>},</w:t>
      </w:r>
    </w:p>
    <w:p w:rsidR="00A85E78" w:rsidRDefault="00A85E78" w:rsidP="0027330D">
      <w:pPr>
        <w:contextualSpacing/>
        <w:rPr>
          <w:rFonts w:ascii="Arial" w:hAnsi="Arial" w:cs="Arial"/>
          <w:color w:val="0D0D0D" w:themeColor="text1" w:themeTint="F2"/>
          <w:sz w:val="21"/>
          <w:szCs w:val="21"/>
          <w:lang w:val="en-GB"/>
        </w:rPr>
      </w:pPr>
    </w:p>
    <w:p w:rsidR="00A85E78" w:rsidRDefault="00A85E78"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How are you doing today?</w:t>
      </w:r>
    </w:p>
    <w:p w:rsidR="00A85E78" w:rsidRDefault="00A85E78" w:rsidP="0027330D">
      <w:pPr>
        <w:contextualSpacing/>
        <w:rPr>
          <w:rFonts w:ascii="Arial" w:hAnsi="Arial" w:cs="Arial"/>
          <w:color w:val="0D0D0D" w:themeColor="text1" w:themeTint="F2"/>
          <w:sz w:val="21"/>
          <w:szCs w:val="21"/>
          <w:lang w:val="en-GB"/>
        </w:rPr>
      </w:pPr>
    </w:p>
    <w:p w:rsidR="00A85E78" w:rsidRDefault="00A85E78"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It's no secret that for most </w:t>
      </w:r>
      <w:proofErr w:type="spellStart"/>
      <w:r>
        <w:rPr>
          <w:rFonts w:ascii="Arial" w:hAnsi="Arial" w:cs="Arial"/>
          <w:color w:val="0D0D0D" w:themeColor="text1" w:themeTint="F2"/>
          <w:sz w:val="21"/>
          <w:szCs w:val="21"/>
          <w:lang w:val="en-GB"/>
        </w:rPr>
        <w:t>TeeSpring</w:t>
      </w:r>
      <w:proofErr w:type="spellEnd"/>
      <w:r>
        <w:rPr>
          <w:rFonts w:ascii="Arial" w:hAnsi="Arial" w:cs="Arial"/>
          <w:color w:val="0D0D0D" w:themeColor="text1" w:themeTint="F2"/>
          <w:sz w:val="21"/>
          <w:szCs w:val="21"/>
          <w:lang w:val="en-GB"/>
        </w:rPr>
        <w:t xml:space="preserve"> marketers creating buzz and getting as many eyeballs as possible is a very difficult task.</w:t>
      </w:r>
    </w:p>
    <w:p w:rsidR="00A85E78" w:rsidRDefault="00A85E78" w:rsidP="0027330D">
      <w:pPr>
        <w:contextualSpacing/>
        <w:rPr>
          <w:rFonts w:ascii="Arial" w:hAnsi="Arial" w:cs="Arial"/>
          <w:color w:val="0D0D0D" w:themeColor="text1" w:themeTint="F2"/>
          <w:sz w:val="21"/>
          <w:szCs w:val="21"/>
          <w:lang w:val="en-GB"/>
        </w:rPr>
      </w:pPr>
    </w:p>
    <w:p w:rsidR="00A85E78" w:rsidRDefault="00A85E78"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It's so hard, that many of them end up miserably giving up.</w:t>
      </w:r>
    </w:p>
    <w:p w:rsidR="00A85E78" w:rsidRDefault="00A85E78" w:rsidP="0027330D">
      <w:pPr>
        <w:contextualSpacing/>
        <w:rPr>
          <w:rFonts w:ascii="Arial" w:hAnsi="Arial" w:cs="Arial"/>
          <w:color w:val="0D0D0D" w:themeColor="text1" w:themeTint="F2"/>
          <w:sz w:val="21"/>
          <w:szCs w:val="21"/>
          <w:lang w:val="en-GB"/>
        </w:rPr>
      </w:pPr>
    </w:p>
    <w:p w:rsidR="00A85E78" w:rsidRDefault="00A85E78"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If you are one of those marketers, well, fear no more.</w:t>
      </w:r>
    </w:p>
    <w:p w:rsidR="00A85E78" w:rsidRDefault="00A85E78" w:rsidP="0027330D">
      <w:pPr>
        <w:contextualSpacing/>
        <w:rPr>
          <w:rFonts w:ascii="Arial" w:hAnsi="Arial" w:cs="Arial"/>
          <w:color w:val="0D0D0D" w:themeColor="text1" w:themeTint="F2"/>
          <w:sz w:val="21"/>
          <w:szCs w:val="21"/>
          <w:lang w:val="en-GB"/>
        </w:rPr>
      </w:pPr>
    </w:p>
    <w:p w:rsidR="00A85E78" w:rsidRDefault="00A85E78"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WP Tee Contest is a very useful plugin that allows you to create VIRAL and </w:t>
      </w:r>
      <w:r w:rsidR="004C58FE">
        <w:rPr>
          <w:rFonts w:ascii="Arial" w:hAnsi="Arial" w:cs="Arial"/>
          <w:color w:val="0D0D0D" w:themeColor="text1" w:themeTint="F2"/>
          <w:sz w:val="21"/>
          <w:szCs w:val="21"/>
          <w:lang w:val="en-GB"/>
        </w:rPr>
        <w:t>exciting</w:t>
      </w:r>
      <w:r>
        <w:rPr>
          <w:rFonts w:ascii="Arial" w:hAnsi="Arial" w:cs="Arial"/>
          <w:color w:val="0D0D0D" w:themeColor="text1" w:themeTint="F2"/>
          <w:sz w:val="21"/>
          <w:szCs w:val="21"/>
          <w:lang w:val="en-GB"/>
        </w:rPr>
        <w:t xml:space="preserve"> </w:t>
      </w:r>
      <w:proofErr w:type="spellStart"/>
      <w:r>
        <w:rPr>
          <w:rFonts w:ascii="Arial" w:hAnsi="Arial" w:cs="Arial"/>
          <w:color w:val="0D0D0D" w:themeColor="text1" w:themeTint="F2"/>
          <w:sz w:val="21"/>
          <w:szCs w:val="21"/>
          <w:lang w:val="en-GB"/>
        </w:rPr>
        <w:t>TeeSpring</w:t>
      </w:r>
      <w:proofErr w:type="spellEnd"/>
      <w:r>
        <w:rPr>
          <w:rFonts w:ascii="Arial" w:hAnsi="Arial" w:cs="Arial"/>
          <w:color w:val="0D0D0D" w:themeColor="text1" w:themeTint="F2"/>
          <w:sz w:val="21"/>
          <w:szCs w:val="21"/>
          <w:lang w:val="en-GB"/>
        </w:rPr>
        <w:t xml:space="preserve"> contest</w:t>
      </w:r>
      <w:r w:rsidR="004C58FE">
        <w:rPr>
          <w:rFonts w:ascii="Arial" w:hAnsi="Arial" w:cs="Arial"/>
          <w:color w:val="0D0D0D" w:themeColor="text1" w:themeTint="F2"/>
          <w:sz w:val="21"/>
          <w:szCs w:val="21"/>
          <w:lang w:val="en-GB"/>
        </w:rPr>
        <w:t>s</w:t>
      </w:r>
      <w:r>
        <w:rPr>
          <w:rFonts w:ascii="Arial" w:hAnsi="Arial" w:cs="Arial"/>
          <w:color w:val="0D0D0D" w:themeColor="text1" w:themeTint="F2"/>
          <w:sz w:val="21"/>
          <w:szCs w:val="21"/>
          <w:lang w:val="en-GB"/>
        </w:rPr>
        <w:t xml:space="preserve"> that will spread like wildfire...getting you thousands of </w:t>
      </w:r>
      <w:r w:rsidR="00D50D62">
        <w:rPr>
          <w:rFonts w:ascii="Arial" w:hAnsi="Arial" w:cs="Arial"/>
          <w:color w:val="0D0D0D" w:themeColor="text1" w:themeTint="F2"/>
          <w:sz w:val="21"/>
          <w:szCs w:val="21"/>
          <w:lang w:val="en-GB"/>
        </w:rPr>
        <w:t>eyeballs.</w:t>
      </w:r>
    </w:p>
    <w:p w:rsidR="00D50D62" w:rsidRDefault="00D50D62" w:rsidP="0027330D">
      <w:pPr>
        <w:contextualSpacing/>
        <w:rPr>
          <w:rFonts w:ascii="Arial" w:hAnsi="Arial" w:cs="Arial"/>
          <w:color w:val="0D0D0D" w:themeColor="text1" w:themeTint="F2"/>
          <w:sz w:val="21"/>
          <w:szCs w:val="21"/>
          <w:lang w:val="en-GB"/>
        </w:rPr>
      </w:pPr>
    </w:p>
    <w:p w:rsidR="00D50D62" w:rsidRDefault="00D50D62"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Click here to check it out!</w:t>
      </w:r>
    </w:p>
    <w:p w:rsidR="00D50D62" w:rsidRDefault="00D50D62" w:rsidP="0027330D">
      <w:pPr>
        <w:contextualSpacing/>
        <w:rPr>
          <w:rFonts w:ascii="Arial" w:hAnsi="Arial" w:cs="Arial"/>
          <w:color w:val="0D0D0D" w:themeColor="text1" w:themeTint="F2"/>
          <w:sz w:val="21"/>
          <w:szCs w:val="21"/>
          <w:lang w:val="en-GB"/>
        </w:rPr>
      </w:pPr>
    </w:p>
    <w:p w:rsidR="00D50D62" w:rsidRDefault="006A65A9"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Now getting high-quality leads and running buzz-creating </w:t>
      </w:r>
      <w:proofErr w:type="spellStart"/>
      <w:r>
        <w:rPr>
          <w:rFonts w:ascii="Arial" w:hAnsi="Arial" w:cs="Arial"/>
          <w:color w:val="0D0D0D" w:themeColor="text1" w:themeTint="F2"/>
          <w:sz w:val="21"/>
          <w:szCs w:val="21"/>
          <w:lang w:val="en-GB"/>
        </w:rPr>
        <w:t>TeeSpring</w:t>
      </w:r>
      <w:proofErr w:type="spellEnd"/>
      <w:r>
        <w:rPr>
          <w:rFonts w:ascii="Arial" w:hAnsi="Arial" w:cs="Arial"/>
          <w:color w:val="0D0D0D" w:themeColor="text1" w:themeTint="F2"/>
          <w:sz w:val="21"/>
          <w:szCs w:val="21"/>
          <w:lang w:val="en-GB"/>
        </w:rPr>
        <w:t xml:space="preserve"> contests is just a breeze.</w:t>
      </w:r>
    </w:p>
    <w:p w:rsidR="006A65A9" w:rsidRDefault="006A65A9" w:rsidP="0027330D">
      <w:pPr>
        <w:contextualSpacing/>
        <w:rPr>
          <w:rFonts w:ascii="Arial" w:hAnsi="Arial" w:cs="Arial"/>
          <w:color w:val="0D0D0D" w:themeColor="text1" w:themeTint="F2"/>
          <w:sz w:val="21"/>
          <w:szCs w:val="21"/>
          <w:lang w:val="en-GB"/>
        </w:rPr>
      </w:pPr>
    </w:p>
    <w:p w:rsidR="006A65A9" w:rsidRDefault="006A65A9"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And the best part is that this plugin is extremely easy to use since the admin dashboard is user friendly and you can get familiar with it within minutes!</w:t>
      </w:r>
    </w:p>
    <w:p w:rsidR="006A65A9" w:rsidRDefault="006A65A9" w:rsidP="0027330D">
      <w:pPr>
        <w:contextualSpacing/>
        <w:rPr>
          <w:rFonts w:ascii="Arial" w:hAnsi="Arial" w:cs="Arial"/>
          <w:color w:val="0D0D0D" w:themeColor="text1" w:themeTint="F2"/>
          <w:sz w:val="21"/>
          <w:szCs w:val="21"/>
          <w:lang w:val="en-GB"/>
        </w:rPr>
      </w:pPr>
    </w:p>
    <w:p w:rsidR="006A65A9" w:rsidRDefault="006A65A9"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Click HERE to download </w:t>
      </w:r>
      <w:r w:rsidR="004C58FE">
        <w:rPr>
          <w:rFonts w:ascii="Arial" w:hAnsi="Arial" w:cs="Arial"/>
          <w:color w:val="0D0D0D" w:themeColor="text1" w:themeTint="F2"/>
          <w:sz w:val="21"/>
          <w:szCs w:val="21"/>
          <w:lang w:val="en-GB"/>
        </w:rPr>
        <w:t xml:space="preserve">the </w:t>
      </w:r>
      <w:r>
        <w:rPr>
          <w:rFonts w:ascii="Arial" w:hAnsi="Arial" w:cs="Arial"/>
          <w:color w:val="0D0D0D" w:themeColor="text1" w:themeTint="F2"/>
          <w:sz w:val="21"/>
          <w:szCs w:val="21"/>
          <w:lang w:val="en-GB"/>
        </w:rPr>
        <w:t>WP Tee Contest NOW!</w:t>
      </w:r>
    </w:p>
    <w:p w:rsidR="006A65A9" w:rsidRDefault="006A65A9" w:rsidP="0027330D">
      <w:pPr>
        <w:contextualSpacing/>
        <w:rPr>
          <w:rFonts w:ascii="Arial" w:hAnsi="Arial" w:cs="Arial"/>
          <w:color w:val="0D0D0D" w:themeColor="text1" w:themeTint="F2"/>
          <w:sz w:val="21"/>
          <w:szCs w:val="21"/>
          <w:lang w:val="en-GB"/>
        </w:rPr>
      </w:pPr>
    </w:p>
    <w:p w:rsidR="006A65A9" w:rsidRDefault="006A65A9"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Thanks for reading,</w:t>
      </w:r>
    </w:p>
    <w:p w:rsidR="006A65A9" w:rsidRDefault="006A65A9" w:rsidP="0027330D">
      <w:pPr>
        <w:contextualSpacing/>
        <w:rPr>
          <w:rFonts w:ascii="Arial" w:hAnsi="Arial" w:cs="Arial"/>
          <w:color w:val="0D0D0D" w:themeColor="text1" w:themeTint="F2"/>
          <w:sz w:val="21"/>
          <w:szCs w:val="21"/>
          <w:lang w:val="en-GB"/>
        </w:rPr>
      </w:pPr>
    </w:p>
    <w:p w:rsidR="006A65A9" w:rsidRDefault="006A65A9" w:rsidP="0027330D">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{Insert Your Name Here}</w:t>
      </w:r>
    </w:p>
    <w:p w:rsidR="00A92FCC" w:rsidRPr="0040646A" w:rsidRDefault="00A92FCC" w:rsidP="0027330D">
      <w:pPr>
        <w:contextualSpacing/>
        <w:rPr>
          <w:rFonts w:ascii="Arial" w:hAnsi="Arial" w:cs="Arial"/>
          <w:color w:val="0D0D0D" w:themeColor="text1" w:themeTint="F2"/>
          <w:sz w:val="21"/>
          <w:szCs w:val="21"/>
          <w:lang w:val="en-GB"/>
        </w:rPr>
      </w:pPr>
    </w:p>
    <w:p w:rsidR="00130A44" w:rsidRDefault="00130A44" w:rsidP="0027330D">
      <w:pPr>
        <w:contextualSpacing/>
        <w:rPr>
          <w:rFonts w:ascii="Arial" w:hAnsi="Arial" w:cs="Arial"/>
          <w:color w:val="0D0D0D" w:themeColor="text1" w:themeTint="F2"/>
          <w:sz w:val="21"/>
          <w:szCs w:val="21"/>
          <w:lang w:val="en-GB"/>
        </w:rPr>
      </w:pPr>
    </w:p>
    <w:p w:rsidR="006A65A9" w:rsidRDefault="006A65A9" w:rsidP="006A65A9">
      <w:pPr>
        <w:contextualSpacing/>
        <w:rPr>
          <w:rFonts w:ascii="Arial" w:hAnsi="Arial" w:cs="Arial"/>
          <w:b/>
          <w:color w:val="0D0D0D" w:themeColor="text1" w:themeTint="F2"/>
          <w:sz w:val="21"/>
          <w:szCs w:val="21"/>
          <w:lang w:val="en-GB"/>
        </w:rPr>
      </w:pPr>
      <w:r>
        <w:rPr>
          <w:rFonts w:ascii="Arial" w:hAnsi="Arial" w:cs="Arial"/>
          <w:b/>
          <w:color w:val="0D0D0D" w:themeColor="text1" w:themeTint="F2"/>
          <w:sz w:val="21"/>
          <w:szCs w:val="21"/>
          <w:lang w:val="en-GB"/>
        </w:rPr>
        <w:t>Email #2</w:t>
      </w:r>
    </w:p>
    <w:p w:rsidR="006A65A9" w:rsidRDefault="006A65A9" w:rsidP="006A65A9">
      <w:pPr>
        <w:contextualSpacing/>
        <w:rPr>
          <w:rFonts w:ascii="Arial" w:hAnsi="Arial" w:cs="Arial"/>
          <w:b/>
          <w:color w:val="0D0D0D" w:themeColor="text1" w:themeTint="F2"/>
          <w:sz w:val="21"/>
          <w:szCs w:val="21"/>
          <w:lang w:val="en-GB"/>
        </w:rPr>
      </w:pPr>
    </w:p>
    <w:p w:rsidR="006A65A9" w:rsidRPr="00EA750B" w:rsidRDefault="006A65A9" w:rsidP="006A65A9">
      <w:pPr>
        <w:contextualSpacing/>
        <w:rPr>
          <w:rFonts w:ascii="Arial" w:hAnsi="Arial" w:cs="Arial"/>
          <w:color w:val="0D0D0D" w:themeColor="text1" w:themeTint="F2"/>
          <w:sz w:val="21"/>
          <w:szCs w:val="21"/>
          <w:lang w:val="en-GB"/>
        </w:rPr>
      </w:pPr>
      <w:r>
        <w:rPr>
          <w:rFonts w:ascii="Arial" w:hAnsi="Arial" w:cs="Arial"/>
          <w:b/>
          <w:color w:val="0D0D0D" w:themeColor="text1" w:themeTint="F2"/>
          <w:sz w:val="21"/>
          <w:szCs w:val="21"/>
          <w:lang w:val="en-GB"/>
        </w:rPr>
        <w:t xml:space="preserve">Subject: </w:t>
      </w:r>
      <w:r w:rsidR="00A63F71">
        <w:rPr>
          <w:rFonts w:ascii="Arial" w:hAnsi="Arial" w:cs="Arial"/>
          <w:color w:val="0D0D0D" w:themeColor="text1" w:themeTint="F2"/>
          <w:sz w:val="21"/>
          <w:szCs w:val="21"/>
          <w:lang w:val="en-GB"/>
        </w:rPr>
        <w:t>Last chance...</w:t>
      </w:r>
    </w:p>
    <w:p w:rsidR="006A65A9" w:rsidRDefault="006A65A9" w:rsidP="006A65A9">
      <w:pPr>
        <w:contextualSpacing/>
        <w:rPr>
          <w:rFonts w:ascii="Arial" w:hAnsi="Arial" w:cs="Arial"/>
          <w:b/>
          <w:color w:val="0D0D0D" w:themeColor="text1" w:themeTint="F2"/>
          <w:sz w:val="21"/>
          <w:szCs w:val="21"/>
          <w:lang w:val="en-GB"/>
        </w:rPr>
      </w:pPr>
    </w:p>
    <w:p w:rsidR="006A65A9" w:rsidRPr="00EA750B" w:rsidRDefault="006A65A9" w:rsidP="006A65A9">
      <w:pPr>
        <w:contextualSpacing/>
        <w:rPr>
          <w:rFonts w:ascii="Arial" w:hAnsi="Arial" w:cs="Arial"/>
          <w:b/>
          <w:color w:val="0D0D0D" w:themeColor="text1" w:themeTint="F2"/>
          <w:sz w:val="21"/>
          <w:szCs w:val="21"/>
          <w:lang w:val="en-GB"/>
        </w:rPr>
      </w:pPr>
      <w:r>
        <w:rPr>
          <w:rFonts w:ascii="Arial" w:hAnsi="Arial" w:cs="Arial"/>
          <w:b/>
          <w:color w:val="0D0D0D" w:themeColor="text1" w:themeTint="F2"/>
          <w:sz w:val="21"/>
          <w:szCs w:val="21"/>
          <w:lang w:val="en-GB"/>
        </w:rPr>
        <w:t>Body:</w:t>
      </w:r>
    </w:p>
    <w:p w:rsidR="006A65A9" w:rsidRDefault="006A65A9" w:rsidP="006A65A9">
      <w:pPr>
        <w:contextualSpacing/>
        <w:rPr>
          <w:rFonts w:ascii="Arial" w:hAnsi="Arial" w:cs="Arial"/>
          <w:color w:val="0D0D0D" w:themeColor="text1" w:themeTint="F2"/>
          <w:sz w:val="21"/>
          <w:szCs w:val="21"/>
          <w:lang w:val="en-GB"/>
        </w:rPr>
      </w:pPr>
    </w:p>
    <w:p w:rsidR="006A65A9" w:rsidRDefault="006A65A9"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Hey {</w:t>
      </w:r>
      <w:proofErr w:type="gramStart"/>
      <w:r>
        <w:rPr>
          <w:rFonts w:ascii="Arial" w:hAnsi="Arial" w:cs="Arial"/>
          <w:color w:val="0D0D0D" w:themeColor="text1" w:themeTint="F2"/>
          <w:sz w:val="21"/>
          <w:szCs w:val="21"/>
          <w:lang w:val="en-GB"/>
        </w:rPr>
        <w:t>!</w:t>
      </w:r>
      <w:proofErr w:type="spellStart"/>
      <w:r>
        <w:rPr>
          <w:rFonts w:ascii="Arial" w:hAnsi="Arial" w:cs="Arial"/>
          <w:color w:val="0D0D0D" w:themeColor="text1" w:themeTint="F2"/>
          <w:sz w:val="21"/>
          <w:szCs w:val="21"/>
          <w:lang w:val="en-GB"/>
        </w:rPr>
        <w:t>firstname</w:t>
      </w:r>
      <w:proofErr w:type="spellEnd"/>
      <w:proofErr w:type="gramEnd"/>
      <w:r>
        <w:rPr>
          <w:rFonts w:ascii="Arial" w:hAnsi="Arial" w:cs="Arial"/>
          <w:color w:val="0D0D0D" w:themeColor="text1" w:themeTint="F2"/>
          <w:sz w:val="21"/>
          <w:szCs w:val="21"/>
          <w:lang w:val="en-GB"/>
        </w:rPr>
        <w:t>},</w:t>
      </w:r>
    </w:p>
    <w:p w:rsidR="006A65A9" w:rsidRDefault="006A65A9" w:rsidP="006A65A9">
      <w:pPr>
        <w:contextualSpacing/>
        <w:rPr>
          <w:rFonts w:ascii="Arial" w:hAnsi="Arial" w:cs="Arial"/>
          <w:color w:val="0D0D0D" w:themeColor="text1" w:themeTint="F2"/>
          <w:sz w:val="21"/>
          <w:szCs w:val="21"/>
          <w:lang w:val="en-GB"/>
        </w:rPr>
      </w:pPr>
    </w:p>
    <w:p w:rsidR="006A65A9" w:rsidRDefault="006262AA"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How are you?</w:t>
      </w:r>
    </w:p>
    <w:p w:rsidR="006262AA" w:rsidRDefault="006262AA" w:rsidP="006A65A9">
      <w:pPr>
        <w:contextualSpacing/>
        <w:rPr>
          <w:rFonts w:ascii="Arial" w:hAnsi="Arial" w:cs="Arial"/>
          <w:color w:val="0D0D0D" w:themeColor="text1" w:themeTint="F2"/>
          <w:sz w:val="21"/>
          <w:szCs w:val="21"/>
          <w:lang w:val="en-GB"/>
        </w:rPr>
      </w:pPr>
    </w:p>
    <w:p w:rsidR="00A63F71" w:rsidRDefault="00A63F71"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I sent you an email about </w:t>
      </w:r>
      <w:r w:rsidR="004C58FE">
        <w:rPr>
          <w:rFonts w:ascii="Arial" w:hAnsi="Arial" w:cs="Arial"/>
          <w:color w:val="0D0D0D" w:themeColor="text1" w:themeTint="F2"/>
          <w:sz w:val="21"/>
          <w:szCs w:val="21"/>
          <w:lang w:val="en-GB"/>
        </w:rPr>
        <w:t xml:space="preserve">the </w:t>
      </w:r>
      <w:r>
        <w:rPr>
          <w:rFonts w:ascii="Arial" w:hAnsi="Arial" w:cs="Arial"/>
          <w:color w:val="0D0D0D" w:themeColor="text1" w:themeTint="F2"/>
          <w:sz w:val="21"/>
          <w:szCs w:val="21"/>
          <w:lang w:val="en-GB"/>
        </w:rPr>
        <w:t>WP Tee Contest not very long ago and hope you checked it out.</w:t>
      </w:r>
    </w:p>
    <w:p w:rsidR="00A63F71" w:rsidRDefault="00A63F71" w:rsidP="006A65A9">
      <w:pPr>
        <w:contextualSpacing/>
        <w:rPr>
          <w:rFonts w:ascii="Arial" w:hAnsi="Arial" w:cs="Arial"/>
          <w:color w:val="0D0D0D" w:themeColor="text1" w:themeTint="F2"/>
          <w:sz w:val="21"/>
          <w:szCs w:val="21"/>
          <w:lang w:val="en-GB"/>
        </w:rPr>
      </w:pPr>
    </w:p>
    <w:p w:rsidR="00A63F71" w:rsidRDefault="00A63F71"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But I have news...</w:t>
      </w:r>
    </w:p>
    <w:p w:rsidR="00A63F71" w:rsidRDefault="00A63F71" w:rsidP="006A65A9">
      <w:pPr>
        <w:contextualSpacing/>
        <w:rPr>
          <w:rFonts w:ascii="Arial" w:hAnsi="Arial" w:cs="Arial"/>
          <w:color w:val="0D0D0D" w:themeColor="text1" w:themeTint="F2"/>
          <w:sz w:val="21"/>
          <w:szCs w:val="21"/>
          <w:lang w:val="en-GB"/>
        </w:rPr>
      </w:pPr>
    </w:p>
    <w:p w:rsidR="00A63F71" w:rsidRDefault="00A63F71"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And that is that the price is going up very, very soon.</w:t>
      </w:r>
    </w:p>
    <w:p w:rsidR="00A63F71" w:rsidRDefault="00A63F71" w:rsidP="006A65A9">
      <w:pPr>
        <w:contextualSpacing/>
        <w:rPr>
          <w:rFonts w:ascii="Arial" w:hAnsi="Arial" w:cs="Arial"/>
          <w:color w:val="0D0D0D" w:themeColor="text1" w:themeTint="F2"/>
          <w:sz w:val="21"/>
          <w:szCs w:val="21"/>
          <w:lang w:val="en-GB"/>
        </w:rPr>
      </w:pPr>
    </w:p>
    <w:p w:rsidR="00A63F71" w:rsidRDefault="00A63F71"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lastRenderedPageBreak/>
        <w:t>My suggestion is that you grab your copy while you can!</w:t>
      </w:r>
    </w:p>
    <w:p w:rsidR="00A63F71" w:rsidRDefault="00A63F71" w:rsidP="006A65A9">
      <w:pPr>
        <w:contextualSpacing/>
        <w:rPr>
          <w:rFonts w:ascii="Arial" w:hAnsi="Arial" w:cs="Arial"/>
          <w:color w:val="0D0D0D" w:themeColor="text1" w:themeTint="F2"/>
          <w:sz w:val="21"/>
          <w:szCs w:val="21"/>
          <w:lang w:val="en-GB"/>
        </w:rPr>
      </w:pPr>
    </w:p>
    <w:p w:rsidR="00A63F71" w:rsidRDefault="00A63F71" w:rsidP="006A65A9">
      <w:pPr>
        <w:contextualSpacing/>
        <w:rPr>
          <w:rFonts w:ascii="Arial" w:hAnsi="Arial" w:cs="Arial"/>
          <w:color w:val="0D0D0D" w:themeColor="text1" w:themeTint="F2"/>
          <w:sz w:val="21"/>
          <w:szCs w:val="21"/>
          <w:lang w:val="en-GB"/>
        </w:rPr>
      </w:pPr>
      <w:r w:rsidRPr="00D64BA2">
        <w:rPr>
          <w:rFonts w:ascii="Arial" w:hAnsi="Arial" w:cs="Arial"/>
          <w:b/>
          <w:color w:val="0D0D0D" w:themeColor="text1" w:themeTint="F2"/>
          <w:sz w:val="21"/>
          <w:szCs w:val="21"/>
          <w:u w:val="single"/>
          <w:lang w:val="en-GB"/>
        </w:rPr>
        <w:t>CLICK HERE</w:t>
      </w:r>
      <w:r>
        <w:rPr>
          <w:rFonts w:ascii="Arial" w:hAnsi="Arial" w:cs="Arial"/>
          <w:color w:val="0D0D0D" w:themeColor="text1" w:themeTint="F2"/>
          <w:sz w:val="21"/>
          <w:szCs w:val="21"/>
          <w:lang w:val="en-GB"/>
        </w:rPr>
        <w:t xml:space="preserve"> to get instant access to WP Tee Contest NOW.</w:t>
      </w:r>
    </w:p>
    <w:p w:rsidR="00A63F71" w:rsidRDefault="00A63F71" w:rsidP="006A65A9">
      <w:pPr>
        <w:contextualSpacing/>
        <w:rPr>
          <w:rFonts w:ascii="Arial" w:hAnsi="Arial" w:cs="Arial"/>
          <w:color w:val="0D0D0D" w:themeColor="text1" w:themeTint="F2"/>
          <w:sz w:val="21"/>
          <w:szCs w:val="21"/>
          <w:lang w:val="en-GB"/>
        </w:rPr>
      </w:pPr>
    </w:p>
    <w:p w:rsidR="00A63F71" w:rsidRDefault="00A63F71"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Here's the question...</w:t>
      </w:r>
    </w:p>
    <w:p w:rsidR="00A63F71" w:rsidRDefault="00A63F71" w:rsidP="006A65A9">
      <w:pPr>
        <w:contextualSpacing/>
        <w:rPr>
          <w:rFonts w:ascii="Arial" w:hAnsi="Arial" w:cs="Arial"/>
          <w:color w:val="0D0D0D" w:themeColor="text1" w:themeTint="F2"/>
          <w:sz w:val="21"/>
          <w:szCs w:val="21"/>
          <w:lang w:val="en-GB"/>
        </w:rPr>
      </w:pPr>
    </w:p>
    <w:p w:rsidR="00A63F71" w:rsidRDefault="00A63F71"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Why </w:t>
      </w:r>
      <w:r w:rsidR="004C58FE">
        <w:rPr>
          <w:rFonts w:ascii="Arial" w:hAnsi="Arial" w:cs="Arial"/>
          <w:color w:val="0D0D0D" w:themeColor="text1" w:themeTint="F2"/>
          <w:sz w:val="21"/>
          <w:szCs w:val="21"/>
          <w:lang w:val="en-GB"/>
        </w:rPr>
        <w:t xml:space="preserve">is the </w:t>
      </w:r>
      <w:r>
        <w:rPr>
          <w:rFonts w:ascii="Arial" w:hAnsi="Arial" w:cs="Arial"/>
          <w:color w:val="0D0D0D" w:themeColor="text1" w:themeTint="F2"/>
          <w:sz w:val="21"/>
          <w:szCs w:val="21"/>
          <w:lang w:val="en-GB"/>
        </w:rPr>
        <w:t>price being increased? Well, simply because this plugin is worth much more, and the introductory price of $xx won't last forever...</w:t>
      </w:r>
    </w:p>
    <w:p w:rsidR="00A63F71" w:rsidRDefault="00A63F71" w:rsidP="006A65A9">
      <w:pPr>
        <w:contextualSpacing/>
        <w:rPr>
          <w:rFonts w:ascii="Arial" w:hAnsi="Arial" w:cs="Arial"/>
          <w:color w:val="0D0D0D" w:themeColor="text1" w:themeTint="F2"/>
          <w:sz w:val="21"/>
          <w:szCs w:val="21"/>
          <w:lang w:val="en-GB"/>
        </w:rPr>
      </w:pPr>
    </w:p>
    <w:p w:rsidR="00A63F71" w:rsidRDefault="00A63F71"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Download WP Tee Contest Now.</w:t>
      </w:r>
      <w:r w:rsidR="00B74C6F">
        <w:rPr>
          <w:rFonts w:ascii="Arial" w:hAnsi="Arial" w:cs="Arial"/>
          <w:color w:val="0D0D0D" w:themeColor="text1" w:themeTint="F2"/>
          <w:sz w:val="21"/>
          <w:szCs w:val="21"/>
          <w:lang w:val="en-GB"/>
        </w:rPr>
        <w:t>..</w:t>
      </w:r>
    </w:p>
    <w:p w:rsidR="00B74C6F" w:rsidRDefault="00B74C6F" w:rsidP="006A65A9">
      <w:pPr>
        <w:contextualSpacing/>
        <w:rPr>
          <w:rFonts w:ascii="Arial" w:hAnsi="Arial" w:cs="Arial"/>
          <w:color w:val="0D0D0D" w:themeColor="text1" w:themeTint="F2"/>
          <w:sz w:val="21"/>
          <w:szCs w:val="21"/>
          <w:lang w:val="en-GB"/>
        </w:rPr>
      </w:pPr>
    </w:p>
    <w:p w:rsidR="00B74C6F" w:rsidRDefault="00B74C6F"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Just imagine all of the exposure (and leads) that you are going to get once your users have to "share" or give their email to you if they want to access your contest.</w:t>
      </w:r>
    </w:p>
    <w:p w:rsidR="00B74C6F" w:rsidRDefault="00B74C6F" w:rsidP="006A65A9">
      <w:pPr>
        <w:contextualSpacing/>
        <w:rPr>
          <w:rFonts w:ascii="Arial" w:hAnsi="Arial" w:cs="Arial"/>
          <w:color w:val="0D0D0D" w:themeColor="text1" w:themeTint="F2"/>
          <w:sz w:val="21"/>
          <w:szCs w:val="21"/>
          <w:lang w:val="en-GB"/>
        </w:rPr>
      </w:pPr>
    </w:p>
    <w:p w:rsidR="00B74C6F" w:rsidRDefault="00B74C6F"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We are talking about your blog becoming absolutely VIRAL!</w:t>
      </w:r>
    </w:p>
    <w:p w:rsidR="00B74C6F" w:rsidRDefault="00B74C6F" w:rsidP="006A65A9">
      <w:pPr>
        <w:contextualSpacing/>
        <w:rPr>
          <w:rFonts w:ascii="Arial" w:hAnsi="Arial" w:cs="Arial"/>
          <w:color w:val="0D0D0D" w:themeColor="text1" w:themeTint="F2"/>
          <w:sz w:val="21"/>
          <w:szCs w:val="21"/>
          <w:lang w:val="en-GB"/>
        </w:rPr>
      </w:pPr>
    </w:p>
    <w:p w:rsidR="00B74C6F" w:rsidRDefault="00B74C6F"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What are you waiting for?</w:t>
      </w:r>
    </w:p>
    <w:p w:rsidR="00B74C6F" w:rsidRDefault="00B74C6F" w:rsidP="006A65A9">
      <w:pPr>
        <w:contextualSpacing/>
        <w:rPr>
          <w:rFonts w:ascii="Arial" w:hAnsi="Arial" w:cs="Arial"/>
          <w:color w:val="0D0D0D" w:themeColor="text1" w:themeTint="F2"/>
          <w:sz w:val="21"/>
          <w:szCs w:val="21"/>
          <w:lang w:val="en-GB"/>
        </w:rPr>
      </w:pPr>
    </w:p>
    <w:p w:rsidR="00B74C6F" w:rsidRDefault="00B74C6F"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 xml:space="preserve">CLICK HERE to access the </w:t>
      </w:r>
      <w:proofErr w:type="gramStart"/>
      <w:r>
        <w:rPr>
          <w:rFonts w:ascii="Arial" w:hAnsi="Arial" w:cs="Arial"/>
          <w:color w:val="0D0D0D" w:themeColor="text1" w:themeTint="F2"/>
          <w:sz w:val="21"/>
          <w:szCs w:val="21"/>
          <w:lang w:val="en-GB"/>
        </w:rPr>
        <w:t>members</w:t>
      </w:r>
      <w:proofErr w:type="gramEnd"/>
      <w:r>
        <w:rPr>
          <w:rFonts w:ascii="Arial" w:hAnsi="Arial" w:cs="Arial"/>
          <w:color w:val="0D0D0D" w:themeColor="text1" w:themeTint="F2"/>
          <w:sz w:val="21"/>
          <w:szCs w:val="21"/>
          <w:lang w:val="en-GB"/>
        </w:rPr>
        <w:t xml:space="preserve"> area of WP Tee Contest and download the plugin now.</w:t>
      </w:r>
    </w:p>
    <w:p w:rsidR="00B74C6F" w:rsidRDefault="00B74C6F" w:rsidP="006A65A9">
      <w:pPr>
        <w:contextualSpacing/>
        <w:rPr>
          <w:rFonts w:ascii="Arial" w:hAnsi="Arial" w:cs="Arial"/>
          <w:color w:val="0D0D0D" w:themeColor="text1" w:themeTint="F2"/>
          <w:sz w:val="21"/>
          <w:szCs w:val="21"/>
          <w:lang w:val="en-GB"/>
        </w:rPr>
      </w:pPr>
    </w:p>
    <w:p w:rsidR="00B74C6F" w:rsidRDefault="00B74C6F"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Thanks for reading,</w:t>
      </w:r>
    </w:p>
    <w:p w:rsidR="00B74C6F" w:rsidRDefault="00B74C6F" w:rsidP="006A65A9">
      <w:pPr>
        <w:contextualSpacing/>
        <w:rPr>
          <w:rFonts w:ascii="Arial" w:hAnsi="Arial" w:cs="Arial"/>
          <w:color w:val="0D0D0D" w:themeColor="text1" w:themeTint="F2"/>
          <w:sz w:val="21"/>
          <w:szCs w:val="21"/>
          <w:lang w:val="en-GB"/>
        </w:rPr>
      </w:pPr>
    </w:p>
    <w:p w:rsidR="00B74C6F" w:rsidRDefault="00B74C6F" w:rsidP="006A65A9">
      <w:pPr>
        <w:contextualSpacing/>
        <w:rPr>
          <w:rFonts w:ascii="Arial" w:hAnsi="Arial" w:cs="Arial"/>
          <w:color w:val="0D0D0D" w:themeColor="text1" w:themeTint="F2"/>
          <w:sz w:val="21"/>
          <w:szCs w:val="21"/>
          <w:lang w:val="en-GB"/>
        </w:rPr>
      </w:pPr>
      <w:r>
        <w:rPr>
          <w:rFonts w:ascii="Arial" w:hAnsi="Arial" w:cs="Arial"/>
          <w:color w:val="0D0D0D" w:themeColor="text1" w:themeTint="F2"/>
          <w:sz w:val="21"/>
          <w:szCs w:val="21"/>
          <w:lang w:val="en-GB"/>
        </w:rPr>
        <w:t>{Insert Your Name Here}</w:t>
      </w:r>
    </w:p>
    <w:p w:rsidR="00A63F71" w:rsidRDefault="00A63F71" w:rsidP="006A65A9">
      <w:pPr>
        <w:contextualSpacing/>
        <w:rPr>
          <w:rFonts w:ascii="Arial" w:hAnsi="Arial" w:cs="Arial"/>
          <w:color w:val="0D0D0D" w:themeColor="text1" w:themeTint="F2"/>
          <w:sz w:val="21"/>
          <w:szCs w:val="21"/>
          <w:lang w:val="en-GB"/>
        </w:rPr>
      </w:pPr>
    </w:p>
    <w:p w:rsidR="00A63F71" w:rsidRDefault="00A63F71" w:rsidP="006A65A9">
      <w:pPr>
        <w:contextualSpacing/>
        <w:rPr>
          <w:rFonts w:ascii="Arial" w:hAnsi="Arial" w:cs="Arial"/>
          <w:color w:val="0D0D0D" w:themeColor="text1" w:themeTint="F2"/>
          <w:sz w:val="21"/>
          <w:szCs w:val="21"/>
          <w:lang w:val="en-GB"/>
        </w:rPr>
      </w:pPr>
    </w:p>
    <w:p w:rsidR="006262AA" w:rsidRDefault="006262AA" w:rsidP="006A65A9">
      <w:pPr>
        <w:contextualSpacing/>
        <w:rPr>
          <w:rFonts w:ascii="Arial" w:hAnsi="Arial" w:cs="Arial"/>
          <w:color w:val="0D0D0D" w:themeColor="text1" w:themeTint="F2"/>
          <w:sz w:val="21"/>
          <w:szCs w:val="21"/>
          <w:lang w:val="en-GB"/>
        </w:rPr>
      </w:pPr>
    </w:p>
    <w:p w:rsidR="006A65A9" w:rsidRDefault="006A65A9" w:rsidP="0027330D">
      <w:pPr>
        <w:contextualSpacing/>
        <w:rPr>
          <w:rFonts w:ascii="Arial" w:hAnsi="Arial" w:cs="Arial"/>
          <w:color w:val="0D0D0D" w:themeColor="text1" w:themeTint="F2"/>
          <w:sz w:val="21"/>
          <w:szCs w:val="21"/>
          <w:lang w:val="en-GB"/>
        </w:rPr>
      </w:pPr>
    </w:p>
    <w:p w:rsidR="00130A44" w:rsidRPr="007670EF" w:rsidRDefault="00130A44" w:rsidP="0027330D">
      <w:pPr>
        <w:contextualSpacing/>
        <w:rPr>
          <w:rFonts w:ascii="Arial" w:hAnsi="Arial" w:cs="Arial"/>
          <w:color w:val="0D0D0D" w:themeColor="text1" w:themeTint="F2"/>
          <w:sz w:val="21"/>
          <w:szCs w:val="21"/>
          <w:lang w:val="en-GB"/>
        </w:rPr>
      </w:pPr>
    </w:p>
    <w:p w:rsidR="0027330D" w:rsidRDefault="0027330D" w:rsidP="0027330D">
      <w:pPr>
        <w:contextualSpacing/>
        <w:jc w:val="center"/>
        <w:rPr>
          <w:rFonts w:ascii="Arial" w:hAnsi="Arial" w:cs="Arial"/>
          <w:b/>
          <w:color w:val="0D0D0D" w:themeColor="text1" w:themeTint="F2"/>
          <w:sz w:val="24"/>
          <w:szCs w:val="21"/>
          <w:lang w:val="en-GB"/>
        </w:rPr>
      </w:pPr>
    </w:p>
    <w:p w:rsidR="0027330D" w:rsidRPr="0071631B" w:rsidRDefault="0027330D" w:rsidP="0027330D">
      <w:pPr>
        <w:contextualSpacing/>
        <w:jc w:val="center"/>
        <w:rPr>
          <w:rFonts w:ascii="Arial" w:hAnsi="Arial" w:cs="Arial"/>
          <w:color w:val="7030A0"/>
          <w:sz w:val="21"/>
          <w:szCs w:val="21"/>
          <w:lang w:val="en-GB"/>
        </w:rPr>
      </w:pPr>
    </w:p>
    <w:sectPr w:rsidR="0027330D" w:rsidRPr="0071631B" w:rsidSect="00FC64C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8.25pt;height:128.25pt" o:bullet="t">
        <v:imagedata r:id="rId1" o:title="symbol_check"/>
      </v:shape>
    </w:pict>
  </w:numPicBullet>
  <w:abstractNum w:abstractNumId="0">
    <w:nsid w:val="7B314BCD"/>
    <w:multiLevelType w:val="hybridMultilevel"/>
    <w:tmpl w:val="78EEB30C"/>
    <w:lvl w:ilvl="0" w:tplc="429CDDC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heresia@live.com">
    <w15:presenceInfo w15:providerId="Windows Live" w15:userId="8455cc088dd95d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BF3"/>
    <w:rsid w:val="00032237"/>
    <w:rsid w:val="00067219"/>
    <w:rsid w:val="000D5B30"/>
    <w:rsid w:val="000E2238"/>
    <w:rsid w:val="00130A44"/>
    <w:rsid w:val="0014598E"/>
    <w:rsid w:val="00155C55"/>
    <w:rsid w:val="00177F6E"/>
    <w:rsid w:val="00193EB1"/>
    <w:rsid w:val="001F1BEC"/>
    <w:rsid w:val="00267702"/>
    <w:rsid w:val="0027330D"/>
    <w:rsid w:val="00310903"/>
    <w:rsid w:val="00314127"/>
    <w:rsid w:val="003919F8"/>
    <w:rsid w:val="003F71FF"/>
    <w:rsid w:val="0040646A"/>
    <w:rsid w:val="004239E1"/>
    <w:rsid w:val="004706EF"/>
    <w:rsid w:val="00471E32"/>
    <w:rsid w:val="004C58FE"/>
    <w:rsid w:val="004C5C67"/>
    <w:rsid w:val="004D0722"/>
    <w:rsid w:val="00520627"/>
    <w:rsid w:val="005B79FD"/>
    <w:rsid w:val="005E020F"/>
    <w:rsid w:val="005E13D7"/>
    <w:rsid w:val="00610E85"/>
    <w:rsid w:val="006262AA"/>
    <w:rsid w:val="0063672D"/>
    <w:rsid w:val="00637FB1"/>
    <w:rsid w:val="00657C38"/>
    <w:rsid w:val="00671BF3"/>
    <w:rsid w:val="006A65A9"/>
    <w:rsid w:val="0071631B"/>
    <w:rsid w:val="0072137A"/>
    <w:rsid w:val="007638E5"/>
    <w:rsid w:val="007670EF"/>
    <w:rsid w:val="00770F72"/>
    <w:rsid w:val="007B491C"/>
    <w:rsid w:val="00803557"/>
    <w:rsid w:val="00823300"/>
    <w:rsid w:val="008305D6"/>
    <w:rsid w:val="00841CEB"/>
    <w:rsid w:val="00873C66"/>
    <w:rsid w:val="00876FBD"/>
    <w:rsid w:val="00897000"/>
    <w:rsid w:val="008E692E"/>
    <w:rsid w:val="009858D4"/>
    <w:rsid w:val="009C0728"/>
    <w:rsid w:val="009F4CC2"/>
    <w:rsid w:val="00A63F71"/>
    <w:rsid w:val="00A85E78"/>
    <w:rsid w:val="00A92FCC"/>
    <w:rsid w:val="00AA6611"/>
    <w:rsid w:val="00AD70D5"/>
    <w:rsid w:val="00AD79EF"/>
    <w:rsid w:val="00AE72BE"/>
    <w:rsid w:val="00AF2C2C"/>
    <w:rsid w:val="00B24011"/>
    <w:rsid w:val="00B40C99"/>
    <w:rsid w:val="00B74C6F"/>
    <w:rsid w:val="00C56F7D"/>
    <w:rsid w:val="00C6293E"/>
    <w:rsid w:val="00CB0AD1"/>
    <w:rsid w:val="00D07DD2"/>
    <w:rsid w:val="00D228DA"/>
    <w:rsid w:val="00D26280"/>
    <w:rsid w:val="00D50D46"/>
    <w:rsid w:val="00D50D62"/>
    <w:rsid w:val="00D64BA2"/>
    <w:rsid w:val="00D821F5"/>
    <w:rsid w:val="00E403D4"/>
    <w:rsid w:val="00E7630C"/>
    <w:rsid w:val="00E869DE"/>
    <w:rsid w:val="00EA29AF"/>
    <w:rsid w:val="00EA750B"/>
    <w:rsid w:val="00EE1A3B"/>
    <w:rsid w:val="00F2197D"/>
    <w:rsid w:val="00F567AA"/>
    <w:rsid w:val="00F83E73"/>
    <w:rsid w:val="00F95090"/>
    <w:rsid w:val="00FC64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01E38A-E67A-4244-AA5A-D3F095F07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4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6EF"/>
    <w:pPr>
      <w:ind w:left="720"/>
      <w:contextualSpacing/>
    </w:pPr>
  </w:style>
  <w:style w:type="paragraph" w:styleId="BalloonText">
    <w:name w:val="Balloon Text"/>
    <w:basedOn w:val="Normal"/>
    <w:link w:val="BalloonTextChar"/>
    <w:uiPriority w:val="99"/>
    <w:semiHidden/>
    <w:unhideWhenUsed/>
    <w:rsid w:val="001F1B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B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1170</Words>
  <Characters>6675</Characters>
  <Application>Microsoft Office Word</Application>
  <DocSecurity>0</DocSecurity>
  <Lines>55</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Nahuel Cesar Galano</dc:creator>
  <cp:lastModifiedBy>stheresia@live.com</cp:lastModifiedBy>
  <cp:revision>2</cp:revision>
  <dcterms:created xsi:type="dcterms:W3CDTF">2014-11-26T03:37:00Z</dcterms:created>
  <dcterms:modified xsi:type="dcterms:W3CDTF">2014-11-26T03:37:00Z</dcterms:modified>
</cp:coreProperties>
</file>