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B58" w:rsidRPr="000D6EF1" w:rsidDel="00666943" w:rsidRDefault="006E35B9">
      <w:pPr>
        <w:rPr>
          <w:del w:id="0" w:author="stheresia@live.com" w:date="2014-12-04T18:07:00Z"/>
          <w:rFonts w:ascii="Verdana" w:hAnsi="Verdana" w:cs="Arial"/>
          <w:b/>
          <w:lang w:val="en-GB"/>
          <w:rPrChange w:id="1" w:author="Nahuel Cesar Galano" w:date="2014-11-29T03:05:00Z">
            <w:rPr>
              <w:del w:id="2" w:author="stheresia@live.com" w:date="2014-12-04T18:07:00Z"/>
              <w:rFonts w:ascii="Verdana" w:hAnsi="Verdana" w:cs="Arial"/>
              <w:b/>
            </w:rPr>
          </w:rPrChange>
        </w:rPr>
      </w:pPr>
      <w:del w:id="3" w:author="stheresia@live.com" w:date="2014-12-04T18:07:00Z">
        <w:r w:rsidRPr="000D6EF1" w:rsidDel="00666943">
          <w:rPr>
            <w:rFonts w:ascii="Verdana" w:hAnsi="Verdana" w:cs="Arial"/>
            <w:b/>
            <w:lang w:val="en-GB"/>
            <w:rPrChange w:id="4" w:author="Nahuel Cesar Galano" w:date="2014-11-29T03:05:00Z">
              <w:rPr>
                <w:rFonts w:ascii="Verdana" w:hAnsi="Verdana" w:cs="Arial"/>
                <w:b/>
              </w:rPr>
            </w:rPrChange>
          </w:rPr>
          <w:delText>WP PROFIT PAGE CREATOR</w:delText>
        </w:r>
      </w:del>
    </w:p>
    <w:p w:rsidR="00A60D70" w:rsidRPr="000D6EF1" w:rsidDel="00666943" w:rsidRDefault="00A60D70">
      <w:pPr>
        <w:rPr>
          <w:del w:id="5" w:author="stheresia@live.com" w:date="2014-12-04T18:07:00Z"/>
          <w:rFonts w:ascii="Verdana" w:hAnsi="Verdana" w:cs="Arial"/>
          <w:lang w:val="en-GB"/>
          <w:rPrChange w:id="6" w:author="Nahuel Cesar Galano" w:date="2014-11-29T03:05:00Z">
            <w:rPr>
              <w:del w:id="7" w:author="stheresia@live.com" w:date="2014-12-04T18:07:00Z"/>
              <w:rFonts w:ascii="Verdana" w:hAnsi="Verdana" w:cs="Arial"/>
            </w:rPr>
          </w:rPrChange>
        </w:rPr>
      </w:pPr>
    </w:p>
    <w:p w:rsidR="00A60D70" w:rsidDel="00666943" w:rsidRDefault="001D2C8A" w:rsidP="001D2C8A">
      <w:pPr>
        <w:jc w:val="center"/>
        <w:rPr>
          <w:del w:id="8" w:author="stheresia@live.com" w:date="2014-12-04T18:07:00Z"/>
          <w:rFonts w:ascii="Verdana" w:hAnsi="Verdana" w:cs="Arial"/>
          <w:color w:val="C00000"/>
          <w:lang w:val="en-GB"/>
        </w:rPr>
      </w:pPr>
      <w:del w:id="9" w:author="stheresia@live.com" w:date="2014-12-04T18:07:00Z">
        <w:r w:rsidRPr="000C36CD" w:rsidDel="00666943">
          <w:rPr>
            <w:rFonts w:ascii="Verdana" w:hAnsi="Verdana" w:cs="Arial"/>
            <w:b/>
            <w:color w:val="C00000"/>
            <w:u w:val="single"/>
            <w:lang w:val="en-GB"/>
          </w:rPr>
          <w:delText>IMPORTANT NOTICE:</w:delText>
        </w:r>
        <w:r w:rsidRPr="000C36CD" w:rsidDel="00666943">
          <w:rPr>
            <w:rFonts w:ascii="Verdana" w:hAnsi="Verdana" w:cs="Arial"/>
            <w:b/>
            <w:color w:val="C00000"/>
            <w:lang w:val="en-GB"/>
          </w:rPr>
          <w:delText xml:space="preserve"> </w:delText>
        </w:r>
        <w:r w:rsidR="000C36CD" w:rsidRPr="000C36CD" w:rsidDel="00666943">
          <w:rPr>
            <w:rFonts w:ascii="Verdana" w:hAnsi="Verdana" w:cs="Arial"/>
            <w:color w:val="0D0D0D" w:themeColor="text1" w:themeTint="F2"/>
            <w:lang w:val="en-GB"/>
          </w:rPr>
          <w:delText>If you are an internet marketer who wants to finally increase your online profits I have good news for you...</w:delText>
        </w:r>
      </w:del>
    </w:p>
    <w:p w:rsidR="000C36CD" w:rsidRPr="00A27E5B" w:rsidDel="00666943" w:rsidRDefault="00131889" w:rsidP="001D2C8A">
      <w:pPr>
        <w:jc w:val="center"/>
        <w:rPr>
          <w:del w:id="10" w:author="stheresia@live.com" w:date="2014-12-04T18:07:00Z"/>
          <w:rFonts w:ascii="Verdana" w:hAnsi="Verdana" w:cs="Arial"/>
          <w:b/>
          <w:color w:val="C00000"/>
          <w:sz w:val="28"/>
          <w:lang w:val="en-GB"/>
        </w:rPr>
      </w:pPr>
      <w:del w:id="11" w:author="stheresia@live.com" w:date="2014-12-04T18:07:00Z">
        <w:r w:rsidRPr="00A27E5B" w:rsidDel="00666943">
          <w:rPr>
            <w:rFonts w:ascii="Verdana" w:hAnsi="Verdana" w:cs="Arial"/>
            <w:b/>
            <w:color w:val="C00000"/>
            <w:sz w:val="28"/>
            <w:lang w:val="en-GB"/>
          </w:rPr>
          <w:delText xml:space="preserve">Instantly </w:delText>
        </w:r>
        <w:r w:rsidR="000C36CD" w:rsidRPr="00A27E5B" w:rsidDel="00666943">
          <w:rPr>
            <w:rFonts w:ascii="Verdana" w:hAnsi="Verdana" w:cs="Arial"/>
            <w:b/>
            <w:color w:val="C00000"/>
            <w:sz w:val="28"/>
            <w:lang w:val="en-GB"/>
          </w:rPr>
          <w:delText>Create Money-making Pages</w:delText>
        </w:r>
        <w:r w:rsidR="00D92DAD" w:rsidRPr="00A27E5B" w:rsidDel="00666943">
          <w:rPr>
            <w:rFonts w:ascii="Verdana" w:hAnsi="Verdana" w:cs="Arial"/>
            <w:b/>
            <w:color w:val="C00000"/>
            <w:sz w:val="28"/>
            <w:lang w:val="en-GB"/>
          </w:rPr>
          <w:delText xml:space="preserve"> That Are SEO Friendly</w:delText>
        </w:r>
        <w:r w:rsidR="000C36CD" w:rsidRPr="00A27E5B" w:rsidDel="00666943">
          <w:rPr>
            <w:rFonts w:ascii="Verdana" w:hAnsi="Verdana" w:cs="Arial"/>
            <w:b/>
            <w:color w:val="C00000"/>
            <w:sz w:val="28"/>
            <w:lang w:val="en-GB"/>
          </w:rPr>
          <w:delText xml:space="preserve"> </w:delText>
        </w:r>
        <w:r w:rsidR="00D92DAD" w:rsidRPr="00A27E5B" w:rsidDel="00666943">
          <w:rPr>
            <w:rFonts w:ascii="Verdana" w:hAnsi="Verdana" w:cs="Arial"/>
            <w:b/>
            <w:color w:val="C00000"/>
            <w:sz w:val="28"/>
            <w:lang w:val="en-GB"/>
          </w:rPr>
          <w:delText xml:space="preserve">And </w:delText>
        </w:r>
        <w:r w:rsidR="000C36CD" w:rsidRPr="00A27E5B" w:rsidDel="00666943">
          <w:rPr>
            <w:rFonts w:ascii="Verdana" w:hAnsi="Verdana" w:cs="Arial"/>
            <w:b/>
            <w:color w:val="C00000"/>
            <w:sz w:val="28"/>
            <w:lang w:val="en-GB"/>
          </w:rPr>
          <w:delText xml:space="preserve">Will Bring Profits </w:delText>
        </w:r>
        <w:r w:rsidRPr="00A27E5B" w:rsidDel="00666943">
          <w:rPr>
            <w:rFonts w:ascii="Verdana" w:hAnsi="Verdana" w:cs="Arial"/>
            <w:b/>
            <w:color w:val="C00000"/>
            <w:sz w:val="28"/>
            <w:lang w:val="en-GB"/>
          </w:rPr>
          <w:delText>Day After Day</w:delText>
        </w:r>
        <w:r w:rsidR="00D92DAD" w:rsidRPr="00A27E5B" w:rsidDel="00666943">
          <w:rPr>
            <w:rFonts w:ascii="Verdana" w:hAnsi="Verdana" w:cs="Arial"/>
            <w:b/>
            <w:color w:val="C00000"/>
            <w:sz w:val="28"/>
            <w:lang w:val="en-GB"/>
          </w:rPr>
          <w:delText xml:space="preserve"> With Little Content!</w:delText>
        </w:r>
      </w:del>
    </w:p>
    <w:p w:rsidR="00D92DAD" w:rsidRPr="00A27E5B" w:rsidDel="00666943" w:rsidRDefault="00D92DAD" w:rsidP="001D2C8A">
      <w:pPr>
        <w:jc w:val="center"/>
        <w:rPr>
          <w:del w:id="12" w:author="stheresia@live.com" w:date="2014-12-04T18:07:00Z"/>
          <w:rFonts w:ascii="Verdana" w:hAnsi="Verdana" w:cs="Arial"/>
          <w:b/>
          <w:color w:val="0D0D0D" w:themeColor="text1" w:themeTint="F2"/>
          <w:sz w:val="28"/>
          <w:lang w:val="en-GB"/>
        </w:rPr>
      </w:pPr>
      <w:del w:id="13" w:author="stheresia@live.com" w:date="2014-12-04T18:07:00Z">
        <w:r w:rsidRPr="00A27E5B" w:rsidDel="00666943">
          <w:rPr>
            <w:rFonts w:ascii="Verdana" w:hAnsi="Verdana" w:cs="Arial"/>
            <w:b/>
            <w:color w:val="0D0D0D" w:themeColor="text1" w:themeTint="F2"/>
            <w:sz w:val="28"/>
            <w:lang w:val="en-GB"/>
          </w:rPr>
          <w:delText xml:space="preserve">Discover A Brand New And Highly Profitable </w:delText>
        </w:r>
        <w:r w:rsidR="00424614" w:rsidRPr="00A27E5B" w:rsidDel="00666943">
          <w:rPr>
            <w:rFonts w:ascii="Verdana" w:hAnsi="Verdana" w:cs="Arial"/>
            <w:b/>
            <w:color w:val="0D0D0D" w:themeColor="text1" w:themeTint="F2"/>
            <w:sz w:val="28"/>
            <w:lang w:val="en-GB"/>
          </w:rPr>
          <w:delText>WP Plugin</w:delText>
        </w:r>
        <w:r w:rsidR="00843513" w:rsidRPr="00A27E5B" w:rsidDel="00666943">
          <w:rPr>
            <w:rFonts w:ascii="Verdana" w:hAnsi="Verdana" w:cs="Arial"/>
            <w:b/>
            <w:color w:val="0D0D0D" w:themeColor="text1" w:themeTint="F2"/>
            <w:sz w:val="28"/>
            <w:lang w:val="en-GB"/>
          </w:rPr>
          <w:delText xml:space="preserve"> That Once You "Fire </w:delText>
        </w:r>
        <w:r w:rsidR="00A96A08" w:rsidDel="00666943">
          <w:rPr>
            <w:rFonts w:ascii="Verdana" w:hAnsi="Verdana" w:cs="Arial"/>
            <w:b/>
            <w:color w:val="0D0D0D" w:themeColor="text1" w:themeTint="F2"/>
            <w:sz w:val="28"/>
            <w:lang w:val="en-GB"/>
          </w:rPr>
          <w:delText xml:space="preserve">It </w:delText>
        </w:r>
        <w:r w:rsidR="00843513" w:rsidRPr="00A27E5B" w:rsidDel="00666943">
          <w:rPr>
            <w:rFonts w:ascii="Verdana" w:hAnsi="Verdana" w:cs="Arial"/>
            <w:b/>
            <w:color w:val="0D0D0D" w:themeColor="text1" w:themeTint="F2"/>
            <w:sz w:val="28"/>
            <w:lang w:val="en-GB"/>
          </w:rPr>
          <w:delText>Up" Will Generate You Endless Sales!</w:delText>
        </w:r>
      </w:del>
    </w:p>
    <w:p w:rsidR="00843513" w:rsidDel="00666943" w:rsidRDefault="00843513" w:rsidP="00843513">
      <w:pPr>
        <w:contextualSpacing/>
        <w:rPr>
          <w:del w:id="14" w:author="stheresia@live.com" w:date="2014-12-04T18:07:00Z"/>
          <w:rFonts w:ascii="Verdana" w:hAnsi="Verdana" w:cs="Arial"/>
          <w:color w:val="0D0D0D" w:themeColor="text1" w:themeTint="F2"/>
          <w:lang w:val="en-GB"/>
        </w:rPr>
      </w:pPr>
      <w:del w:id="15" w:author="stheresia@live.com" w:date="2014-12-04T18:07:00Z">
        <w:r w:rsidRPr="00843513" w:rsidDel="00666943">
          <w:rPr>
            <w:rFonts w:ascii="Verdana" w:hAnsi="Verdana" w:cs="Arial"/>
            <w:b/>
            <w:color w:val="0D0D0D" w:themeColor="text1" w:themeTint="F2"/>
            <w:lang w:val="en-GB"/>
          </w:rPr>
          <w:delText>From:</w:delText>
        </w:r>
        <w:r w:rsidDel="00666943">
          <w:rPr>
            <w:rFonts w:ascii="Verdana" w:hAnsi="Verdana" w:cs="Arial"/>
            <w:color w:val="0D0D0D" w:themeColor="text1" w:themeTint="F2"/>
            <w:lang w:val="en-GB"/>
          </w:rPr>
          <w:delText xml:space="preserve"> </w:delText>
        </w:r>
        <w:r w:rsidRPr="00843513" w:rsidDel="00666943">
          <w:rPr>
            <w:rFonts w:ascii="Verdana" w:hAnsi="Verdana" w:cs="Arial"/>
            <w:color w:val="7030A0"/>
            <w:lang w:val="en-GB"/>
          </w:rPr>
          <w:delText>{Insert Your Name Here}</w:delText>
        </w:r>
      </w:del>
    </w:p>
    <w:p w:rsidR="00843513" w:rsidDel="00666943" w:rsidRDefault="00843513" w:rsidP="00843513">
      <w:pPr>
        <w:contextualSpacing/>
        <w:rPr>
          <w:del w:id="16" w:author="stheresia@live.com" w:date="2014-12-04T18:07:00Z"/>
          <w:rFonts w:ascii="Verdana" w:hAnsi="Verdana" w:cs="Arial"/>
          <w:b/>
          <w:color w:val="0D0D0D" w:themeColor="text1" w:themeTint="F2"/>
          <w:lang w:val="en-GB"/>
        </w:rPr>
      </w:pPr>
      <w:del w:id="17" w:author="stheresia@live.com" w:date="2014-12-04T18:07:00Z">
        <w:r w:rsidRPr="00843513" w:rsidDel="00666943">
          <w:rPr>
            <w:rFonts w:ascii="Verdana" w:hAnsi="Verdana" w:cs="Arial"/>
            <w:b/>
            <w:color w:val="0D0D0D" w:themeColor="text1" w:themeTint="F2"/>
            <w:lang w:val="en-GB"/>
          </w:rPr>
          <w:delText>Subject:</w:delText>
        </w:r>
        <w:r w:rsidDel="00666943">
          <w:rPr>
            <w:rFonts w:ascii="Verdana" w:hAnsi="Verdana" w:cs="Arial"/>
            <w:b/>
            <w:color w:val="0D0D0D" w:themeColor="text1" w:themeTint="F2"/>
            <w:lang w:val="en-GB"/>
          </w:rPr>
          <w:delText xml:space="preserve"> </w:delText>
        </w:r>
        <w:r w:rsidRPr="00843513" w:rsidDel="00666943">
          <w:rPr>
            <w:rFonts w:ascii="Verdana" w:hAnsi="Verdana" w:cs="Arial"/>
            <w:color w:val="0D0D0D" w:themeColor="text1" w:themeTint="F2"/>
            <w:lang w:val="en-GB"/>
          </w:rPr>
          <w:delText>Point. Click. You</w:delText>
        </w:r>
        <w:r w:rsidR="00A96A08" w:rsidDel="00666943">
          <w:rPr>
            <w:rFonts w:ascii="Verdana" w:hAnsi="Verdana" w:cs="Arial"/>
            <w:color w:val="0D0D0D" w:themeColor="text1" w:themeTint="F2"/>
            <w:lang w:val="en-GB"/>
          </w:rPr>
          <w:delText>r</w:delText>
        </w:r>
        <w:r w:rsidRPr="00843513" w:rsidDel="00666943">
          <w:rPr>
            <w:rFonts w:ascii="Verdana" w:hAnsi="Verdana" w:cs="Arial"/>
            <w:color w:val="0D0D0D" w:themeColor="text1" w:themeTint="F2"/>
            <w:lang w:val="en-GB"/>
          </w:rPr>
          <w:delText xml:space="preserve"> money page is ready!</w:delText>
        </w:r>
      </w:del>
    </w:p>
    <w:p w:rsidR="00843513" w:rsidDel="00666943" w:rsidRDefault="00843513" w:rsidP="00843513">
      <w:pPr>
        <w:contextualSpacing/>
        <w:rPr>
          <w:del w:id="18" w:author="stheresia@live.com" w:date="2014-12-04T18:07:00Z"/>
          <w:rFonts w:ascii="Verdana" w:hAnsi="Verdana" w:cs="Arial"/>
          <w:b/>
          <w:color w:val="0D0D0D" w:themeColor="text1" w:themeTint="F2"/>
          <w:lang w:val="en-GB"/>
        </w:rPr>
      </w:pPr>
    </w:p>
    <w:p w:rsidR="00843513" w:rsidDel="00666943" w:rsidRDefault="00843513" w:rsidP="00843513">
      <w:pPr>
        <w:contextualSpacing/>
        <w:rPr>
          <w:del w:id="19" w:author="stheresia@live.com" w:date="2014-12-04T18:07:00Z"/>
          <w:rFonts w:ascii="Verdana" w:hAnsi="Verdana" w:cs="Arial"/>
          <w:color w:val="0D0D0D" w:themeColor="text1" w:themeTint="F2"/>
          <w:lang w:val="en-GB"/>
        </w:rPr>
      </w:pPr>
      <w:del w:id="20" w:author="stheresia@live.com" w:date="2014-12-04T18:07:00Z">
        <w:r w:rsidDel="00666943">
          <w:rPr>
            <w:rFonts w:ascii="Verdana" w:hAnsi="Verdana" w:cs="Arial"/>
            <w:color w:val="0D0D0D" w:themeColor="text1" w:themeTint="F2"/>
            <w:lang w:val="en-GB"/>
          </w:rPr>
          <w:delText>Dear Internet Marketer,</w:delText>
        </w:r>
      </w:del>
    </w:p>
    <w:p w:rsidR="00843513" w:rsidDel="00666943" w:rsidRDefault="00843513" w:rsidP="00843513">
      <w:pPr>
        <w:contextualSpacing/>
        <w:rPr>
          <w:del w:id="21" w:author="stheresia@live.com" w:date="2014-12-04T18:07:00Z"/>
          <w:rFonts w:ascii="Verdana" w:hAnsi="Verdana" w:cs="Arial"/>
          <w:color w:val="0D0D0D" w:themeColor="text1" w:themeTint="F2"/>
          <w:lang w:val="en-GB"/>
        </w:rPr>
      </w:pPr>
    </w:p>
    <w:p w:rsidR="00843513" w:rsidRPr="00843513" w:rsidDel="00666943" w:rsidRDefault="00843513" w:rsidP="00843513">
      <w:pPr>
        <w:contextualSpacing/>
        <w:rPr>
          <w:del w:id="22" w:author="stheresia@live.com" w:date="2014-12-04T18:07:00Z"/>
          <w:rFonts w:ascii="Verdana" w:hAnsi="Verdana" w:cs="Arial"/>
          <w:color w:val="0D0D0D" w:themeColor="text1" w:themeTint="F2"/>
          <w:lang w:val="en-GB"/>
        </w:rPr>
      </w:pPr>
      <w:del w:id="23" w:author="stheresia@live.com" w:date="2014-12-04T18:07:00Z">
        <w:r w:rsidRPr="00843513" w:rsidDel="00666943">
          <w:rPr>
            <w:rFonts w:ascii="Verdana" w:hAnsi="Verdana" w:cs="Arial"/>
            <w:color w:val="0D0D0D" w:themeColor="text1" w:themeTint="F2"/>
            <w:lang w:val="en-GB"/>
          </w:rPr>
          <w:delText>I don't know you...</w:delText>
        </w:r>
      </w:del>
    </w:p>
    <w:p w:rsidR="00843513" w:rsidDel="00666943" w:rsidRDefault="00843513" w:rsidP="00843513">
      <w:pPr>
        <w:contextualSpacing/>
        <w:rPr>
          <w:del w:id="24" w:author="stheresia@live.com" w:date="2014-12-04T18:07:00Z"/>
          <w:rFonts w:ascii="Verdana" w:hAnsi="Verdana" w:cs="Arial"/>
          <w:color w:val="0D0D0D" w:themeColor="text1" w:themeTint="F2"/>
          <w:lang w:val="en-GB"/>
        </w:rPr>
      </w:pPr>
    </w:p>
    <w:p w:rsidR="00843513" w:rsidDel="00666943" w:rsidRDefault="00843513" w:rsidP="00843513">
      <w:pPr>
        <w:contextualSpacing/>
        <w:rPr>
          <w:del w:id="25" w:author="stheresia@live.com" w:date="2014-12-04T18:07:00Z"/>
          <w:rFonts w:ascii="Verdana" w:hAnsi="Verdana" w:cs="Arial"/>
          <w:color w:val="0D0D0D" w:themeColor="text1" w:themeTint="F2"/>
          <w:lang w:val="en-GB"/>
        </w:rPr>
      </w:pPr>
      <w:del w:id="26" w:author="stheresia@live.com" w:date="2014-12-04T18:07:00Z">
        <w:r w:rsidDel="00666943">
          <w:rPr>
            <w:rFonts w:ascii="Verdana" w:hAnsi="Verdana" w:cs="Arial"/>
            <w:color w:val="0D0D0D" w:themeColor="text1" w:themeTint="F2"/>
            <w:lang w:val="en-GB"/>
          </w:rPr>
          <w:delText>But there's something that I can say with 100% confidence.</w:delText>
        </w:r>
      </w:del>
    </w:p>
    <w:p w:rsidR="00843513" w:rsidDel="00666943" w:rsidRDefault="00843513" w:rsidP="00843513">
      <w:pPr>
        <w:contextualSpacing/>
        <w:rPr>
          <w:del w:id="27" w:author="stheresia@live.com" w:date="2014-12-04T18:07:00Z"/>
          <w:rFonts w:ascii="Verdana" w:hAnsi="Verdana" w:cs="Arial"/>
          <w:color w:val="0D0D0D" w:themeColor="text1" w:themeTint="F2"/>
          <w:lang w:val="en-GB"/>
        </w:rPr>
      </w:pPr>
    </w:p>
    <w:p w:rsidR="00843513" w:rsidDel="00666943" w:rsidRDefault="00843513" w:rsidP="00843513">
      <w:pPr>
        <w:contextualSpacing/>
        <w:rPr>
          <w:del w:id="28" w:author="stheresia@live.com" w:date="2014-12-04T18:07:00Z"/>
          <w:rFonts w:ascii="Verdana" w:hAnsi="Verdana" w:cs="Arial"/>
          <w:color w:val="0D0D0D" w:themeColor="text1" w:themeTint="F2"/>
          <w:lang w:val="en-GB"/>
        </w:rPr>
      </w:pPr>
      <w:del w:id="29" w:author="stheresia@live.com" w:date="2014-12-04T18:07:00Z">
        <w:r w:rsidDel="00666943">
          <w:rPr>
            <w:rFonts w:ascii="Verdana" w:hAnsi="Verdana" w:cs="Arial"/>
            <w:color w:val="0D0D0D" w:themeColor="text1" w:themeTint="F2"/>
            <w:lang w:val="en-GB"/>
          </w:rPr>
          <w:delText>You are constant</w:delText>
        </w:r>
        <w:r w:rsidR="00A96A08" w:rsidDel="00666943">
          <w:rPr>
            <w:rFonts w:ascii="Verdana" w:hAnsi="Verdana" w:cs="Arial"/>
            <w:color w:val="0D0D0D" w:themeColor="text1" w:themeTint="F2"/>
            <w:lang w:val="en-GB"/>
          </w:rPr>
          <w:delText>ly on the</w:delText>
        </w:r>
        <w:r w:rsidDel="00666943">
          <w:rPr>
            <w:rFonts w:ascii="Verdana" w:hAnsi="Verdana" w:cs="Arial"/>
            <w:color w:val="0D0D0D" w:themeColor="text1" w:themeTint="F2"/>
            <w:lang w:val="en-GB"/>
          </w:rPr>
          <w:delText xml:space="preserve"> lookout for ways to make money, right?</w:delText>
        </w:r>
      </w:del>
    </w:p>
    <w:p w:rsidR="00843513" w:rsidDel="00666943" w:rsidRDefault="00843513" w:rsidP="00843513">
      <w:pPr>
        <w:contextualSpacing/>
        <w:rPr>
          <w:del w:id="30" w:author="stheresia@live.com" w:date="2014-12-04T18:07:00Z"/>
          <w:rFonts w:ascii="Verdana" w:hAnsi="Verdana" w:cs="Arial"/>
          <w:color w:val="0D0D0D" w:themeColor="text1" w:themeTint="F2"/>
          <w:lang w:val="en-GB"/>
        </w:rPr>
      </w:pPr>
    </w:p>
    <w:p w:rsidR="00843513" w:rsidDel="00666943" w:rsidRDefault="00843513" w:rsidP="00843513">
      <w:pPr>
        <w:contextualSpacing/>
        <w:rPr>
          <w:del w:id="31" w:author="stheresia@live.com" w:date="2014-12-04T18:07:00Z"/>
          <w:rFonts w:ascii="Verdana" w:hAnsi="Verdana" w:cs="Arial"/>
          <w:color w:val="0D0D0D" w:themeColor="text1" w:themeTint="F2"/>
          <w:lang w:val="en-GB"/>
        </w:rPr>
      </w:pPr>
      <w:del w:id="32" w:author="stheresia@live.com" w:date="2014-12-04T18:07:00Z">
        <w:r w:rsidDel="00666943">
          <w:rPr>
            <w:rFonts w:ascii="Verdana" w:hAnsi="Verdana" w:cs="Arial"/>
            <w:color w:val="0D0D0D" w:themeColor="text1" w:themeTint="F2"/>
            <w:lang w:val="en-GB"/>
          </w:rPr>
          <w:delText>If this is the case, I have great news for you.</w:delText>
        </w:r>
      </w:del>
    </w:p>
    <w:p w:rsidR="00843513" w:rsidDel="00666943" w:rsidRDefault="00843513" w:rsidP="00843513">
      <w:pPr>
        <w:contextualSpacing/>
        <w:rPr>
          <w:del w:id="33" w:author="stheresia@live.com" w:date="2014-12-04T18:07:00Z"/>
          <w:rFonts w:ascii="Verdana" w:hAnsi="Verdana" w:cs="Arial"/>
          <w:color w:val="0D0D0D" w:themeColor="text1" w:themeTint="F2"/>
          <w:lang w:val="en-GB"/>
        </w:rPr>
      </w:pPr>
    </w:p>
    <w:p w:rsidR="00843513" w:rsidRPr="00843513" w:rsidDel="00666943" w:rsidRDefault="00843513" w:rsidP="00843513">
      <w:pPr>
        <w:contextualSpacing/>
        <w:rPr>
          <w:del w:id="34" w:author="stheresia@live.com" w:date="2014-12-04T18:07:00Z"/>
          <w:rFonts w:ascii="Verdana" w:hAnsi="Verdana" w:cs="Arial"/>
          <w:i/>
          <w:color w:val="0D0D0D" w:themeColor="text1" w:themeTint="F2"/>
          <w:lang w:val="en-GB"/>
        </w:rPr>
      </w:pPr>
      <w:del w:id="35" w:author="stheresia@live.com" w:date="2014-12-04T18:07:00Z">
        <w:r w:rsidRPr="00843513" w:rsidDel="00666943">
          <w:rPr>
            <w:rFonts w:ascii="Verdana" w:hAnsi="Verdana" w:cs="Arial"/>
            <w:i/>
            <w:color w:val="0D0D0D" w:themeColor="text1" w:themeTint="F2"/>
            <w:lang w:val="en-GB"/>
          </w:rPr>
          <w:delText>Why is that?</w:delText>
        </w:r>
      </w:del>
    </w:p>
    <w:p w:rsidR="00843513" w:rsidDel="00666943" w:rsidRDefault="00843513" w:rsidP="00843513">
      <w:pPr>
        <w:contextualSpacing/>
        <w:rPr>
          <w:del w:id="36" w:author="stheresia@live.com" w:date="2014-12-04T18:07:00Z"/>
          <w:rFonts w:ascii="Verdana" w:hAnsi="Verdana" w:cs="Arial"/>
          <w:color w:val="0D0D0D" w:themeColor="text1" w:themeTint="F2"/>
          <w:lang w:val="en-GB"/>
        </w:rPr>
      </w:pPr>
    </w:p>
    <w:p w:rsidR="00843513" w:rsidDel="00666943" w:rsidRDefault="00A27E5B" w:rsidP="00843513">
      <w:pPr>
        <w:contextualSpacing/>
        <w:rPr>
          <w:del w:id="37" w:author="stheresia@live.com" w:date="2014-12-04T18:07:00Z"/>
          <w:rFonts w:ascii="Verdana" w:hAnsi="Verdana" w:cs="Arial"/>
          <w:color w:val="0D0D0D" w:themeColor="text1" w:themeTint="F2"/>
          <w:lang w:val="en-GB"/>
        </w:rPr>
      </w:pPr>
      <w:del w:id="38" w:author="stheresia@live.com" w:date="2014-12-04T18:07:00Z">
        <w:r w:rsidDel="00666943">
          <w:rPr>
            <w:rFonts w:ascii="Verdana" w:hAnsi="Verdana" w:cs="Arial"/>
            <w:color w:val="0D0D0D" w:themeColor="text1" w:themeTint="F2"/>
            <w:lang w:val="en-GB"/>
          </w:rPr>
          <w:delText>In the next few minutes I am about to show you a "secret marketing" weapon that will allow you to quickly and easily create "money pages" in seconds...</w:delText>
        </w:r>
      </w:del>
    </w:p>
    <w:p w:rsidR="00A27E5B" w:rsidDel="00666943" w:rsidRDefault="00A27E5B" w:rsidP="00843513">
      <w:pPr>
        <w:contextualSpacing/>
        <w:rPr>
          <w:del w:id="39" w:author="stheresia@live.com" w:date="2014-12-04T18:07:00Z"/>
          <w:rFonts w:ascii="Verdana" w:hAnsi="Verdana" w:cs="Arial"/>
          <w:color w:val="0D0D0D" w:themeColor="text1" w:themeTint="F2"/>
          <w:lang w:val="en-GB"/>
        </w:rPr>
      </w:pPr>
    </w:p>
    <w:p w:rsidR="00A27E5B" w:rsidRPr="000048DC" w:rsidDel="00666943" w:rsidRDefault="00A27E5B" w:rsidP="00843513">
      <w:pPr>
        <w:contextualSpacing/>
        <w:rPr>
          <w:del w:id="40" w:author="stheresia@live.com" w:date="2014-12-04T18:07:00Z"/>
          <w:rFonts w:ascii="Verdana" w:hAnsi="Verdana" w:cs="Arial"/>
          <w:b/>
          <w:color w:val="0D0D0D" w:themeColor="text1" w:themeTint="F2"/>
          <w:lang w:val="en-GB"/>
        </w:rPr>
      </w:pPr>
      <w:del w:id="41" w:author="stheresia@live.com" w:date="2014-12-04T18:07:00Z">
        <w:r w:rsidRPr="000048DC" w:rsidDel="00666943">
          <w:rPr>
            <w:rFonts w:ascii="Verdana" w:hAnsi="Verdana" w:cs="Arial"/>
            <w:b/>
            <w:color w:val="0D0D0D" w:themeColor="text1" w:themeTint="F2"/>
            <w:lang w:val="en-GB"/>
          </w:rPr>
          <w:delText>Money pages that will bring you endless sales!</w:delText>
        </w:r>
      </w:del>
    </w:p>
    <w:p w:rsidR="00A27E5B" w:rsidDel="00666943" w:rsidRDefault="00A27E5B" w:rsidP="00843513">
      <w:pPr>
        <w:contextualSpacing/>
        <w:rPr>
          <w:del w:id="42" w:author="stheresia@live.com" w:date="2014-12-04T18:07:00Z"/>
          <w:rFonts w:ascii="Verdana" w:hAnsi="Verdana" w:cs="Arial"/>
          <w:color w:val="0D0D0D" w:themeColor="text1" w:themeTint="F2"/>
          <w:lang w:val="en-GB"/>
        </w:rPr>
      </w:pPr>
    </w:p>
    <w:p w:rsidR="00A27E5B" w:rsidRPr="00843513" w:rsidDel="00666943" w:rsidRDefault="00A27E5B" w:rsidP="00843513">
      <w:pPr>
        <w:contextualSpacing/>
        <w:rPr>
          <w:del w:id="43" w:author="stheresia@live.com" w:date="2014-12-04T18:07:00Z"/>
          <w:rFonts w:ascii="Verdana" w:hAnsi="Verdana" w:cs="Arial"/>
          <w:color w:val="0D0D0D" w:themeColor="text1" w:themeTint="F2"/>
          <w:lang w:val="en-GB"/>
        </w:rPr>
      </w:pPr>
    </w:p>
    <w:p w:rsidR="00843513" w:rsidRPr="00843513" w:rsidDel="00666943" w:rsidRDefault="000048DC" w:rsidP="00A27E5B">
      <w:pPr>
        <w:contextualSpacing/>
        <w:jc w:val="center"/>
        <w:rPr>
          <w:del w:id="44" w:author="stheresia@live.com" w:date="2014-12-04T18:07:00Z"/>
          <w:rFonts w:ascii="Verdana" w:hAnsi="Verdana" w:cs="Arial"/>
          <w:b/>
          <w:color w:val="0D0D0D" w:themeColor="text1" w:themeTint="F2"/>
          <w:sz w:val="32"/>
          <w:u w:val="single"/>
          <w:lang w:val="en-GB"/>
        </w:rPr>
      </w:pPr>
      <w:del w:id="45" w:author="stheresia@live.com" w:date="2014-12-04T18:07:00Z">
        <w:r w:rsidDel="00666943">
          <w:rPr>
            <w:rFonts w:ascii="Verdana" w:hAnsi="Verdana" w:cs="Arial"/>
            <w:b/>
            <w:color w:val="C00000"/>
            <w:sz w:val="28"/>
            <w:lang w:val="en-GB"/>
          </w:rPr>
          <w:delText>And Here's The Best Part: You Don't Need TONS Of Content!</w:delText>
        </w:r>
      </w:del>
    </w:p>
    <w:p w:rsidR="006E35B9" w:rsidDel="00666943" w:rsidRDefault="006E35B9">
      <w:pPr>
        <w:rPr>
          <w:del w:id="46" w:author="stheresia@live.com" w:date="2014-12-04T18:07:00Z"/>
          <w:lang w:val="en-GB"/>
        </w:rPr>
      </w:pPr>
    </w:p>
    <w:p w:rsidR="000048DC" w:rsidDel="00666943" w:rsidRDefault="000048DC">
      <w:pPr>
        <w:rPr>
          <w:del w:id="47" w:author="stheresia@live.com" w:date="2014-12-04T18:07:00Z"/>
          <w:rFonts w:ascii="Verdana" w:hAnsi="Verdana" w:cs="Arial"/>
          <w:color w:val="0D0D0D" w:themeColor="text1" w:themeTint="F2"/>
          <w:lang w:val="en-GB"/>
        </w:rPr>
      </w:pPr>
      <w:del w:id="48" w:author="stheresia@live.com" w:date="2014-12-04T18:07:00Z">
        <w:r w:rsidDel="00666943">
          <w:rPr>
            <w:rFonts w:ascii="Verdana" w:hAnsi="Verdana" w:cs="Arial"/>
            <w:color w:val="0D0D0D" w:themeColor="text1" w:themeTint="F2"/>
            <w:lang w:val="en-GB"/>
          </w:rPr>
          <w:delText>Most marketers think that you need a lot of "high-quality" content in order</w:delText>
        </w:r>
        <w:r w:rsidR="00E40FBD" w:rsidDel="00666943">
          <w:rPr>
            <w:rFonts w:ascii="Verdana" w:hAnsi="Verdana" w:cs="Arial"/>
            <w:color w:val="0D0D0D" w:themeColor="text1" w:themeTint="F2"/>
            <w:lang w:val="en-GB"/>
          </w:rPr>
          <w:delText xml:space="preserve"> to generate money.</w:delText>
        </w:r>
      </w:del>
    </w:p>
    <w:p w:rsidR="00E40FBD" w:rsidDel="00666943" w:rsidRDefault="00E40FBD">
      <w:pPr>
        <w:rPr>
          <w:del w:id="49" w:author="stheresia@live.com" w:date="2014-12-04T18:07:00Z"/>
          <w:rFonts w:ascii="Verdana" w:hAnsi="Verdana" w:cs="Arial"/>
          <w:color w:val="0D0D0D" w:themeColor="text1" w:themeTint="F2"/>
          <w:lang w:val="en-GB"/>
        </w:rPr>
      </w:pPr>
      <w:del w:id="50" w:author="stheresia@live.com" w:date="2014-12-04T18:07:00Z">
        <w:r w:rsidDel="00666943">
          <w:rPr>
            <w:rFonts w:ascii="Verdana" w:hAnsi="Verdana" w:cs="Arial"/>
            <w:color w:val="0D0D0D" w:themeColor="text1" w:themeTint="F2"/>
            <w:lang w:val="en-GB"/>
          </w:rPr>
          <w:delText>And that's partially true, but here's the thing that might shock you: you don't need TONS of content in order to generate affiliate sales!</w:delText>
        </w:r>
      </w:del>
    </w:p>
    <w:p w:rsidR="00E40FBD" w:rsidDel="00666943" w:rsidRDefault="00E40FBD">
      <w:pPr>
        <w:rPr>
          <w:del w:id="51" w:author="stheresia@live.com" w:date="2014-12-04T18:07:00Z"/>
          <w:rFonts w:ascii="Verdana" w:hAnsi="Verdana" w:cs="Arial"/>
          <w:color w:val="0D0D0D" w:themeColor="text1" w:themeTint="F2"/>
          <w:lang w:val="en-GB"/>
        </w:rPr>
      </w:pPr>
      <w:del w:id="52" w:author="stheresia@live.com" w:date="2014-12-04T18:07:00Z">
        <w:r w:rsidDel="00666943">
          <w:rPr>
            <w:rFonts w:ascii="Verdana" w:hAnsi="Verdana" w:cs="Arial"/>
            <w:color w:val="0D0D0D" w:themeColor="text1" w:themeTint="F2"/>
            <w:lang w:val="en-GB"/>
          </w:rPr>
          <w:delText>I know that perhaps some marketers will disagree with what I am saying right now, but in just a few moments you will discover the proof that this is 100% right!</w:delText>
        </w:r>
      </w:del>
    </w:p>
    <w:p w:rsidR="00E40FBD" w:rsidDel="00666943" w:rsidRDefault="00E40FBD">
      <w:pPr>
        <w:rPr>
          <w:del w:id="53" w:author="stheresia@live.com" w:date="2014-12-04T18:07:00Z"/>
          <w:rFonts w:ascii="Verdana" w:hAnsi="Verdana" w:cs="Arial"/>
          <w:color w:val="0D0D0D" w:themeColor="text1" w:themeTint="F2"/>
          <w:lang w:val="en-GB"/>
        </w:rPr>
      </w:pPr>
    </w:p>
    <w:p w:rsidR="00E40FBD" w:rsidDel="00666943" w:rsidRDefault="00E40FBD" w:rsidP="00E40FBD">
      <w:pPr>
        <w:jc w:val="center"/>
        <w:rPr>
          <w:del w:id="54" w:author="stheresia@live.com" w:date="2014-12-04T18:07:00Z"/>
          <w:rFonts w:ascii="Verdana" w:hAnsi="Verdana" w:cs="Arial"/>
          <w:b/>
          <w:color w:val="C00000"/>
          <w:sz w:val="28"/>
          <w:lang w:val="en-GB"/>
        </w:rPr>
      </w:pPr>
      <w:del w:id="55" w:author="stheresia@live.com" w:date="2014-12-04T18:07:00Z">
        <w:r w:rsidDel="00666943">
          <w:rPr>
            <w:rFonts w:ascii="Verdana" w:hAnsi="Verdana" w:cs="Arial"/>
            <w:b/>
            <w:color w:val="C00000"/>
            <w:sz w:val="28"/>
            <w:lang w:val="en-GB"/>
          </w:rPr>
          <w:delText>Dramatically Increase Your Affiliate Profits In A Way That You Would Never Imagine!</w:delText>
        </w:r>
      </w:del>
    </w:p>
    <w:p w:rsidR="0015560A" w:rsidDel="00666943" w:rsidRDefault="0015560A" w:rsidP="00E40FBD">
      <w:pPr>
        <w:rPr>
          <w:del w:id="56" w:author="stheresia@live.com" w:date="2014-12-04T18:07:00Z"/>
          <w:rFonts w:ascii="Verdana" w:hAnsi="Verdana" w:cs="Arial"/>
          <w:color w:val="0D0D0D" w:themeColor="text1" w:themeTint="F2"/>
          <w:lang w:val="en-GB"/>
        </w:rPr>
      </w:pPr>
    </w:p>
    <w:p w:rsidR="0015560A" w:rsidDel="00666943" w:rsidRDefault="0015560A" w:rsidP="00E40FBD">
      <w:pPr>
        <w:rPr>
          <w:del w:id="57" w:author="stheresia@live.com" w:date="2014-12-04T18:07:00Z"/>
          <w:rFonts w:ascii="Verdana" w:hAnsi="Verdana" w:cs="Arial"/>
          <w:color w:val="0D0D0D" w:themeColor="text1" w:themeTint="F2"/>
          <w:lang w:val="en-GB"/>
        </w:rPr>
      </w:pPr>
      <w:del w:id="58" w:author="stheresia@live.com" w:date="2014-12-04T18:07:00Z">
        <w:r w:rsidDel="00666943">
          <w:rPr>
            <w:rFonts w:ascii="Verdana" w:hAnsi="Verdana" w:cs="Arial"/>
            <w:color w:val="0D0D0D" w:themeColor="text1" w:themeTint="F2"/>
            <w:lang w:val="en-GB"/>
          </w:rPr>
          <w:delText xml:space="preserve">Over the last month I've developed and tested a unique and useful plugin that </w:delText>
        </w:r>
        <w:r w:rsidR="00A96A08" w:rsidDel="00666943">
          <w:rPr>
            <w:rFonts w:ascii="Verdana" w:hAnsi="Verdana" w:cs="Arial"/>
            <w:color w:val="0D0D0D" w:themeColor="text1" w:themeTint="F2"/>
            <w:lang w:val="en-GB"/>
          </w:rPr>
          <w:delText>I’m now</w:delText>
        </w:r>
        <w:r w:rsidDel="00666943">
          <w:rPr>
            <w:rFonts w:ascii="Verdana" w:hAnsi="Verdana" w:cs="Arial"/>
            <w:color w:val="0D0D0D" w:themeColor="text1" w:themeTint="F2"/>
            <w:lang w:val="en-GB"/>
          </w:rPr>
          <w:delText xml:space="preserve"> constantly using in my affiliate marketing campaigns.</w:delText>
        </w:r>
      </w:del>
    </w:p>
    <w:p w:rsidR="0044095C" w:rsidDel="00666943" w:rsidRDefault="00A96A08" w:rsidP="00E40FBD">
      <w:pPr>
        <w:rPr>
          <w:del w:id="59" w:author="stheresia@live.com" w:date="2014-12-04T18:07:00Z"/>
          <w:rFonts w:ascii="Verdana" w:hAnsi="Verdana" w:cs="Arial"/>
          <w:color w:val="0D0D0D" w:themeColor="text1" w:themeTint="F2"/>
          <w:lang w:val="en-GB"/>
        </w:rPr>
      </w:pPr>
      <w:del w:id="60" w:author="stheresia@live.com" w:date="2014-12-04T18:07:00Z">
        <w:r w:rsidDel="00666943">
          <w:rPr>
            <w:rFonts w:ascii="Verdana" w:hAnsi="Verdana" w:cs="Arial"/>
            <w:color w:val="0D0D0D" w:themeColor="text1" w:themeTint="F2"/>
            <w:lang w:val="en-GB"/>
          </w:rPr>
          <w:delText>T</w:delText>
        </w:r>
        <w:r w:rsidR="0044095C" w:rsidDel="00666943">
          <w:rPr>
            <w:rFonts w:ascii="Verdana" w:hAnsi="Verdana" w:cs="Arial"/>
            <w:color w:val="0D0D0D" w:themeColor="text1" w:themeTint="F2"/>
            <w:lang w:val="en-GB"/>
          </w:rPr>
          <w:delText xml:space="preserve">he results </w:delText>
        </w:r>
        <w:r w:rsidDel="00666943">
          <w:rPr>
            <w:rFonts w:ascii="Verdana" w:hAnsi="Verdana" w:cs="Arial"/>
            <w:color w:val="0D0D0D" w:themeColor="text1" w:themeTint="F2"/>
            <w:lang w:val="en-GB"/>
          </w:rPr>
          <w:delText xml:space="preserve">have </w:delText>
        </w:r>
        <w:r w:rsidR="0044095C" w:rsidDel="00666943">
          <w:rPr>
            <w:rFonts w:ascii="Verdana" w:hAnsi="Verdana" w:cs="Arial"/>
            <w:color w:val="0D0D0D" w:themeColor="text1" w:themeTint="F2"/>
            <w:lang w:val="en-GB"/>
          </w:rPr>
          <w:delText>been nothing short of amazing!</w:delText>
        </w:r>
      </w:del>
    </w:p>
    <w:p w:rsidR="0044095C" w:rsidDel="00666943" w:rsidRDefault="0044095C" w:rsidP="00E40FBD">
      <w:pPr>
        <w:rPr>
          <w:del w:id="61" w:author="stheresia@live.com" w:date="2014-12-04T18:07:00Z"/>
          <w:rFonts w:ascii="Verdana" w:hAnsi="Verdana" w:cs="Arial"/>
          <w:color w:val="0D0D0D" w:themeColor="text1" w:themeTint="F2"/>
          <w:lang w:val="en-GB"/>
        </w:rPr>
      </w:pPr>
      <w:del w:id="62" w:author="stheresia@live.com" w:date="2014-12-04T18:07:00Z">
        <w:r w:rsidDel="00666943">
          <w:rPr>
            <w:rFonts w:ascii="Verdana" w:hAnsi="Verdana" w:cs="Arial"/>
            <w:color w:val="0D0D0D" w:themeColor="text1" w:themeTint="F2"/>
            <w:lang w:val="en-GB"/>
          </w:rPr>
          <w:delText>The only thing that I have to do is create and deploy</w:delText>
        </w:r>
        <w:r w:rsidR="005B7399" w:rsidDel="00666943">
          <w:rPr>
            <w:rFonts w:ascii="Verdana" w:hAnsi="Verdana" w:cs="Arial"/>
            <w:color w:val="0D0D0D" w:themeColor="text1" w:themeTint="F2"/>
            <w:lang w:val="en-GB"/>
          </w:rPr>
          <w:delText xml:space="preserve"> these</w:delText>
        </w:r>
        <w:r w:rsidDel="00666943">
          <w:rPr>
            <w:rFonts w:ascii="Verdana" w:hAnsi="Verdana" w:cs="Arial"/>
            <w:color w:val="0D0D0D" w:themeColor="text1" w:themeTint="F2"/>
            <w:lang w:val="en-GB"/>
          </w:rPr>
          <w:delText xml:space="preserve"> instant money-making pages that are SEO friendly and that generate me profits almost on complete </w:delText>
        </w:r>
        <w:r w:rsidR="005B7399" w:rsidDel="00666943">
          <w:rPr>
            <w:rFonts w:ascii="Verdana" w:hAnsi="Verdana" w:cs="Arial"/>
            <w:color w:val="0D0D0D" w:themeColor="text1" w:themeTint="F2"/>
            <w:lang w:val="en-GB"/>
          </w:rPr>
          <w:delText>autopilot!</w:delText>
        </w:r>
      </w:del>
    </w:p>
    <w:p w:rsidR="00E40FBD" w:rsidDel="00666943" w:rsidRDefault="00C368AA" w:rsidP="00E40FBD">
      <w:pPr>
        <w:rPr>
          <w:del w:id="63" w:author="stheresia@live.com" w:date="2014-12-04T18:07:00Z"/>
          <w:rFonts w:ascii="Verdana" w:hAnsi="Verdana" w:cs="Arial"/>
          <w:color w:val="0D0D0D" w:themeColor="text1" w:themeTint="F2"/>
          <w:lang w:val="en-GB"/>
        </w:rPr>
      </w:pPr>
      <w:del w:id="64" w:author="stheresia@live.com" w:date="2014-12-04T18:07:00Z">
        <w:r w:rsidDel="00666943">
          <w:rPr>
            <w:rFonts w:ascii="Verdana" w:hAnsi="Verdana" w:cs="Arial"/>
            <w:color w:val="0D0D0D" w:themeColor="text1" w:themeTint="F2"/>
            <w:lang w:val="en-GB"/>
          </w:rPr>
          <w:delText>This incredibly profitable WP plugin will help you to skyrocket those bland affiliate sale</w:delText>
        </w:r>
        <w:r w:rsidR="00A96A08"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that you are </w:delText>
        </w:r>
        <w:r w:rsidR="00A96A08" w:rsidDel="00666943">
          <w:rPr>
            <w:rFonts w:ascii="Verdana" w:hAnsi="Verdana" w:cs="Arial"/>
            <w:color w:val="0D0D0D" w:themeColor="text1" w:themeTint="F2"/>
            <w:lang w:val="en-GB"/>
          </w:rPr>
          <w:delText xml:space="preserve">currently </w:delText>
        </w:r>
        <w:r w:rsidDel="00666943">
          <w:rPr>
            <w:rFonts w:ascii="Verdana" w:hAnsi="Verdana" w:cs="Arial"/>
            <w:color w:val="0D0D0D" w:themeColor="text1" w:themeTint="F2"/>
            <w:lang w:val="en-GB"/>
          </w:rPr>
          <w:delText>making (or are not making at all).</w:delText>
        </w:r>
      </w:del>
    </w:p>
    <w:p w:rsidR="00E40FBD" w:rsidDel="00666943" w:rsidRDefault="005B7399" w:rsidP="005B7399">
      <w:pPr>
        <w:jc w:val="center"/>
        <w:rPr>
          <w:del w:id="65" w:author="stheresia@live.com" w:date="2014-12-04T18:07:00Z"/>
          <w:rFonts w:ascii="Verdana" w:hAnsi="Verdana" w:cs="Arial"/>
          <w:b/>
          <w:color w:val="C00000"/>
          <w:sz w:val="28"/>
          <w:lang w:val="en-GB"/>
        </w:rPr>
      </w:pPr>
      <w:del w:id="66" w:author="stheresia@live.com" w:date="2014-12-04T18:07:00Z">
        <w:r w:rsidDel="00666943">
          <w:rPr>
            <w:rFonts w:ascii="Verdana" w:hAnsi="Verdana" w:cs="Arial"/>
            <w:b/>
            <w:color w:val="C00000"/>
            <w:sz w:val="28"/>
            <w:lang w:val="en-GB"/>
          </w:rPr>
          <w:delText>This Is For You If You Are...</w:delText>
        </w:r>
      </w:del>
    </w:p>
    <w:p w:rsidR="005B7399" w:rsidDel="00666943" w:rsidRDefault="0075457C" w:rsidP="0075457C">
      <w:pPr>
        <w:pStyle w:val="ListParagraph"/>
        <w:numPr>
          <w:ilvl w:val="0"/>
          <w:numId w:val="2"/>
        </w:numPr>
        <w:rPr>
          <w:del w:id="67" w:author="stheresia@live.com" w:date="2014-12-04T18:07:00Z"/>
          <w:rFonts w:ascii="Verdana" w:hAnsi="Verdana" w:cs="Arial"/>
          <w:color w:val="0D0D0D" w:themeColor="text1" w:themeTint="F2"/>
          <w:lang w:val="en-GB"/>
        </w:rPr>
      </w:pPr>
      <w:del w:id="68" w:author="stheresia@live.com" w:date="2014-12-04T18:07:00Z">
        <w:r w:rsidDel="00666943">
          <w:rPr>
            <w:rFonts w:ascii="Verdana" w:hAnsi="Verdana" w:cs="Arial"/>
            <w:color w:val="0D0D0D" w:themeColor="text1" w:themeTint="F2"/>
            <w:lang w:val="en-GB"/>
          </w:rPr>
          <w:delText>A product creator</w:delText>
        </w:r>
      </w:del>
    </w:p>
    <w:p w:rsidR="0075457C" w:rsidDel="00666943" w:rsidRDefault="0075457C" w:rsidP="0075457C">
      <w:pPr>
        <w:pStyle w:val="ListParagraph"/>
        <w:numPr>
          <w:ilvl w:val="0"/>
          <w:numId w:val="2"/>
        </w:numPr>
        <w:rPr>
          <w:del w:id="69" w:author="stheresia@live.com" w:date="2014-12-04T18:07:00Z"/>
          <w:rFonts w:ascii="Verdana" w:hAnsi="Verdana" w:cs="Arial"/>
          <w:color w:val="0D0D0D" w:themeColor="text1" w:themeTint="F2"/>
          <w:lang w:val="en-GB"/>
        </w:rPr>
      </w:pPr>
      <w:del w:id="70" w:author="stheresia@live.com" w:date="2014-12-04T18:07:00Z">
        <w:r w:rsidDel="00666943">
          <w:rPr>
            <w:rFonts w:ascii="Verdana" w:hAnsi="Verdana" w:cs="Arial"/>
            <w:color w:val="0D0D0D" w:themeColor="text1" w:themeTint="F2"/>
            <w:lang w:val="en-GB"/>
          </w:rPr>
          <w:delText>An affiliate marketer</w:delText>
        </w:r>
      </w:del>
    </w:p>
    <w:p w:rsidR="0075457C" w:rsidDel="00666943" w:rsidRDefault="0075457C" w:rsidP="0075457C">
      <w:pPr>
        <w:pStyle w:val="ListParagraph"/>
        <w:numPr>
          <w:ilvl w:val="0"/>
          <w:numId w:val="2"/>
        </w:numPr>
        <w:rPr>
          <w:del w:id="71" w:author="stheresia@live.com" w:date="2014-12-04T18:07:00Z"/>
          <w:rFonts w:ascii="Verdana" w:hAnsi="Verdana" w:cs="Arial"/>
          <w:color w:val="0D0D0D" w:themeColor="text1" w:themeTint="F2"/>
          <w:lang w:val="en-GB"/>
        </w:rPr>
      </w:pPr>
      <w:del w:id="72" w:author="stheresia@live.com" w:date="2014-12-04T18:07:00Z">
        <w:r w:rsidDel="00666943">
          <w:rPr>
            <w:rFonts w:ascii="Verdana" w:hAnsi="Verdana" w:cs="Arial"/>
            <w:color w:val="0D0D0D" w:themeColor="text1" w:themeTint="F2"/>
            <w:lang w:val="en-GB"/>
          </w:rPr>
          <w:delText>An internet marketer</w:delText>
        </w:r>
      </w:del>
    </w:p>
    <w:p w:rsidR="0075457C" w:rsidDel="00666943" w:rsidRDefault="0075457C" w:rsidP="0075457C">
      <w:pPr>
        <w:pStyle w:val="ListParagraph"/>
        <w:numPr>
          <w:ilvl w:val="0"/>
          <w:numId w:val="2"/>
        </w:numPr>
        <w:rPr>
          <w:del w:id="73" w:author="stheresia@live.com" w:date="2014-12-04T18:07:00Z"/>
          <w:rFonts w:ascii="Verdana" w:hAnsi="Verdana" w:cs="Arial"/>
          <w:color w:val="0D0D0D" w:themeColor="text1" w:themeTint="F2"/>
          <w:lang w:val="en-GB"/>
        </w:rPr>
      </w:pPr>
      <w:del w:id="74" w:author="stheresia@live.com" w:date="2014-12-04T18:07:00Z">
        <w:r w:rsidDel="00666943">
          <w:rPr>
            <w:rFonts w:ascii="Verdana" w:hAnsi="Verdana" w:cs="Arial"/>
            <w:color w:val="0D0D0D" w:themeColor="text1" w:themeTint="F2"/>
            <w:lang w:val="en-GB"/>
          </w:rPr>
          <w:delText xml:space="preserve">A blogger </w:delText>
        </w:r>
      </w:del>
    </w:p>
    <w:p w:rsidR="0075457C" w:rsidDel="00666943" w:rsidRDefault="0075457C" w:rsidP="0075457C">
      <w:pPr>
        <w:pStyle w:val="ListParagraph"/>
        <w:numPr>
          <w:ilvl w:val="0"/>
          <w:numId w:val="2"/>
        </w:numPr>
        <w:rPr>
          <w:del w:id="75" w:author="stheresia@live.com" w:date="2014-12-04T18:07:00Z"/>
          <w:rFonts w:ascii="Verdana" w:hAnsi="Verdana" w:cs="Arial"/>
          <w:color w:val="0D0D0D" w:themeColor="text1" w:themeTint="F2"/>
          <w:lang w:val="en-GB"/>
        </w:rPr>
      </w:pPr>
      <w:del w:id="76" w:author="stheresia@live.com" w:date="2014-12-04T18:07:00Z">
        <w:r w:rsidDel="00666943">
          <w:rPr>
            <w:rFonts w:ascii="Verdana" w:hAnsi="Verdana" w:cs="Arial"/>
            <w:color w:val="0D0D0D" w:themeColor="text1" w:themeTint="F2"/>
            <w:lang w:val="en-GB"/>
          </w:rPr>
          <w:delText>An online entrepreneur</w:delText>
        </w:r>
      </w:del>
    </w:p>
    <w:p w:rsidR="0075457C" w:rsidDel="00666943" w:rsidRDefault="0075457C" w:rsidP="0075457C">
      <w:pPr>
        <w:pStyle w:val="ListParagraph"/>
        <w:numPr>
          <w:ilvl w:val="0"/>
          <w:numId w:val="2"/>
        </w:numPr>
        <w:rPr>
          <w:del w:id="77" w:author="stheresia@live.com" w:date="2014-12-04T18:07:00Z"/>
          <w:rFonts w:ascii="Verdana" w:hAnsi="Verdana" w:cs="Arial"/>
          <w:color w:val="0D0D0D" w:themeColor="text1" w:themeTint="F2"/>
          <w:lang w:val="en-GB"/>
        </w:rPr>
      </w:pPr>
      <w:del w:id="78" w:author="stheresia@live.com" w:date="2014-12-04T18:07:00Z">
        <w:r w:rsidDel="00666943">
          <w:rPr>
            <w:rFonts w:ascii="Verdana" w:hAnsi="Verdana" w:cs="Arial"/>
            <w:color w:val="0D0D0D" w:themeColor="text1" w:themeTint="F2"/>
            <w:lang w:val="en-GB"/>
          </w:rPr>
          <w:delText>A website owner looking to increase profits...</w:delText>
        </w:r>
      </w:del>
    </w:p>
    <w:p w:rsidR="0075457C" w:rsidDel="00666943" w:rsidRDefault="0075457C" w:rsidP="0075457C">
      <w:pPr>
        <w:rPr>
          <w:del w:id="79" w:author="stheresia@live.com" w:date="2014-12-04T18:07:00Z"/>
          <w:rFonts w:ascii="Verdana" w:hAnsi="Verdana" w:cs="Arial"/>
          <w:color w:val="0D0D0D" w:themeColor="text1" w:themeTint="F2"/>
          <w:lang w:val="en-GB"/>
        </w:rPr>
      </w:pPr>
      <w:del w:id="80" w:author="stheresia@live.com" w:date="2014-12-04T18:07:00Z">
        <w:r w:rsidDel="00666943">
          <w:rPr>
            <w:rFonts w:ascii="Verdana" w:hAnsi="Verdana" w:cs="Arial"/>
            <w:color w:val="0D0D0D" w:themeColor="text1" w:themeTint="F2"/>
            <w:lang w:val="en-GB"/>
          </w:rPr>
          <w:delText>This spectacular plugin is exactly what you need!</w:delText>
        </w:r>
      </w:del>
    </w:p>
    <w:p w:rsidR="0075457C" w:rsidDel="00666943" w:rsidRDefault="0075457C" w:rsidP="006571E7">
      <w:pPr>
        <w:contextualSpacing/>
        <w:rPr>
          <w:del w:id="81" w:author="stheresia@live.com" w:date="2014-12-04T18:07:00Z"/>
          <w:rFonts w:ascii="Verdana" w:hAnsi="Verdana" w:cs="Arial"/>
          <w:color w:val="0D0D0D" w:themeColor="text1" w:themeTint="F2"/>
          <w:lang w:val="en-GB"/>
        </w:rPr>
      </w:pPr>
    </w:p>
    <w:p w:rsidR="0075457C" w:rsidDel="00666943" w:rsidRDefault="0075457C" w:rsidP="006571E7">
      <w:pPr>
        <w:contextualSpacing/>
        <w:jc w:val="center"/>
        <w:rPr>
          <w:del w:id="82" w:author="stheresia@live.com" w:date="2014-12-04T18:07:00Z"/>
          <w:rFonts w:ascii="Verdana" w:hAnsi="Verdana" w:cs="Arial"/>
          <w:b/>
          <w:color w:val="C00000"/>
          <w:sz w:val="28"/>
          <w:lang w:val="en-GB"/>
        </w:rPr>
      </w:pPr>
      <w:del w:id="83" w:author="stheresia@live.com" w:date="2014-12-04T18:07:00Z">
        <w:r w:rsidDel="00666943">
          <w:rPr>
            <w:rFonts w:ascii="Verdana" w:hAnsi="Verdana" w:cs="Arial"/>
            <w:b/>
            <w:color w:val="C00000"/>
            <w:sz w:val="28"/>
            <w:lang w:val="en-GB"/>
          </w:rPr>
          <w:delText>Introducing...</w:delText>
        </w:r>
      </w:del>
    </w:p>
    <w:p w:rsidR="001A081B" w:rsidDel="00666943" w:rsidRDefault="0093293B" w:rsidP="00C627AD">
      <w:pPr>
        <w:contextualSpacing/>
        <w:jc w:val="center"/>
        <w:rPr>
          <w:del w:id="84" w:author="stheresia@live.com" w:date="2014-12-04T18:07:00Z"/>
          <w:rFonts w:ascii="Verdana" w:hAnsi="Verdana" w:cs="Arial"/>
          <w:b/>
          <w:color w:val="0D0D0D" w:themeColor="text1" w:themeTint="F2"/>
          <w:sz w:val="32"/>
          <w:lang w:val="en-GB"/>
        </w:rPr>
      </w:pPr>
      <w:del w:id="85" w:author="stheresia@live.com" w:date="2014-12-04T18:07:00Z">
        <w:r w:rsidRPr="0093293B" w:rsidDel="00666943">
          <w:rPr>
            <w:rFonts w:ascii="Verdana" w:hAnsi="Verdana" w:cs="Arial"/>
            <w:b/>
            <w:color w:val="0D0D0D" w:themeColor="text1" w:themeTint="F2"/>
            <w:sz w:val="32"/>
            <w:lang w:val="en-GB"/>
          </w:rPr>
          <w:delText>WP Profit Page Creator</w:delText>
        </w:r>
      </w:del>
    </w:p>
    <w:p w:rsidR="0093293B" w:rsidDel="00666943" w:rsidRDefault="0093293B" w:rsidP="0093293B">
      <w:pPr>
        <w:contextualSpacing/>
        <w:jc w:val="center"/>
        <w:rPr>
          <w:del w:id="86" w:author="stheresia@live.com" w:date="2014-12-04T18:07:00Z"/>
          <w:rFonts w:ascii="Verdana" w:hAnsi="Verdana" w:cs="Arial"/>
          <w:color w:val="7030A0"/>
          <w:lang w:val="en-GB"/>
        </w:rPr>
      </w:pPr>
      <w:del w:id="87" w:author="stheresia@live.com" w:date="2014-12-04T18:07:00Z">
        <w:r w:rsidRPr="0075457C" w:rsidDel="00666943">
          <w:rPr>
            <w:rFonts w:ascii="Verdana" w:hAnsi="Verdana" w:cs="Arial"/>
            <w:color w:val="7030A0"/>
            <w:lang w:val="en-GB"/>
          </w:rPr>
          <w:delText>{Insert Ecover Here}</w:delText>
        </w:r>
      </w:del>
    </w:p>
    <w:p w:rsidR="0093293B" w:rsidDel="00666943" w:rsidRDefault="0093293B" w:rsidP="0093293B">
      <w:pPr>
        <w:contextualSpacing/>
        <w:jc w:val="center"/>
        <w:rPr>
          <w:del w:id="88" w:author="stheresia@live.com" w:date="2014-12-04T18:07:00Z"/>
          <w:rFonts w:ascii="Verdana" w:hAnsi="Verdana" w:cs="Arial"/>
          <w:i/>
          <w:color w:val="0D0D0D" w:themeColor="text1" w:themeTint="F2"/>
          <w:lang w:val="en-GB"/>
        </w:rPr>
      </w:pPr>
      <w:del w:id="89" w:author="stheresia@live.com" w:date="2014-12-04T18:07:00Z">
        <w:r w:rsidRPr="0093293B" w:rsidDel="00666943">
          <w:rPr>
            <w:rFonts w:ascii="Verdana" w:hAnsi="Verdana" w:cs="Arial"/>
            <w:i/>
            <w:color w:val="0D0D0D" w:themeColor="text1" w:themeTint="F2"/>
            <w:lang w:val="en-GB"/>
          </w:rPr>
          <w:delText>Point. Click. You</w:delText>
        </w:r>
        <w:r w:rsidR="00A96A08" w:rsidDel="00666943">
          <w:rPr>
            <w:rFonts w:ascii="Verdana" w:hAnsi="Verdana" w:cs="Arial"/>
            <w:i/>
            <w:color w:val="0D0D0D" w:themeColor="text1" w:themeTint="F2"/>
            <w:lang w:val="en-GB"/>
          </w:rPr>
          <w:delText>r</w:delText>
        </w:r>
        <w:r w:rsidRPr="0093293B" w:rsidDel="00666943">
          <w:rPr>
            <w:rFonts w:ascii="Verdana" w:hAnsi="Verdana" w:cs="Arial"/>
            <w:i/>
            <w:color w:val="0D0D0D" w:themeColor="text1" w:themeTint="F2"/>
            <w:lang w:val="en-GB"/>
          </w:rPr>
          <w:delText xml:space="preserve"> money page is ready!</w:delText>
        </w:r>
      </w:del>
    </w:p>
    <w:p w:rsidR="0093293B" w:rsidDel="00666943" w:rsidRDefault="0093293B" w:rsidP="0093293B">
      <w:pPr>
        <w:contextualSpacing/>
        <w:jc w:val="center"/>
        <w:rPr>
          <w:del w:id="90" w:author="stheresia@live.com" w:date="2014-12-04T18:07:00Z"/>
          <w:rFonts w:ascii="Verdana" w:hAnsi="Verdana" w:cs="Arial"/>
          <w:i/>
          <w:color w:val="0D0D0D" w:themeColor="text1" w:themeTint="F2"/>
          <w:lang w:val="en-GB"/>
        </w:rPr>
      </w:pPr>
    </w:p>
    <w:p w:rsidR="0093293B" w:rsidDel="00666943" w:rsidRDefault="004B3966" w:rsidP="0093293B">
      <w:pPr>
        <w:contextualSpacing/>
        <w:rPr>
          <w:del w:id="91" w:author="stheresia@live.com" w:date="2014-12-04T18:07:00Z"/>
          <w:rFonts w:ascii="Verdana" w:hAnsi="Verdana" w:cs="Arial"/>
          <w:color w:val="0D0D0D" w:themeColor="text1" w:themeTint="F2"/>
          <w:lang w:val="en-GB"/>
        </w:rPr>
      </w:pPr>
      <w:del w:id="92" w:author="stheresia@live.com" w:date="2014-12-04T18:07:00Z">
        <w:r w:rsidDel="00666943">
          <w:rPr>
            <w:rFonts w:ascii="Verdana" w:hAnsi="Verdana" w:cs="Arial"/>
            <w:color w:val="0D0D0D" w:themeColor="text1" w:themeTint="F2"/>
            <w:lang w:val="en-GB"/>
          </w:rPr>
          <w:delText xml:space="preserve">This is </w:delText>
        </w:r>
        <w:r w:rsidR="00A96A08" w:rsidDel="00666943">
          <w:rPr>
            <w:rFonts w:ascii="Verdana" w:hAnsi="Verdana" w:cs="Arial"/>
            <w:color w:val="0D0D0D" w:themeColor="text1" w:themeTint="F2"/>
            <w:lang w:val="en-GB"/>
          </w:rPr>
          <w:delText xml:space="preserve">a </w:delText>
        </w:r>
        <w:r w:rsidDel="00666943">
          <w:rPr>
            <w:rFonts w:ascii="Verdana" w:hAnsi="Verdana" w:cs="Arial"/>
            <w:color w:val="0D0D0D" w:themeColor="text1" w:themeTint="F2"/>
            <w:lang w:val="en-GB"/>
          </w:rPr>
          <w:delText>very solid, out-the-box plugin that will allow you to create money pages in minutes. Just like these!</w:delText>
        </w:r>
      </w:del>
    </w:p>
    <w:p w:rsidR="004B3966" w:rsidDel="00666943" w:rsidRDefault="004B3966" w:rsidP="004B3966">
      <w:pPr>
        <w:contextualSpacing/>
        <w:jc w:val="center"/>
        <w:rPr>
          <w:del w:id="93" w:author="stheresia@live.com" w:date="2014-12-04T18:07:00Z"/>
          <w:rFonts w:ascii="Verdana" w:hAnsi="Verdana" w:cs="Arial"/>
          <w:color w:val="7030A0"/>
          <w:lang w:val="en-GB"/>
        </w:rPr>
      </w:pPr>
      <w:del w:id="94" w:author="stheresia@live.com" w:date="2014-12-04T18:07:00Z">
        <w:r w:rsidRPr="004B3966" w:rsidDel="00666943">
          <w:rPr>
            <w:rFonts w:ascii="Verdana" w:hAnsi="Verdana" w:cs="Arial"/>
            <w:color w:val="7030A0"/>
            <w:lang w:val="en-GB"/>
          </w:rPr>
          <w:delText>{Insert Image Of Theme}</w:delText>
        </w:r>
      </w:del>
    </w:p>
    <w:p w:rsidR="00EA2577" w:rsidDel="00666943" w:rsidRDefault="00EA2577" w:rsidP="004B3966">
      <w:pPr>
        <w:contextualSpacing/>
        <w:jc w:val="center"/>
        <w:rPr>
          <w:del w:id="95" w:author="stheresia@live.com" w:date="2014-12-04T18:07:00Z"/>
          <w:rFonts w:ascii="Verdana" w:hAnsi="Verdana" w:cs="Arial"/>
          <w:color w:val="7030A0"/>
          <w:lang w:val="en-GB"/>
        </w:rPr>
      </w:pPr>
    </w:p>
    <w:p w:rsidR="00EA2577" w:rsidDel="00666943" w:rsidRDefault="00C110E9" w:rsidP="00EA2577">
      <w:pPr>
        <w:contextualSpacing/>
        <w:rPr>
          <w:del w:id="96" w:author="stheresia@live.com" w:date="2014-12-04T18:07:00Z"/>
          <w:rFonts w:ascii="Verdana" w:hAnsi="Verdana" w:cs="Arial"/>
          <w:color w:val="0D0D0D" w:themeColor="text1" w:themeTint="F2"/>
          <w:lang w:val="en-GB"/>
        </w:rPr>
      </w:pPr>
      <w:del w:id="97" w:author="stheresia@live.com" w:date="2014-12-04T18:07:00Z">
        <w:r w:rsidDel="00666943">
          <w:rPr>
            <w:rFonts w:ascii="Verdana" w:hAnsi="Verdana" w:cs="Arial"/>
            <w:color w:val="0D0D0D" w:themeColor="text1" w:themeTint="F2"/>
            <w:lang w:val="en-GB"/>
          </w:rPr>
          <w:delText>Using this plugin is as easy as 1, 2, 3. You only have to install, customize and you are ready to launch your money page!</w:delText>
        </w:r>
      </w:del>
    </w:p>
    <w:p w:rsidR="00C110E9" w:rsidDel="00666943" w:rsidRDefault="00C110E9" w:rsidP="00EA2577">
      <w:pPr>
        <w:contextualSpacing/>
        <w:rPr>
          <w:del w:id="98" w:author="stheresia@live.com" w:date="2014-12-04T18:07:00Z"/>
          <w:rFonts w:ascii="Verdana" w:hAnsi="Verdana" w:cs="Arial"/>
          <w:color w:val="0D0D0D" w:themeColor="text1" w:themeTint="F2"/>
          <w:lang w:val="en-GB"/>
        </w:rPr>
      </w:pPr>
    </w:p>
    <w:p w:rsidR="00C110E9" w:rsidDel="00666943" w:rsidRDefault="00C110E9" w:rsidP="00EA2577">
      <w:pPr>
        <w:contextualSpacing/>
        <w:rPr>
          <w:del w:id="99" w:author="stheresia@live.com" w:date="2014-12-04T18:07:00Z"/>
          <w:rFonts w:ascii="Verdana" w:hAnsi="Verdana" w:cs="Arial"/>
          <w:color w:val="0D0D0D" w:themeColor="text1" w:themeTint="F2"/>
          <w:lang w:val="en-GB"/>
        </w:rPr>
      </w:pPr>
      <w:del w:id="100" w:author="stheresia@live.com" w:date="2014-12-04T18:07:00Z">
        <w:r w:rsidDel="00666943">
          <w:rPr>
            <w:rFonts w:ascii="Verdana" w:hAnsi="Verdana" w:cs="Arial"/>
            <w:color w:val="0D0D0D" w:themeColor="text1" w:themeTint="F2"/>
            <w:lang w:val="en-GB"/>
          </w:rPr>
          <w:delText>These are some of the features and benefits of this amazing WP plugin...</w:delText>
        </w:r>
      </w:del>
    </w:p>
    <w:p w:rsidR="00C110E9" w:rsidDel="00666943" w:rsidRDefault="00C110E9" w:rsidP="00EA2577">
      <w:pPr>
        <w:contextualSpacing/>
        <w:rPr>
          <w:del w:id="101" w:author="stheresia@live.com" w:date="2014-12-04T18:07:00Z"/>
          <w:rFonts w:ascii="Verdana" w:hAnsi="Verdana" w:cs="Arial"/>
          <w:color w:val="0D0D0D" w:themeColor="text1" w:themeTint="F2"/>
          <w:lang w:val="en-GB"/>
        </w:rPr>
      </w:pPr>
    </w:p>
    <w:p w:rsidR="00C110E9" w:rsidRPr="00B1421B" w:rsidDel="00666943" w:rsidRDefault="00C110E9" w:rsidP="00C110E9">
      <w:pPr>
        <w:pStyle w:val="ListParagraph"/>
        <w:numPr>
          <w:ilvl w:val="0"/>
          <w:numId w:val="3"/>
        </w:numPr>
        <w:rPr>
          <w:del w:id="102" w:author="stheresia@live.com" w:date="2014-12-04T18:07:00Z"/>
          <w:rFonts w:ascii="Verdana" w:hAnsi="Verdana" w:cs="Arial"/>
          <w:i/>
          <w:color w:val="0D0D0D" w:themeColor="text1" w:themeTint="F2"/>
          <w:lang w:val="en-GB"/>
        </w:rPr>
      </w:pPr>
      <w:del w:id="103" w:author="stheresia@live.com" w:date="2014-12-04T18:07:00Z">
        <w:r w:rsidRPr="00B1421B" w:rsidDel="00666943">
          <w:rPr>
            <w:rFonts w:ascii="Verdana" w:hAnsi="Verdana" w:cs="Arial"/>
            <w:b/>
            <w:color w:val="0D0D0D" w:themeColor="text1" w:themeTint="F2"/>
            <w:lang w:val="en-GB"/>
          </w:rPr>
          <w:delText>Create money pages in less than a minute</w:delText>
        </w:r>
        <w:r w:rsidR="00B1421B" w:rsidRPr="00B1421B" w:rsidDel="00666943">
          <w:rPr>
            <w:rFonts w:ascii="Verdana" w:hAnsi="Verdana" w:cs="Arial"/>
            <w:color w:val="0D0D0D" w:themeColor="text1" w:themeTint="F2"/>
            <w:lang w:val="en-GB"/>
          </w:rPr>
          <w:delText>.</w:delText>
        </w:r>
      </w:del>
    </w:p>
    <w:p w:rsidR="00B1421B" w:rsidRPr="00B1421B" w:rsidDel="00666943" w:rsidRDefault="00B1421B" w:rsidP="00B1421B">
      <w:pPr>
        <w:pStyle w:val="ListParagraph"/>
        <w:rPr>
          <w:del w:id="104" w:author="stheresia@live.com" w:date="2014-12-04T18:07:00Z"/>
          <w:rFonts w:ascii="Verdana" w:hAnsi="Verdana" w:cs="Arial"/>
          <w:i/>
          <w:color w:val="0D0D0D" w:themeColor="text1" w:themeTint="F2"/>
          <w:lang w:val="en-GB"/>
        </w:rPr>
      </w:pPr>
    </w:p>
    <w:p w:rsidR="00C110E9" w:rsidRPr="00B1421B" w:rsidDel="00666943" w:rsidRDefault="00C110E9" w:rsidP="00C110E9">
      <w:pPr>
        <w:pStyle w:val="ListParagraph"/>
        <w:numPr>
          <w:ilvl w:val="0"/>
          <w:numId w:val="3"/>
        </w:numPr>
        <w:rPr>
          <w:del w:id="105" w:author="stheresia@live.com" w:date="2014-12-04T18:07:00Z"/>
          <w:rFonts w:ascii="Verdana" w:hAnsi="Verdana" w:cs="Arial"/>
          <w:i/>
          <w:color w:val="0D0D0D" w:themeColor="text1" w:themeTint="F2"/>
          <w:lang w:val="en-GB"/>
        </w:rPr>
      </w:pPr>
      <w:del w:id="106" w:author="stheresia@live.com" w:date="2014-12-04T18:07:00Z">
        <w:r w:rsidRPr="00B1421B" w:rsidDel="00666943">
          <w:rPr>
            <w:rFonts w:ascii="Verdana" w:hAnsi="Verdana" w:cs="Arial"/>
            <w:b/>
            <w:color w:val="0D0D0D" w:themeColor="text1" w:themeTint="F2"/>
            <w:lang w:val="en-GB"/>
          </w:rPr>
          <w:delText xml:space="preserve">It's easy to use </w:delText>
        </w:r>
        <w:r w:rsidR="00A96A08" w:rsidDel="00666943">
          <w:rPr>
            <w:rFonts w:ascii="Verdana" w:hAnsi="Verdana" w:cs="Arial"/>
            <w:b/>
            <w:color w:val="0D0D0D" w:themeColor="text1" w:themeTint="F2"/>
            <w:lang w:val="en-GB"/>
          </w:rPr>
          <w:delText>thanks</w:delText>
        </w:r>
        <w:r w:rsidR="00A96A08" w:rsidRPr="00B1421B" w:rsidDel="00666943">
          <w:rPr>
            <w:rFonts w:ascii="Verdana" w:hAnsi="Verdana" w:cs="Arial"/>
            <w:b/>
            <w:color w:val="0D0D0D" w:themeColor="text1" w:themeTint="F2"/>
            <w:lang w:val="en-GB"/>
          </w:rPr>
          <w:delText xml:space="preserve"> </w:delText>
        </w:r>
        <w:r w:rsidRPr="00B1421B" w:rsidDel="00666943">
          <w:rPr>
            <w:rFonts w:ascii="Verdana" w:hAnsi="Verdana" w:cs="Arial"/>
            <w:b/>
            <w:color w:val="0D0D0D" w:themeColor="text1" w:themeTint="F2"/>
            <w:lang w:val="en-GB"/>
          </w:rPr>
          <w:delText>to its user-friendly interface</w:delText>
        </w:r>
        <w:r w:rsidRPr="00B1421B" w:rsidDel="00666943">
          <w:rPr>
            <w:rFonts w:ascii="Verdana" w:hAnsi="Verdana" w:cs="Arial"/>
            <w:color w:val="0D0D0D" w:themeColor="text1" w:themeTint="F2"/>
            <w:lang w:val="en-GB"/>
          </w:rPr>
          <w:delText xml:space="preserve"> (it will take you seconds to get familiar with the admin interface)</w:delText>
        </w:r>
        <w:r w:rsidR="00F947FA" w:rsidDel="00666943">
          <w:rPr>
            <w:rFonts w:ascii="Verdana" w:hAnsi="Verdana" w:cs="Arial"/>
            <w:color w:val="0D0D0D" w:themeColor="text1" w:themeTint="F2"/>
            <w:lang w:val="en-GB"/>
          </w:rPr>
          <w:delText>.</w:delText>
        </w:r>
      </w:del>
    </w:p>
    <w:p w:rsidR="00B1421B" w:rsidRPr="00B1421B" w:rsidDel="00666943" w:rsidRDefault="00B1421B" w:rsidP="00B1421B">
      <w:pPr>
        <w:pStyle w:val="ListParagraph"/>
        <w:rPr>
          <w:del w:id="107" w:author="stheresia@live.com" w:date="2014-12-04T18:07:00Z"/>
          <w:rFonts w:ascii="Verdana" w:hAnsi="Verdana" w:cs="Arial"/>
          <w:i/>
          <w:color w:val="0D0D0D" w:themeColor="text1" w:themeTint="F2"/>
          <w:lang w:val="en-GB"/>
        </w:rPr>
      </w:pPr>
    </w:p>
    <w:p w:rsidR="00C110E9" w:rsidRPr="00B1421B" w:rsidDel="00666943" w:rsidRDefault="00C110E9" w:rsidP="00C110E9">
      <w:pPr>
        <w:pStyle w:val="ListParagraph"/>
        <w:numPr>
          <w:ilvl w:val="0"/>
          <w:numId w:val="3"/>
        </w:numPr>
        <w:rPr>
          <w:del w:id="108" w:author="stheresia@live.com" w:date="2014-12-04T18:07:00Z"/>
          <w:rFonts w:ascii="Verdana" w:hAnsi="Verdana" w:cs="Arial"/>
          <w:b/>
          <w:i/>
          <w:color w:val="0D0D0D" w:themeColor="text1" w:themeTint="F2"/>
          <w:lang w:val="en-GB"/>
        </w:rPr>
      </w:pPr>
      <w:del w:id="109" w:author="stheresia@live.com" w:date="2014-12-04T18:07:00Z">
        <w:r w:rsidRPr="00B1421B" w:rsidDel="00666943">
          <w:rPr>
            <w:rFonts w:ascii="Verdana" w:hAnsi="Verdana" w:cs="Arial"/>
            <w:b/>
            <w:color w:val="0D0D0D" w:themeColor="text1" w:themeTint="F2"/>
            <w:lang w:val="en-GB"/>
          </w:rPr>
          <w:delText>Add affiliate links or any type of links with ease.</w:delText>
        </w:r>
      </w:del>
    </w:p>
    <w:p w:rsidR="00B1421B" w:rsidRPr="00B1421B" w:rsidDel="00666943" w:rsidRDefault="00B1421B" w:rsidP="00B1421B">
      <w:pPr>
        <w:pStyle w:val="ListParagraph"/>
        <w:rPr>
          <w:del w:id="110" w:author="stheresia@live.com" w:date="2014-12-04T18:07:00Z"/>
          <w:rFonts w:ascii="Verdana" w:hAnsi="Verdana" w:cs="Arial"/>
          <w:i/>
          <w:color w:val="0D0D0D" w:themeColor="text1" w:themeTint="F2"/>
          <w:lang w:val="en-GB"/>
        </w:rPr>
      </w:pPr>
    </w:p>
    <w:p w:rsidR="00C110E9" w:rsidRPr="00B1421B" w:rsidDel="00666943" w:rsidRDefault="00C110E9" w:rsidP="00C110E9">
      <w:pPr>
        <w:pStyle w:val="ListParagraph"/>
        <w:numPr>
          <w:ilvl w:val="0"/>
          <w:numId w:val="3"/>
        </w:numPr>
        <w:rPr>
          <w:del w:id="111" w:author="stheresia@live.com" w:date="2014-12-04T18:07:00Z"/>
          <w:rFonts w:ascii="Verdana" w:hAnsi="Verdana" w:cs="Arial"/>
          <w:i/>
          <w:color w:val="0D0D0D" w:themeColor="text1" w:themeTint="F2"/>
          <w:lang w:val="en-GB"/>
        </w:rPr>
      </w:pPr>
      <w:del w:id="112" w:author="stheresia@live.com" w:date="2014-12-04T18:07:00Z">
        <w:r w:rsidRPr="00B1421B" w:rsidDel="00666943">
          <w:rPr>
            <w:rFonts w:ascii="Verdana" w:hAnsi="Verdana" w:cs="Arial"/>
            <w:b/>
            <w:color w:val="0D0D0D" w:themeColor="text1" w:themeTint="F2"/>
            <w:lang w:val="en-GB"/>
          </w:rPr>
          <w:delText>Extremely profitable</w:delText>
        </w:r>
        <w:r w:rsidRPr="00B1421B" w:rsidDel="00666943">
          <w:rPr>
            <w:rFonts w:ascii="Verdana" w:hAnsi="Verdana" w:cs="Arial"/>
            <w:color w:val="0D0D0D" w:themeColor="text1" w:themeTint="F2"/>
            <w:lang w:val="en-GB"/>
          </w:rPr>
          <w:delText xml:space="preserve"> - you only have to send traffic to your money page and you are ready to collect payments!</w:delText>
        </w:r>
      </w:del>
    </w:p>
    <w:p w:rsidR="00B1421B" w:rsidRPr="00B1421B" w:rsidDel="00666943" w:rsidRDefault="00B1421B" w:rsidP="00B1421B">
      <w:pPr>
        <w:pStyle w:val="ListParagraph"/>
        <w:rPr>
          <w:del w:id="113" w:author="stheresia@live.com" w:date="2014-12-04T18:07:00Z"/>
          <w:rFonts w:ascii="Verdana" w:hAnsi="Verdana" w:cs="Arial"/>
          <w:i/>
          <w:color w:val="0D0D0D" w:themeColor="text1" w:themeTint="F2"/>
          <w:lang w:val="en-GB"/>
        </w:rPr>
      </w:pPr>
    </w:p>
    <w:p w:rsidR="00C110E9" w:rsidRPr="00B1421B" w:rsidDel="00666943" w:rsidRDefault="00C110E9" w:rsidP="00C110E9">
      <w:pPr>
        <w:pStyle w:val="ListParagraph"/>
        <w:numPr>
          <w:ilvl w:val="0"/>
          <w:numId w:val="3"/>
        </w:numPr>
        <w:rPr>
          <w:del w:id="114" w:author="stheresia@live.com" w:date="2014-12-04T18:07:00Z"/>
          <w:rFonts w:ascii="Verdana" w:hAnsi="Verdana" w:cs="Arial"/>
          <w:i/>
          <w:color w:val="0D0D0D" w:themeColor="text1" w:themeTint="F2"/>
          <w:lang w:val="en-GB"/>
        </w:rPr>
      </w:pPr>
      <w:del w:id="115" w:author="stheresia@live.com" w:date="2014-12-04T18:07:00Z">
        <w:r w:rsidRPr="00B1421B" w:rsidDel="00666943">
          <w:rPr>
            <w:rFonts w:ascii="Verdana" w:hAnsi="Verdana" w:cs="Arial"/>
            <w:b/>
            <w:color w:val="0D0D0D" w:themeColor="text1" w:themeTint="F2"/>
            <w:lang w:val="en-GB"/>
          </w:rPr>
          <w:delText>SEO optimized:</w:delText>
        </w:r>
        <w:r w:rsidRPr="00B1421B" w:rsidDel="00666943">
          <w:rPr>
            <w:rFonts w:ascii="Verdana" w:hAnsi="Verdana" w:cs="Arial"/>
            <w:color w:val="0D0D0D" w:themeColor="text1" w:themeTint="F2"/>
            <w:lang w:val="en-GB"/>
          </w:rPr>
          <w:delText xml:space="preserve"> the money pages are </w:delText>
        </w:r>
        <w:r w:rsidR="00AC491F" w:rsidRPr="00B1421B" w:rsidDel="00666943">
          <w:rPr>
            <w:rFonts w:ascii="Verdana" w:hAnsi="Verdana" w:cs="Arial"/>
            <w:color w:val="0D0D0D" w:themeColor="text1" w:themeTint="F2"/>
            <w:lang w:val="en-GB"/>
          </w:rPr>
          <w:delText xml:space="preserve">optimized so that you can get traffic from Google, Yahoo or Bing! (just </w:delText>
        </w:r>
        <w:r w:rsidR="00F947FA" w:rsidDel="00666943">
          <w:rPr>
            <w:rFonts w:ascii="Verdana" w:hAnsi="Verdana" w:cs="Arial"/>
            <w:color w:val="0D0D0D" w:themeColor="text1" w:themeTint="F2"/>
            <w:lang w:val="en-GB"/>
          </w:rPr>
          <w:delText>imagine</w:delText>
        </w:r>
        <w:r w:rsidR="00F947FA" w:rsidRPr="00B1421B" w:rsidDel="00666943">
          <w:rPr>
            <w:rFonts w:ascii="Verdana" w:hAnsi="Verdana" w:cs="Arial"/>
            <w:color w:val="0D0D0D" w:themeColor="text1" w:themeTint="F2"/>
            <w:lang w:val="en-GB"/>
          </w:rPr>
          <w:delText xml:space="preserve"> </w:delText>
        </w:r>
        <w:r w:rsidR="00AC491F" w:rsidRPr="00B1421B" w:rsidDel="00666943">
          <w:rPr>
            <w:rFonts w:ascii="Verdana" w:hAnsi="Verdana" w:cs="Arial"/>
            <w:color w:val="0D0D0D" w:themeColor="text1" w:themeTint="F2"/>
            <w:lang w:val="en-GB"/>
          </w:rPr>
          <w:delText>all of the organic traffic that you will be getting)</w:delText>
        </w:r>
        <w:r w:rsidR="00F947FA" w:rsidDel="00666943">
          <w:rPr>
            <w:rFonts w:ascii="Verdana" w:hAnsi="Verdana" w:cs="Arial"/>
            <w:color w:val="0D0D0D" w:themeColor="text1" w:themeTint="F2"/>
            <w:lang w:val="en-GB"/>
          </w:rPr>
          <w:delText>!</w:delText>
        </w:r>
      </w:del>
    </w:p>
    <w:p w:rsidR="00B1421B" w:rsidRPr="00B1421B" w:rsidDel="00666943" w:rsidRDefault="00B1421B" w:rsidP="00B1421B">
      <w:pPr>
        <w:pStyle w:val="ListParagraph"/>
        <w:rPr>
          <w:del w:id="116" w:author="stheresia@live.com" w:date="2014-12-04T18:07:00Z"/>
          <w:rFonts w:ascii="Verdana" w:hAnsi="Verdana" w:cs="Arial"/>
          <w:i/>
          <w:color w:val="0D0D0D" w:themeColor="text1" w:themeTint="F2"/>
          <w:lang w:val="en-GB"/>
        </w:rPr>
      </w:pPr>
    </w:p>
    <w:p w:rsidR="00AC491F" w:rsidRPr="00B1421B" w:rsidDel="00666943" w:rsidRDefault="00EA43F1" w:rsidP="00C110E9">
      <w:pPr>
        <w:pStyle w:val="ListParagraph"/>
        <w:numPr>
          <w:ilvl w:val="0"/>
          <w:numId w:val="3"/>
        </w:numPr>
        <w:rPr>
          <w:del w:id="117" w:author="stheresia@live.com" w:date="2014-12-04T18:07:00Z"/>
          <w:rFonts w:ascii="Verdana" w:hAnsi="Verdana" w:cs="Arial"/>
          <w:i/>
          <w:color w:val="0D0D0D" w:themeColor="text1" w:themeTint="F2"/>
          <w:lang w:val="en-GB"/>
        </w:rPr>
      </w:pPr>
      <w:del w:id="118" w:author="stheresia@live.com" w:date="2014-12-04T18:07:00Z">
        <w:r w:rsidRPr="00B1421B" w:rsidDel="00666943">
          <w:rPr>
            <w:rFonts w:ascii="Verdana" w:hAnsi="Verdana" w:cs="Arial"/>
            <w:b/>
            <w:color w:val="0D0D0D" w:themeColor="text1" w:themeTint="F2"/>
            <w:lang w:val="en-GB"/>
          </w:rPr>
          <w:delText>No need to create lots of content</w:delText>
        </w:r>
        <w:r w:rsidRPr="00B1421B" w:rsidDel="00666943">
          <w:rPr>
            <w:rFonts w:ascii="Verdana" w:hAnsi="Verdana" w:cs="Arial"/>
            <w:color w:val="0D0D0D" w:themeColor="text1" w:themeTint="F2"/>
            <w:lang w:val="en-GB"/>
          </w:rPr>
          <w:delText xml:space="preserve"> - this is very easy...with WP Profit Page Creator you </w:delText>
        </w:r>
        <w:r w:rsidR="00B1421B" w:rsidRPr="00B1421B" w:rsidDel="00666943">
          <w:rPr>
            <w:rFonts w:ascii="Verdana" w:hAnsi="Verdana" w:cs="Arial"/>
            <w:color w:val="0D0D0D" w:themeColor="text1" w:themeTint="F2"/>
            <w:lang w:val="en-GB"/>
          </w:rPr>
          <w:delText>don't need to waste time writing a lot of content. Just a few lines and you are ready to rock and roll.</w:delText>
        </w:r>
      </w:del>
    </w:p>
    <w:p w:rsidR="00B1421B" w:rsidRPr="00B1421B" w:rsidDel="00666943" w:rsidRDefault="00B1421B" w:rsidP="00B1421B">
      <w:pPr>
        <w:pStyle w:val="ListParagraph"/>
        <w:rPr>
          <w:del w:id="119" w:author="stheresia@live.com" w:date="2014-12-04T18:07:00Z"/>
          <w:rFonts w:ascii="Verdana" w:hAnsi="Verdana" w:cs="Arial"/>
          <w:i/>
          <w:color w:val="0D0D0D" w:themeColor="text1" w:themeTint="F2"/>
          <w:lang w:val="en-GB"/>
        </w:rPr>
      </w:pPr>
    </w:p>
    <w:p w:rsidR="00B1421B" w:rsidRPr="00B1421B" w:rsidDel="00666943" w:rsidRDefault="00B1421B" w:rsidP="00C110E9">
      <w:pPr>
        <w:pStyle w:val="ListParagraph"/>
        <w:numPr>
          <w:ilvl w:val="0"/>
          <w:numId w:val="3"/>
        </w:numPr>
        <w:rPr>
          <w:del w:id="120" w:author="stheresia@live.com" w:date="2014-12-04T18:07:00Z"/>
          <w:rFonts w:ascii="Verdana" w:hAnsi="Verdana" w:cs="Arial"/>
          <w:i/>
          <w:color w:val="0D0D0D" w:themeColor="text1" w:themeTint="F2"/>
          <w:lang w:val="en-GB"/>
        </w:rPr>
      </w:pPr>
      <w:del w:id="121" w:author="stheresia@live.com" w:date="2014-12-04T18:07:00Z">
        <w:r w:rsidRPr="00B1421B" w:rsidDel="00666943">
          <w:rPr>
            <w:rFonts w:ascii="Verdana" w:hAnsi="Verdana" w:cs="Arial"/>
            <w:b/>
            <w:color w:val="0D0D0D" w:themeColor="text1" w:themeTint="F2"/>
            <w:lang w:val="en-GB"/>
          </w:rPr>
          <w:delText xml:space="preserve">Perfect for affiliates as well </w:delText>
        </w:r>
        <w:r w:rsidR="00F947FA" w:rsidDel="00666943">
          <w:rPr>
            <w:rFonts w:ascii="Verdana" w:hAnsi="Verdana" w:cs="Arial"/>
            <w:b/>
            <w:color w:val="0D0D0D" w:themeColor="text1" w:themeTint="F2"/>
            <w:lang w:val="en-GB"/>
          </w:rPr>
          <w:delText xml:space="preserve">as </w:delText>
        </w:r>
        <w:r w:rsidRPr="00B1421B" w:rsidDel="00666943">
          <w:rPr>
            <w:rFonts w:ascii="Verdana" w:hAnsi="Verdana" w:cs="Arial"/>
            <w:b/>
            <w:color w:val="0D0D0D" w:themeColor="text1" w:themeTint="F2"/>
            <w:lang w:val="en-GB"/>
          </w:rPr>
          <w:delText>for product creators</w:delText>
        </w:r>
        <w:r w:rsidRPr="00B1421B" w:rsidDel="00666943">
          <w:rPr>
            <w:rFonts w:ascii="Verdana" w:hAnsi="Verdana" w:cs="Arial"/>
            <w:color w:val="0D0D0D" w:themeColor="text1" w:themeTint="F2"/>
            <w:lang w:val="en-GB"/>
          </w:rPr>
          <w:delText xml:space="preserve"> - if you are into affiliate marketing then you will love this plugin as it will allow you to generate endless affiliate commissions!</w:delText>
        </w:r>
      </w:del>
    </w:p>
    <w:p w:rsidR="00B1421B" w:rsidRPr="00B1421B" w:rsidDel="00666943" w:rsidRDefault="00B1421B" w:rsidP="00B1421B">
      <w:pPr>
        <w:pStyle w:val="ListParagraph"/>
        <w:rPr>
          <w:del w:id="122" w:author="stheresia@live.com" w:date="2014-12-04T18:07:00Z"/>
          <w:rFonts w:ascii="Verdana" w:hAnsi="Verdana" w:cs="Arial"/>
          <w:i/>
          <w:color w:val="0D0D0D" w:themeColor="text1" w:themeTint="F2"/>
          <w:lang w:val="en-GB"/>
        </w:rPr>
      </w:pPr>
    </w:p>
    <w:p w:rsidR="00B1421B" w:rsidRPr="00B1421B" w:rsidDel="00666943" w:rsidRDefault="00B1421B" w:rsidP="00B1421B">
      <w:pPr>
        <w:pStyle w:val="ListParagraph"/>
        <w:numPr>
          <w:ilvl w:val="0"/>
          <w:numId w:val="3"/>
        </w:numPr>
        <w:rPr>
          <w:del w:id="123" w:author="stheresia@live.com" w:date="2014-12-04T18:07:00Z"/>
          <w:rFonts w:ascii="Verdana" w:hAnsi="Verdana" w:cs="Arial"/>
          <w:b/>
          <w:i/>
          <w:color w:val="0D0D0D" w:themeColor="text1" w:themeTint="F2"/>
          <w:lang w:val="en-GB"/>
        </w:rPr>
      </w:pPr>
      <w:del w:id="124" w:author="stheresia@live.com" w:date="2014-12-04T18:07:00Z">
        <w:r w:rsidRPr="00B1421B" w:rsidDel="00666943">
          <w:rPr>
            <w:rFonts w:ascii="Verdana" w:hAnsi="Verdana" w:cs="Arial"/>
            <w:b/>
            <w:color w:val="0D0D0D" w:themeColor="text1" w:themeTint="F2"/>
            <w:lang w:val="en-GB"/>
          </w:rPr>
          <w:delText>And much, much MORE!</w:delText>
        </w:r>
      </w:del>
    </w:p>
    <w:p w:rsidR="00B1421B" w:rsidDel="00666943" w:rsidRDefault="00B1421B" w:rsidP="00B1421B">
      <w:pPr>
        <w:rPr>
          <w:del w:id="125" w:author="stheresia@live.com" w:date="2014-12-04T18:07:00Z"/>
          <w:rFonts w:ascii="Verdana" w:hAnsi="Verdana" w:cs="Arial"/>
          <w:b/>
          <w:i/>
          <w:color w:val="0D0D0D" w:themeColor="text1" w:themeTint="F2"/>
          <w:lang w:val="en-GB"/>
        </w:rPr>
      </w:pPr>
    </w:p>
    <w:p w:rsidR="00B1421B" w:rsidDel="00666943" w:rsidRDefault="00FC795E" w:rsidP="00B1421B">
      <w:pPr>
        <w:jc w:val="center"/>
        <w:rPr>
          <w:del w:id="126" w:author="stheresia@live.com" w:date="2014-12-04T18:07:00Z"/>
          <w:rFonts w:ascii="Verdana" w:hAnsi="Verdana" w:cs="Arial"/>
          <w:b/>
          <w:color w:val="C00000"/>
          <w:sz w:val="32"/>
          <w:lang w:val="en-GB"/>
        </w:rPr>
      </w:pPr>
      <w:del w:id="127" w:author="stheresia@live.com" w:date="2014-12-04T18:07:00Z">
        <w:r w:rsidDel="00666943">
          <w:rPr>
            <w:rFonts w:ascii="Verdana" w:hAnsi="Verdana" w:cs="Arial"/>
            <w:b/>
            <w:color w:val="C00000"/>
            <w:sz w:val="32"/>
            <w:lang w:val="en-GB"/>
          </w:rPr>
          <w:delText>Are Your Ready To Profit Without Complicating Your Life?</w:delText>
        </w:r>
      </w:del>
    </w:p>
    <w:p w:rsidR="00FC795E" w:rsidDel="00666943" w:rsidRDefault="00FC795E" w:rsidP="00FC795E">
      <w:pPr>
        <w:rPr>
          <w:del w:id="128" w:author="stheresia@live.com" w:date="2014-12-04T18:07:00Z"/>
          <w:rFonts w:ascii="Verdana" w:hAnsi="Verdana" w:cs="Arial"/>
          <w:color w:val="0D0D0D" w:themeColor="text1" w:themeTint="F2"/>
          <w:lang w:val="en-GB"/>
        </w:rPr>
      </w:pPr>
      <w:del w:id="129" w:author="stheresia@live.com" w:date="2014-12-04T18:07:00Z">
        <w:r w:rsidDel="00666943">
          <w:rPr>
            <w:rFonts w:ascii="Verdana" w:hAnsi="Verdana" w:cs="Arial"/>
            <w:color w:val="0D0D0D" w:themeColor="text1" w:themeTint="F2"/>
            <w:lang w:val="en-GB"/>
          </w:rPr>
          <w:delText>Sure you are!</w:delText>
        </w:r>
      </w:del>
    </w:p>
    <w:p w:rsidR="00FC795E" w:rsidRPr="00EC27A2" w:rsidDel="00666943" w:rsidRDefault="00FC795E" w:rsidP="00FC795E">
      <w:pPr>
        <w:rPr>
          <w:del w:id="130" w:author="stheresia@live.com" w:date="2014-12-04T18:07:00Z"/>
          <w:rFonts w:ascii="Verdana" w:hAnsi="Verdana" w:cs="Arial"/>
          <w:b/>
          <w:color w:val="0D0D0D" w:themeColor="text1" w:themeTint="F2"/>
          <w:lang w:val="en-GB"/>
        </w:rPr>
      </w:pPr>
      <w:del w:id="131" w:author="stheresia@live.com" w:date="2014-12-04T18:07:00Z">
        <w:r w:rsidRPr="00EC27A2" w:rsidDel="00666943">
          <w:rPr>
            <w:rFonts w:ascii="Verdana" w:hAnsi="Verdana" w:cs="Arial"/>
            <w:b/>
            <w:color w:val="0D0D0D" w:themeColor="text1" w:themeTint="F2"/>
            <w:lang w:val="en-GB"/>
          </w:rPr>
          <w:delText>WP Profit Page Creator is so simple to use, that you will laugh.</w:delText>
        </w:r>
      </w:del>
    </w:p>
    <w:p w:rsidR="00FC795E" w:rsidDel="00666943" w:rsidRDefault="00FC795E" w:rsidP="00FC795E">
      <w:pPr>
        <w:rPr>
          <w:del w:id="132" w:author="stheresia@live.com" w:date="2014-12-04T18:07:00Z"/>
          <w:rFonts w:ascii="Verdana" w:hAnsi="Verdana" w:cs="Arial"/>
          <w:color w:val="0D0D0D" w:themeColor="text1" w:themeTint="F2"/>
          <w:lang w:val="en-GB"/>
        </w:rPr>
      </w:pPr>
      <w:del w:id="133" w:author="stheresia@live.com" w:date="2014-12-04T18:07:00Z">
        <w:r w:rsidDel="00666943">
          <w:rPr>
            <w:rFonts w:ascii="Verdana" w:hAnsi="Verdana" w:cs="Arial"/>
            <w:color w:val="0D0D0D" w:themeColor="text1" w:themeTint="F2"/>
            <w:lang w:val="en-GB"/>
          </w:rPr>
          <w:delText>And it's really profitable once you put it into action, because it WILL generate you sales.</w:delText>
        </w:r>
      </w:del>
    </w:p>
    <w:p w:rsidR="00FC795E" w:rsidDel="00666943" w:rsidRDefault="00FC795E" w:rsidP="00FC795E">
      <w:pPr>
        <w:rPr>
          <w:del w:id="134" w:author="stheresia@live.com" w:date="2014-12-04T18:07:00Z"/>
          <w:rFonts w:ascii="Verdana" w:hAnsi="Verdana" w:cs="Arial"/>
          <w:color w:val="0D0D0D" w:themeColor="text1" w:themeTint="F2"/>
          <w:lang w:val="en-GB"/>
        </w:rPr>
      </w:pPr>
      <w:del w:id="135" w:author="stheresia@live.com" w:date="2014-12-04T18:07:00Z">
        <w:r w:rsidDel="00666943">
          <w:rPr>
            <w:rFonts w:ascii="Verdana" w:hAnsi="Verdana" w:cs="Arial"/>
            <w:color w:val="0D0D0D" w:themeColor="text1" w:themeTint="F2"/>
            <w:lang w:val="en-GB"/>
          </w:rPr>
          <w:delText>You can literally install it in less than 20 seconds and create your very first money-making page in less than a minute!</w:delText>
        </w:r>
      </w:del>
    </w:p>
    <w:p w:rsidR="00FC795E" w:rsidDel="00666943" w:rsidRDefault="00FC795E" w:rsidP="00FC795E">
      <w:pPr>
        <w:rPr>
          <w:del w:id="136" w:author="stheresia@live.com" w:date="2014-12-04T18:07:00Z"/>
          <w:rFonts w:ascii="Verdana" w:hAnsi="Verdana" w:cs="Arial"/>
          <w:color w:val="0D0D0D" w:themeColor="text1" w:themeTint="F2"/>
          <w:lang w:val="en-GB"/>
        </w:rPr>
      </w:pPr>
    </w:p>
    <w:p w:rsidR="006A7393" w:rsidDel="00666943" w:rsidRDefault="006A7393" w:rsidP="00FC795E">
      <w:pPr>
        <w:jc w:val="center"/>
        <w:rPr>
          <w:del w:id="137" w:author="stheresia@live.com" w:date="2014-12-04T18:07:00Z"/>
          <w:rFonts w:ascii="Verdana" w:hAnsi="Verdana" w:cs="Arial"/>
          <w:b/>
          <w:color w:val="C00000"/>
          <w:sz w:val="32"/>
          <w:lang w:val="en-GB"/>
        </w:rPr>
      </w:pPr>
      <w:del w:id="138" w:author="stheresia@live.com" w:date="2014-12-04T18:07:00Z">
        <w:r w:rsidDel="00666943">
          <w:rPr>
            <w:rFonts w:ascii="Verdana" w:hAnsi="Verdana" w:cs="Arial"/>
            <w:b/>
            <w:color w:val="C00000"/>
            <w:sz w:val="32"/>
            <w:lang w:val="en-GB"/>
          </w:rPr>
          <w:delText>A Price That's Simply RIDICULOUS.</w:delText>
        </w:r>
      </w:del>
    </w:p>
    <w:p w:rsidR="006A7393" w:rsidDel="00666943" w:rsidRDefault="006A7393" w:rsidP="006A7393">
      <w:pPr>
        <w:rPr>
          <w:del w:id="139" w:author="stheresia@live.com" w:date="2014-12-04T18:07:00Z"/>
          <w:rFonts w:ascii="Verdana" w:hAnsi="Verdana" w:cs="Arial"/>
          <w:color w:val="0D0D0D" w:themeColor="text1" w:themeTint="F2"/>
          <w:lang w:val="en-GB"/>
        </w:rPr>
      </w:pPr>
      <w:del w:id="140" w:author="stheresia@live.com" w:date="2014-12-04T18:07:00Z">
        <w:r w:rsidDel="00666943">
          <w:rPr>
            <w:rFonts w:ascii="Verdana" w:hAnsi="Verdana" w:cs="Arial"/>
            <w:color w:val="0D0D0D" w:themeColor="text1" w:themeTint="F2"/>
            <w:lang w:val="en-GB"/>
          </w:rPr>
          <w:delText>A plugin like this should be priced at a minimum of $57 since it pay</w:delText>
        </w:r>
        <w:r w:rsidR="00F947FA"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for itself </w:delText>
        </w:r>
        <w:r w:rsidR="00F947FA" w:rsidDel="00666943">
          <w:rPr>
            <w:rFonts w:ascii="Verdana" w:hAnsi="Verdana" w:cs="Arial"/>
            <w:color w:val="0D0D0D" w:themeColor="text1" w:themeTint="F2"/>
            <w:lang w:val="en-GB"/>
          </w:rPr>
          <w:delText xml:space="preserve">within </w:delText>
        </w:r>
        <w:r w:rsidDel="00666943">
          <w:rPr>
            <w:rFonts w:ascii="Verdana" w:hAnsi="Verdana" w:cs="Arial"/>
            <w:color w:val="0D0D0D" w:themeColor="text1" w:themeTint="F2"/>
            <w:lang w:val="en-GB"/>
          </w:rPr>
          <w:delText xml:space="preserve">the first </w:delText>
        </w:r>
        <w:r w:rsidR="00F947FA" w:rsidDel="00666943">
          <w:rPr>
            <w:rFonts w:ascii="Verdana" w:hAnsi="Verdana" w:cs="Arial"/>
            <w:color w:val="0D0D0D" w:themeColor="text1" w:themeTint="F2"/>
            <w:lang w:val="en-GB"/>
          </w:rPr>
          <w:delText xml:space="preserve">few </w:delText>
        </w:r>
        <w:r w:rsidDel="00666943">
          <w:rPr>
            <w:rFonts w:ascii="Verdana" w:hAnsi="Verdana" w:cs="Arial"/>
            <w:color w:val="0D0D0D" w:themeColor="text1" w:themeTint="F2"/>
            <w:lang w:val="en-GB"/>
          </w:rPr>
          <w:delText xml:space="preserve">days you are going to use it </w:delText>
        </w:r>
        <w:r w:rsidR="00F947FA" w:rsidDel="00666943">
          <w:rPr>
            <w:rFonts w:ascii="Verdana" w:hAnsi="Verdana" w:cs="Arial"/>
            <w:color w:val="0D0D0D" w:themeColor="text1" w:themeTint="F2"/>
            <w:lang w:val="en-GB"/>
          </w:rPr>
          <w:delText xml:space="preserve">to </w:delText>
        </w:r>
        <w:r w:rsidDel="00666943">
          <w:rPr>
            <w:rFonts w:ascii="Verdana" w:hAnsi="Verdana" w:cs="Arial"/>
            <w:color w:val="0D0D0D" w:themeColor="text1" w:themeTint="F2"/>
            <w:lang w:val="en-GB"/>
          </w:rPr>
          <w:delText>create your money-making pages effortlessly.</w:delText>
        </w:r>
      </w:del>
    </w:p>
    <w:p w:rsidR="006A7393" w:rsidDel="00666943" w:rsidRDefault="006A7393" w:rsidP="006A7393">
      <w:pPr>
        <w:rPr>
          <w:del w:id="141" w:author="stheresia@live.com" w:date="2014-12-04T18:07:00Z"/>
          <w:rFonts w:ascii="Verdana" w:hAnsi="Verdana" w:cs="Arial"/>
          <w:color w:val="0D0D0D" w:themeColor="text1" w:themeTint="F2"/>
          <w:lang w:val="en-GB"/>
        </w:rPr>
      </w:pPr>
      <w:del w:id="142" w:author="stheresia@live.com" w:date="2014-12-04T18:07:00Z">
        <w:r w:rsidDel="00666943">
          <w:rPr>
            <w:rFonts w:ascii="Verdana" w:hAnsi="Verdana" w:cs="Arial"/>
            <w:color w:val="0D0D0D" w:themeColor="text1" w:themeTint="F2"/>
            <w:lang w:val="en-GB"/>
          </w:rPr>
          <w:delText>However, since my intention is to make this available to EVERYBODY, I won't go and charge that amount.</w:delText>
        </w:r>
      </w:del>
    </w:p>
    <w:p w:rsidR="006A7393" w:rsidDel="00666943" w:rsidRDefault="006A7393" w:rsidP="006A7393">
      <w:pPr>
        <w:rPr>
          <w:del w:id="143" w:author="stheresia@live.com" w:date="2014-12-04T18:07:00Z"/>
          <w:rFonts w:ascii="Verdana" w:hAnsi="Verdana" w:cs="Arial"/>
          <w:color w:val="0D0D0D" w:themeColor="text1" w:themeTint="F2"/>
          <w:lang w:val="en-GB"/>
        </w:rPr>
      </w:pPr>
      <w:del w:id="144" w:author="stheresia@live.com" w:date="2014-12-04T18:07:00Z">
        <w:r w:rsidDel="00666943">
          <w:rPr>
            <w:rFonts w:ascii="Verdana" w:hAnsi="Verdana" w:cs="Arial"/>
            <w:color w:val="0D0D0D" w:themeColor="text1" w:themeTint="F2"/>
            <w:lang w:val="en-GB"/>
          </w:rPr>
          <w:delText>I wouldn't be doing you a favor and that's definitely NOT my intention.</w:delText>
        </w:r>
      </w:del>
    </w:p>
    <w:p w:rsidR="006A7393" w:rsidDel="00666943" w:rsidRDefault="00156823" w:rsidP="006A7393">
      <w:pPr>
        <w:rPr>
          <w:del w:id="145" w:author="stheresia@live.com" w:date="2014-12-04T18:07:00Z"/>
          <w:rFonts w:ascii="Verdana" w:hAnsi="Verdana" w:cs="Arial"/>
          <w:color w:val="0D0D0D" w:themeColor="text1" w:themeTint="F2"/>
          <w:lang w:val="en-GB"/>
        </w:rPr>
      </w:pPr>
      <w:del w:id="146" w:author="stheresia@live.com" w:date="2014-12-04T18:07:00Z">
        <w:r w:rsidDel="00666943">
          <w:rPr>
            <w:rFonts w:ascii="Verdana" w:hAnsi="Verdana" w:cs="Arial"/>
            <w:color w:val="0D0D0D" w:themeColor="text1" w:themeTint="F2"/>
            <w:lang w:val="en-GB"/>
          </w:rPr>
          <w:delText>For a very limited time (and when I am saying this I really mean it) you can get your hand</w:delText>
        </w:r>
        <w:r w:rsidR="00F947FA"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w:delText>
        </w:r>
        <w:r w:rsidR="00F947FA" w:rsidDel="00666943">
          <w:rPr>
            <w:rFonts w:ascii="Verdana" w:hAnsi="Verdana" w:cs="Arial"/>
            <w:color w:val="0D0D0D" w:themeColor="text1" w:themeTint="F2"/>
            <w:lang w:val="en-GB"/>
          </w:rPr>
          <w:delText xml:space="preserve">on </w:delText>
        </w:r>
        <w:r w:rsidDel="00666943">
          <w:rPr>
            <w:rFonts w:ascii="Verdana" w:hAnsi="Verdana" w:cs="Arial"/>
            <w:color w:val="0D0D0D" w:themeColor="text1" w:themeTint="F2"/>
            <w:lang w:val="en-GB"/>
          </w:rPr>
          <w:delText xml:space="preserve">this fabulous plugin for only </w:delText>
        </w:r>
        <w:r w:rsidR="00196D68" w:rsidRPr="00196D68" w:rsidDel="00666943">
          <w:rPr>
            <w:rFonts w:ascii="Verdana" w:hAnsi="Verdana" w:cs="Arial"/>
            <w:color w:val="0D0D0D" w:themeColor="text1" w:themeTint="F2"/>
            <w:highlight w:val="yellow"/>
            <w:lang w:val="en-GB"/>
          </w:rPr>
          <w:delText>$xx</w:delText>
        </w:r>
        <w:r w:rsidDel="00666943">
          <w:rPr>
            <w:rFonts w:ascii="Verdana" w:hAnsi="Verdana" w:cs="Arial"/>
            <w:color w:val="0D0D0D" w:themeColor="text1" w:themeTint="F2"/>
            <w:lang w:val="en-GB"/>
          </w:rPr>
          <w:delText>.</w:delText>
        </w:r>
      </w:del>
    </w:p>
    <w:p w:rsidR="00156823" w:rsidRPr="00EC27A2" w:rsidDel="00666943" w:rsidRDefault="00156823" w:rsidP="006A7393">
      <w:pPr>
        <w:rPr>
          <w:del w:id="147" w:author="stheresia@live.com" w:date="2014-12-04T18:07:00Z"/>
          <w:rFonts w:ascii="Verdana" w:hAnsi="Verdana" w:cs="Arial"/>
          <w:b/>
          <w:color w:val="0D0D0D" w:themeColor="text1" w:themeTint="F2"/>
          <w:lang w:val="en-GB"/>
        </w:rPr>
      </w:pPr>
      <w:del w:id="148" w:author="stheresia@live.com" w:date="2014-12-04T18:07:00Z">
        <w:r w:rsidRPr="00EC27A2" w:rsidDel="00666943">
          <w:rPr>
            <w:rFonts w:ascii="Verdana" w:hAnsi="Verdana" w:cs="Arial"/>
            <w:b/>
            <w:color w:val="0D0D0D" w:themeColor="text1" w:themeTint="F2"/>
            <w:lang w:val="en-GB"/>
          </w:rPr>
          <w:delText>Yes, you've heard right.</w:delText>
        </w:r>
      </w:del>
    </w:p>
    <w:p w:rsidR="00156823" w:rsidDel="00666943" w:rsidRDefault="00156823" w:rsidP="006A7393">
      <w:pPr>
        <w:rPr>
          <w:del w:id="149" w:author="stheresia@live.com" w:date="2014-12-04T18:07:00Z"/>
          <w:rFonts w:ascii="Verdana" w:hAnsi="Verdana" w:cs="Arial"/>
          <w:color w:val="0D0D0D" w:themeColor="text1" w:themeTint="F2"/>
          <w:lang w:val="en-GB"/>
        </w:rPr>
      </w:pPr>
      <w:del w:id="150" w:author="stheresia@live.com" w:date="2014-12-04T18:07:00Z">
        <w:r w:rsidDel="00666943">
          <w:rPr>
            <w:rFonts w:ascii="Verdana" w:hAnsi="Verdana" w:cs="Arial"/>
            <w:color w:val="0D0D0D" w:themeColor="text1" w:themeTint="F2"/>
            <w:lang w:val="en-GB"/>
          </w:rPr>
          <w:delText xml:space="preserve">Only </w:delText>
        </w:r>
        <w:r w:rsidR="00196D68" w:rsidRPr="00196D68" w:rsidDel="00666943">
          <w:rPr>
            <w:rFonts w:ascii="Verdana" w:hAnsi="Verdana" w:cs="Arial"/>
            <w:color w:val="0D0D0D" w:themeColor="text1" w:themeTint="F2"/>
            <w:highlight w:val="yellow"/>
            <w:lang w:val="en-GB"/>
          </w:rPr>
          <w:delText>$xx</w:delText>
        </w:r>
        <w:r w:rsidDel="00666943">
          <w:rPr>
            <w:rFonts w:ascii="Verdana" w:hAnsi="Verdana" w:cs="Arial"/>
            <w:color w:val="0D0D0D" w:themeColor="text1" w:themeTint="F2"/>
            <w:lang w:val="en-GB"/>
          </w:rPr>
          <w:delText xml:space="preserve"> and the plugin will be yours.</w:delText>
        </w:r>
      </w:del>
    </w:p>
    <w:p w:rsidR="00156823" w:rsidDel="00666943" w:rsidRDefault="00156823" w:rsidP="006A7393">
      <w:pPr>
        <w:rPr>
          <w:del w:id="151" w:author="stheresia@live.com" w:date="2014-12-04T18:07:00Z"/>
          <w:rFonts w:ascii="Verdana" w:hAnsi="Verdana" w:cs="Arial"/>
          <w:b/>
          <w:color w:val="C00000"/>
          <w:sz w:val="32"/>
          <w:lang w:val="en-GB"/>
        </w:rPr>
      </w:pPr>
      <w:del w:id="152" w:author="stheresia@live.com" w:date="2014-12-04T18:07:00Z">
        <w:r w:rsidDel="00666943">
          <w:rPr>
            <w:rFonts w:ascii="Verdana" w:hAnsi="Verdana" w:cs="Arial"/>
            <w:color w:val="0D0D0D" w:themeColor="text1" w:themeTint="F2"/>
            <w:lang w:val="en-GB"/>
          </w:rPr>
          <w:delText>But if I were you I would hurry up since this price won't be here forever.</w:delText>
        </w:r>
      </w:del>
    </w:p>
    <w:p w:rsidR="00EC27A2" w:rsidDel="00666943" w:rsidRDefault="00EC27A2" w:rsidP="00FC795E">
      <w:pPr>
        <w:jc w:val="center"/>
        <w:rPr>
          <w:del w:id="153" w:author="stheresia@live.com" w:date="2014-12-04T18:07:00Z"/>
          <w:rFonts w:ascii="Verdana" w:hAnsi="Verdana" w:cs="Arial"/>
          <w:b/>
          <w:color w:val="C00000"/>
          <w:sz w:val="32"/>
          <w:lang w:val="en-GB"/>
        </w:rPr>
      </w:pPr>
    </w:p>
    <w:p w:rsidR="00FC795E" w:rsidRPr="00FC795E" w:rsidDel="00666943" w:rsidRDefault="006A7393" w:rsidP="00FC795E">
      <w:pPr>
        <w:jc w:val="center"/>
        <w:rPr>
          <w:del w:id="154" w:author="stheresia@live.com" w:date="2014-12-04T18:07:00Z"/>
          <w:rFonts w:ascii="Verdana" w:hAnsi="Verdana" w:cs="Arial"/>
          <w:i/>
          <w:color w:val="C00000"/>
          <w:lang w:val="en-GB"/>
        </w:rPr>
      </w:pPr>
      <w:del w:id="155" w:author="stheresia@live.com" w:date="2014-12-04T18:07:00Z">
        <w:r w:rsidDel="00666943">
          <w:rPr>
            <w:rFonts w:ascii="Verdana" w:hAnsi="Verdana" w:cs="Arial"/>
            <w:b/>
            <w:color w:val="C00000"/>
            <w:sz w:val="32"/>
            <w:lang w:val="en-GB"/>
          </w:rPr>
          <w:delText xml:space="preserve">Wanna Try It RISK FREE? </w:delText>
        </w:r>
      </w:del>
    </w:p>
    <w:p w:rsidR="00B1421B" w:rsidRPr="00B1421B" w:rsidDel="00666943" w:rsidRDefault="00B1421B" w:rsidP="00B1421B">
      <w:pPr>
        <w:rPr>
          <w:del w:id="156" w:author="stheresia@live.com" w:date="2014-12-04T18:07:00Z"/>
          <w:rFonts w:ascii="Verdana" w:hAnsi="Verdana" w:cs="Arial"/>
          <w:color w:val="0D0D0D" w:themeColor="text1" w:themeTint="F2"/>
          <w:lang w:val="en-GB"/>
        </w:rPr>
      </w:pPr>
    </w:p>
    <w:p w:rsidR="00B1421B" w:rsidDel="00666943" w:rsidRDefault="00EC27A2" w:rsidP="00B1421B">
      <w:pPr>
        <w:rPr>
          <w:del w:id="157" w:author="stheresia@live.com" w:date="2014-12-04T18:07:00Z"/>
          <w:rFonts w:ascii="Verdana" w:hAnsi="Verdana" w:cs="Arial"/>
          <w:color w:val="0D0D0D" w:themeColor="text1" w:themeTint="F2"/>
          <w:lang w:val="en-GB"/>
        </w:rPr>
      </w:pPr>
      <w:del w:id="158" w:author="stheresia@live.com" w:date="2014-12-04T18:07:00Z">
        <w:r w:rsidDel="00666943">
          <w:rPr>
            <w:rFonts w:ascii="Verdana" w:hAnsi="Verdana" w:cs="Arial"/>
            <w:color w:val="0D0D0D" w:themeColor="text1" w:themeTint="F2"/>
            <w:lang w:val="en-GB"/>
          </w:rPr>
          <w:delText>As a marketer yourself, you've heard it all.</w:delText>
        </w:r>
      </w:del>
    </w:p>
    <w:p w:rsidR="00EC27A2" w:rsidDel="00666943" w:rsidRDefault="00EC27A2" w:rsidP="00B1421B">
      <w:pPr>
        <w:rPr>
          <w:del w:id="159" w:author="stheresia@live.com" w:date="2014-12-04T18:07:00Z"/>
          <w:rFonts w:ascii="Verdana" w:hAnsi="Verdana" w:cs="Arial"/>
          <w:color w:val="0D0D0D" w:themeColor="text1" w:themeTint="F2"/>
          <w:lang w:val="en-GB"/>
        </w:rPr>
      </w:pPr>
      <w:del w:id="160" w:author="stheresia@live.com" w:date="2014-12-04T18:07:00Z">
        <w:r w:rsidDel="00666943">
          <w:rPr>
            <w:rFonts w:ascii="Verdana" w:hAnsi="Verdana" w:cs="Arial"/>
            <w:color w:val="0D0D0D" w:themeColor="text1" w:themeTint="F2"/>
            <w:lang w:val="en-GB"/>
          </w:rPr>
          <w:delText>Bold claims, hype to the max and God know</w:delText>
        </w:r>
        <w:r w:rsidR="00F947FA"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what else.</w:delText>
        </w:r>
      </w:del>
    </w:p>
    <w:p w:rsidR="00EC27A2" w:rsidDel="00666943" w:rsidRDefault="00EC27A2" w:rsidP="00B1421B">
      <w:pPr>
        <w:rPr>
          <w:del w:id="161" w:author="stheresia@live.com" w:date="2014-12-04T18:07:00Z"/>
          <w:rFonts w:ascii="Verdana" w:hAnsi="Verdana" w:cs="Arial"/>
          <w:color w:val="0D0D0D" w:themeColor="text1" w:themeTint="F2"/>
          <w:lang w:val="en-GB"/>
        </w:rPr>
      </w:pPr>
      <w:del w:id="162" w:author="stheresia@live.com" w:date="2014-12-04T18:07:00Z">
        <w:r w:rsidDel="00666943">
          <w:rPr>
            <w:rFonts w:ascii="Verdana" w:hAnsi="Verdana" w:cs="Arial"/>
            <w:color w:val="0D0D0D" w:themeColor="text1" w:themeTint="F2"/>
            <w:lang w:val="en-GB"/>
          </w:rPr>
          <w:delText>It's perfectly understandable that you</w:delText>
        </w:r>
        <w:r w:rsidR="00F947FA" w:rsidDel="00666943">
          <w:rPr>
            <w:rFonts w:ascii="Verdana" w:hAnsi="Verdana" w:cs="Arial"/>
            <w:color w:val="0D0D0D" w:themeColor="text1" w:themeTint="F2"/>
            <w:lang w:val="en-GB"/>
          </w:rPr>
          <w:delText>r</w:delText>
        </w:r>
        <w:r w:rsidDel="00666943">
          <w:rPr>
            <w:rFonts w:ascii="Verdana" w:hAnsi="Verdana" w:cs="Arial"/>
            <w:color w:val="0D0D0D" w:themeColor="text1" w:themeTint="F2"/>
            <w:lang w:val="en-GB"/>
          </w:rPr>
          <w:delText xml:space="preserve"> BS meter is ringing right now.</w:delText>
        </w:r>
      </w:del>
    </w:p>
    <w:p w:rsidR="00EC27A2" w:rsidDel="00666943" w:rsidRDefault="00EC27A2" w:rsidP="00B1421B">
      <w:pPr>
        <w:rPr>
          <w:del w:id="163" w:author="stheresia@live.com" w:date="2014-12-04T18:07:00Z"/>
          <w:rFonts w:ascii="Verdana" w:hAnsi="Verdana" w:cs="Arial"/>
          <w:color w:val="0D0D0D" w:themeColor="text1" w:themeTint="F2"/>
          <w:lang w:val="en-GB"/>
        </w:rPr>
      </w:pPr>
      <w:del w:id="164" w:author="stheresia@live.com" w:date="2014-12-04T18:07:00Z">
        <w:r w:rsidDel="00666943">
          <w:rPr>
            <w:rFonts w:ascii="Verdana" w:hAnsi="Verdana" w:cs="Arial"/>
            <w:color w:val="0D0D0D" w:themeColor="text1" w:themeTint="F2"/>
            <w:lang w:val="en-GB"/>
          </w:rPr>
          <w:delText>But I am here to show you that I truly believe in my product.</w:delText>
        </w:r>
      </w:del>
    </w:p>
    <w:p w:rsidR="00EC27A2" w:rsidDel="00666943" w:rsidRDefault="00EC27A2" w:rsidP="00B1421B">
      <w:pPr>
        <w:rPr>
          <w:del w:id="165" w:author="stheresia@live.com" w:date="2014-12-04T18:07:00Z"/>
          <w:rFonts w:ascii="Verdana" w:hAnsi="Verdana" w:cs="Arial"/>
          <w:color w:val="0D0D0D" w:themeColor="text1" w:themeTint="F2"/>
          <w:lang w:val="en-GB"/>
        </w:rPr>
      </w:pPr>
      <w:del w:id="166" w:author="stheresia@live.com" w:date="2014-12-04T18:07:00Z">
        <w:r w:rsidDel="00666943">
          <w:rPr>
            <w:rFonts w:ascii="Verdana" w:hAnsi="Verdana" w:cs="Arial"/>
            <w:color w:val="0D0D0D" w:themeColor="text1" w:themeTint="F2"/>
            <w:lang w:val="en-GB"/>
          </w:rPr>
          <w:delText xml:space="preserve">What's more, I am </w:delText>
        </w:r>
        <w:r w:rsidRPr="00EC27A2" w:rsidDel="00666943">
          <w:rPr>
            <w:rFonts w:ascii="Verdana" w:hAnsi="Verdana" w:cs="Arial"/>
            <w:b/>
            <w:color w:val="0D0D0D" w:themeColor="text1" w:themeTint="F2"/>
            <w:lang w:val="en-GB"/>
          </w:rPr>
          <w:delText xml:space="preserve">CONFIDENT </w:delText>
        </w:r>
        <w:r w:rsidDel="00666943">
          <w:rPr>
            <w:rFonts w:ascii="Verdana" w:hAnsi="Verdana" w:cs="Arial"/>
            <w:color w:val="0D0D0D" w:themeColor="text1" w:themeTint="F2"/>
            <w:lang w:val="en-GB"/>
          </w:rPr>
          <w:delText>that it WILL make you money.</w:delText>
        </w:r>
      </w:del>
    </w:p>
    <w:p w:rsidR="00EC27A2" w:rsidRPr="00EC27A2" w:rsidDel="00666943" w:rsidRDefault="00EC27A2" w:rsidP="00B1421B">
      <w:pPr>
        <w:rPr>
          <w:del w:id="167" w:author="stheresia@live.com" w:date="2014-12-04T18:07:00Z"/>
          <w:rFonts w:ascii="Verdana" w:hAnsi="Verdana" w:cs="Arial"/>
          <w:i/>
          <w:color w:val="0D0D0D" w:themeColor="text1" w:themeTint="F2"/>
          <w:lang w:val="en-GB"/>
        </w:rPr>
      </w:pPr>
      <w:del w:id="168" w:author="stheresia@live.com" w:date="2014-12-04T18:07:00Z">
        <w:r w:rsidRPr="00EC27A2" w:rsidDel="00666943">
          <w:rPr>
            <w:rFonts w:ascii="Verdana" w:hAnsi="Verdana" w:cs="Arial"/>
            <w:i/>
            <w:color w:val="0D0D0D" w:themeColor="text1" w:themeTint="F2"/>
            <w:lang w:val="en-GB"/>
          </w:rPr>
          <w:delText>So let's do one thing...</w:delText>
        </w:r>
      </w:del>
    </w:p>
    <w:p w:rsidR="00EC27A2" w:rsidDel="00666943" w:rsidRDefault="00EC27A2" w:rsidP="00B1421B">
      <w:pPr>
        <w:rPr>
          <w:del w:id="169" w:author="stheresia@live.com" w:date="2014-12-04T18:07:00Z"/>
          <w:rFonts w:ascii="Verdana" w:hAnsi="Verdana" w:cs="Arial"/>
          <w:color w:val="0D0D0D" w:themeColor="text1" w:themeTint="F2"/>
          <w:lang w:val="en-GB"/>
        </w:rPr>
      </w:pPr>
      <w:del w:id="170" w:author="stheresia@live.com" w:date="2014-12-04T18:07:00Z">
        <w:r w:rsidDel="00666943">
          <w:rPr>
            <w:rFonts w:ascii="Verdana" w:hAnsi="Verdana" w:cs="Arial"/>
            <w:color w:val="0D0D0D" w:themeColor="text1" w:themeTint="F2"/>
            <w:lang w:val="en-GB"/>
          </w:rPr>
          <w:delText>Why don't you go ahead and download my plugin and creat</w:delText>
        </w:r>
        <w:r w:rsidR="00F947FA" w:rsidDel="00666943">
          <w:rPr>
            <w:rFonts w:ascii="Verdana" w:hAnsi="Verdana" w:cs="Arial"/>
            <w:color w:val="0D0D0D" w:themeColor="text1" w:themeTint="F2"/>
            <w:lang w:val="en-GB"/>
          </w:rPr>
          <w:delText>e</w:delText>
        </w:r>
        <w:r w:rsidDel="00666943">
          <w:rPr>
            <w:rFonts w:ascii="Verdana" w:hAnsi="Verdana" w:cs="Arial"/>
            <w:color w:val="0D0D0D" w:themeColor="text1" w:themeTint="F2"/>
            <w:lang w:val="en-GB"/>
          </w:rPr>
          <w:delText xml:space="preserve"> your money pages?</w:delText>
        </w:r>
      </w:del>
    </w:p>
    <w:p w:rsidR="00EC27A2" w:rsidDel="00666943" w:rsidRDefault="00EC27A2" w:rsidP="00B1421B">
      <w:pPr>
        <w:rPr>
          <w:del w:id="171" w:author="stheresia@live.com" w:date="2014-12-04T18:07:00Z"/>
          <w:rFonts w:ascii="Verdana" w:hAnsi="Verdana" w:cs="Arial"/>
          <w:color w:val="0D0D0D" w:themeColor="text1" w:themeTint="F2"/>
          <w:lang w:val="en-GB"/>
        </w:rPr>
      </w:pPr>
      <w:del w:id="172" w:author="stheresia@live.com" w:date="2014-12-04T18:07:00Z">
        <w:r w:rsidDel="00666943">
          <w:rPr>
            <w:rFonts w:ascii="Verdana" w:hAnsi="Verdana" w:cs="Arial"/>
            <w:color w:val="0D0D0D" w:themeColor="text1" w:themeTint="F2"/>
            <w:lang w:val="en-GB"/>
          </w:rPr>
          <w:delText>If at ANY time during 30 days after the purchase you are not satisfied, I will refund your money.</w:delText>
        </w:r>
      </w:del>
    </w:p>
    <w:p w:rsidR="00EC27A2" w:rsidDel="00666943" w:rsidRDefault="00EC27A2" w:rsidP="00B1421B">
      <w:pPr>
        <w:rPr>
          <w:del w:id="173" w:author="stheresia@live.com" w:date="2014-12-04T18:07:00Z"/>
          <w:rFonts w:ascii="Verdana" w:hAnsi="Verdana" w:cs="Arial"/>
          <w:color w:val="0D0D0D" w:themeColor="text1" w:themeTint="F2"/>
          <w:lang w:val="en-GB"/>
        </w:rPr>
      </w:pPr>
      <w:del w:id="174" w:author="stheresia@live.com" w:date="2014-12-04T18:07:00Z">
        <w:r w:rsidDel="00666943">
          <w:rPr>
            <w:rFonts w:ascii="Verdana" w:hAnsi="Verdana" w:cs="Arial"/>
            <w:color w:val="0D0D0D" w:themeColor="text1" w:themeTint="F2"/>
            <w:lang w:val="en-GB"/>
          </w:rPr>
          <w:delText>You are protected by my 30-day money-back guarantee that removes any risk in case you are not satisfied.</w:delText>
        </w:r>
      </w:del>
    </w:p>
    <w:p w:rsidR="00EC27A2" w:rsidDel="00666943" w:rsidRDefault="00EC27A2" w:rsidP="00B1421B">
      <w:pPr>
        <w:rPr>
          <w:del w:id="175" w:author="stheresia@live.com" w:date="2014-12-04T18:07:00Z"/>
          <w:rFonts w:ascii="Verdana" w:hAnsi="Verdana" w:cs="Arial"/>
          <w:i/>
          <w:color w:val="0D0D0D" w:themeColor="text1" w:themeTint="F2"/>
          <w:lang w:val="en-GB"/>
        </w:rPr>
      </w:pPr>
      <w:del w:id="176" w:author="stheresia@live.com" w:date="2014-12-04T18:07:00Z">
        <w:r w:rsidRPr="00EC27A2" w:rsidDel="00666943">
          <w:rPr>
            <w:rFonts w:ascii="Verdana" w:hAnsi="Verdana" w:cs="Arial"/>
            <w:i/>
            <w:color w:val="0D0D0D" w:themeColor="text1" w:themeTint="F2"/>
            <w:lang w:val="en-GB"/>
          </w:rPr>
          <w:delText>What do you have to lose?</w:delText>
        </w:r>
      </w:del>
    </w:p>
    <w:p w:rsidR="00EC27A2" w:rsidDel="00666943" w:rsidRDefault="00EC27A2" w:rsidP="00B1421B">
      <w:pPr>
        <w:rPr>
          <w:del w:id="177" w:author="stheresia@live.com" w:date="2014-12-04T18:07:00Z"/>
          <w:rFonts w:ascii="Verdana" w:hAnsi="Verdana" w:cs="Arial"/>
          <w:i/>
          <w:color w:val="0D0D0D" w:themeColor="text1" w:themeTint="F2"/>
          <w:lang w:val="en-GB"/>
        </w:rPr>
      </w:pPr>
    </w:p>
    <w:p w:rsidR="00EC27A2" w:rsidDel="00666943" w:rsidRDefault="00BD5102" w:rsidP="00EC27A2">
      <w:pPr>
        <w:jc w:val="center"/>
        <w:rPr>
          <w:del w:id="178" w:author="stheresia@live.com" w:date="2014-12-04T18:07:00Z"/>
          <w:rFonts w:ascii="Verdana" w:hAnsi="Verdana" w:cs="Arial"/>
          <w:b/>
          <w:color w:val="C00000"/>
          <w:sz w:val="32"/>
          <w:lang w:val="en-GB"/>
        </w:rPr>
      </w:pPr>
      <w:del w:id="179" w:author="stheresia@live.com" w:date="2014-12-04T18:07:00Z">
        <w:r w:rsidDel="00666943">
          <w:rPr>
            <w:rFonts w:ascii="Verdana" w:hAnsi="Verdana" w:cs="Arial"/>
            <w:b/>
            <w:color w:val="C00000"/>
            <w:sz w:val="32"/>
            <w:lang w:val="en-GB"/>
          </w:rPr>
          <w:delText>Don't Delay And Grab Your Copy Of WP Profit Page Creator...Price Is Going Up VERY Soon!</w:delText>
        </w:r>
      </w:del>
    </w:p>
    <w:p w:rsidR="00C4773D" w:rsidRPr="00C4773D" w:rsidDel="00666943" w:rsidRDefault="00C4773D" w:rsidP="00EC27A2">
      <w:pPr>
        <w:jc w:val="center"/>
        <w:rPr>
          <w:del w:id="180" w:author="stheresia@live.com" w:date="2014-12-04T18:07:00Z"/>
          <w:rFonts w:ascii="Verdana" w:hAnsi="Verdana" w:cs="Arial"/>
          <w:b/>
          <w:color w:val="0D0D0D" w:themeColor="text1" w:themeTint="F2"/>
          <w:sz w:val="32"/>
          <w:lang w:val="en-GB"/>
        </w:rPr>
      </w:pPr>
      <w:del w:id="181" w:author="stheresia@live.com" w:date="2014-12-04T18:07:00Z">
        <w:r w:rsidRPr="00C4773D" w:rsidDel="00666943">
          <w:rPr>
            <w:rFonts w:ascii="Verdana" w:hAnsi="Verdana" w:cs="Arial"/>
            <w:b/>
            <w:color w:val="0D0D0D" w:themeColor="text1" w:themeTint="F2"/>
            <w:sz w:val="32"/>
            <w:lang w:val="en-GB"/>
          </w:rPr>
          <w:delText xml:space="preserve">Only </w:delText>
        </w:r>
        <w:r w:rsidR="00196D68" w:rsidRPr="00196D68" w:rsidDel="00666943">
          <w:rPr>
            <w:rFonts w:ascii="Verdana" w:hAnsi="Verdana" w:cs="Arial"/>
            <w:b/>
            <w:color w:val="0D0D0D" w:themeColor="text1" w:themeTint="F2"/>
            <w:sz w:val="32"/>
            <w:highlight w:val="yellow"/>
            <w:lang w:val="en-GB"/>
          </w:rPr>
          <w:delText>$xx</w:delText>
        </w:r>
        <w:r w:rsidRPr="00C4773D" w:rsidDel="00666943">
          <w:rPr>
            <w:rFonts w:ascii="Verdana" w:hAnsi="Verdana" w:cs="Arial"/>
            <w:b/>
            <w:color w:val="0D0D0D" w:themeColor="text1" w:themeTint="F2"/>
            <w:sz w:val="32"/>
            <w:lang w:val="en-GB"/>
          </w:rPr>
          <w:delText>!</w:delText>
        </w:r>
      </w:del>
    </w:p>
    <w:p w:rsidR="00BD5102" w:rsidDel="00666943" w:rsidRDefault="00BD5102" w:rsidP="00BD5102">
      <w:pPr>
        <w:jc w:val="center"/>
        <w:rPr>
          <w:del w:id="182" w:author="stheresia@live.com" w:date="2014-12-04T18:07:00Z"/>
          <w:rFonts w:ascii="Verdana" w:hAnsi="Verdana" w:cs="Arial"/>
          <w:color w:val="7030A0"/>
          <w:lang w:val="en-GB"/>
        </w:rPr>
      </w:pPr>
      <w:del w:id="183" w:author="stheresia@live.com" w:date="2014-12-04T18:07:00Z">
        <w:r w:rsidRPr="00BD5102" w:rsidDel="00666943">
          <w:rPr>
            <w:rFonts w:ascii="Verdana" w:hAnsi="Verdana" w:cs="Arial"/>
            <w:color w:val="7030A0"/>
            <w:lang w:val="en-GB"/>
          </w:rPr>
          <w:delText>{Insert Buy Now Button Here}</w:delText>
        </w:r>
      </w:del>
    </w:p>
    <w:p w:rsidR="00C4773D" w:rsidDel="00666943" w:rsidRDefault="00C4773D" w:rsidP="00C4773D">
      <w:pPr>
        <w:rPr>
          <w:del w:id="184" w:author="stheresia@live.com" w:date="2014-12-04T18:07:00Z"/>
          <w:rFonts w:ascii="Verdana" w:hAnsi="Verdana" w:cs="Arial"/>
          <w:color w:val="0D0D0D" w:themeColor="text1" w:themeTint="F2"/>
          <w:lang w:val="en-GB"/>
        </w:rPr>
      </w:pPr>
    </w:p>
    <w:p w:rsidR="00C4773D" w:rsidDel="00666943" w:rsidRDefault="00C4773D" w:rsidP="00C4773D">
      <w:pPr>
        <w:rPr>
          <w:del w:id="185" w:author="stheresia@live.com" w:date="2014-12-04T18:07:00Z"/>
          <w:rFonts w:ascii="Verdana" w:hAnsi="Verdana" w:cs="Arial"/>
          <w:color w:val="0D0D0D" w:themeColor="text1" w:themeTint="F2"/>
          <w:lang w:val="en-GB"/>
        </w:rPr>
      </w:pPr>
      <w:del w:id="186" w:author="stheresia@live.com" w:date="2014-12-04T18:07:00Z">
        <w:r w:rsidDel="00666943">
          <w:rPr>
            <w:rFonts w:ascii="Verdana" w:hAnsi="Verdana" w:cs="Arial"/>
            <w:color w:val="0D0D0D" w:themeColor="text1" w:themeTint="F2"/>
            <w:lang w:val="en-GB"/>
          </w:rPr>
          <w:delText>This is clearly a NO-BRAINER.</w:delText>
        </w:r>
      </w:del>
    </w:p>
    <w:p w:rsidR="00C4773D" w:rsidDel="00666943" w:rsidRDefault="00C4773D" w:rsidP="00C4773D">
      <w:pPr>
        <w:rPr>
          <w:del w:id="187" w:author="stheresia@live.com" w:date="2014-12-04T18:07:00Z"/>
          <w:rFonts w:ascii="Verdana" w:hAnsi="Verdana" w:cs="Arial"/>
          <w:color w:val="0D0D0D" w:themeColor="text1" w:themeTint="F2"/>
          <w:lang w:val="en-GB"/>
        </w:rPr>
      </w:pPr>
      <w:del w:id="188" w:author="stheresia@live.com" w:date="2014-12-04T18:07:00Z">
        <w:r w:rsidDel="00666943">
          <w:rPr>
            <w:rFonts w:ascii="Verdana" w:hAnsi="Verdana" w:cs="Arial"/>
            <w:color w:val="0D0D0D" w:themeColor="text1" w:themeTint="F2"/>
            <w:lang w:val="en-GB"/>
          </w:rPr>
          <w:delText>You can finally make the profits that YOU deserve, with a spectacular plugin that's highly-profitable!</w:delText>
        </w:r>
      </w:del>
    </w:p>
    <w:p w:rsidR="00C4773D" w:rsidDel="00666943" w:rsidRDefault="00C4773D" w:rsidP="00C4773D">
      <w:pPr>
        <w:rPr>
          <w:del w:id="189" w:author="stheresia@live.com" w:date="2014-12-04T18:07:00Z"/>
          <w:rFonts w:ascii="Verdana" w:hAnsi="Verdana" w:cs="Arial"/>
          <w:color w:val="0D0D0D" w:themeColor="text1" w:themeTint="F2"/>
          <w:lang w:val="en-GB"/>
        </w:rPr>
      </w:pPr>
      <w:del w:id="190" w:author="stheresia@live.com" w:date="2014-12-04T18:07:00Z">
        <w:r w:rsidDel="00666943">
          <w:rPr>
            <w:rFonts w:ascii="Verdana" w:hAnsi="Verdana" w:cs="Arial"/>
            <w:color w:val="0D0D0D" w:themeColor="text1" w:themeTint="F2"/>
            <w:lang w:val="en-GB"/>
          </w:rPr>
          <w:delText xml:space="preserve">I suggest you grab your copy now because </w:delText>
        </w:r>
        <w:r w:rsidR="00F947FA" w:rsidDel="00666943">
          <w:rPr>
            <w:rFonts w:ascii="Verdana" w:hAnsi="Verdana" w:cs="Arial"/>
            <w:color w:val="0D0D0D" w:themeColor="text1" w:themeTint="F2"/>
            <w:lang w:val="en-GB"/>
          </w:rPr>
          <w:delText xml:space="preserve">the </w:delText>
        </w:r>
        <w:r w:rsidDel="00666943">
          <w:rPr>
            <w:rFonts w:ascii="Verdana" w:hAnsi="Verdana" w:cs="Arial"/>
            <w:color w:val="0D0D0D" w:themeColor="text1" w:themeTint="F2"/>
            <w:lang w:val="en-GB"/>
          </w:rPr>
          <w:delText>price is definitely going up very soon and you don't want to pay more than others, right?</w:delText>
        </w:r>
      </w:del>
    </w:p>
    <w:p w:rsidR="00C4773D" w:rsidDel="00666943" w:rsidRDefault="00C4773D" w:rsidP="00C4773D">
      <w:pPr>
        <w:rPr>
          <w:del w:id="191" w:author="stheresia@live.com" w:date="2014-12-04T18:07:00Z"/>
          <w:rFonts w:ascii="Verdana" w:hAnsi="Verdana" w:cs="Arial"/>
          <w:color w:val="0D0D0D" w:themeColor="text1" w:themeTint="F2"/>
          <w:lang w:val="en-GB"/>
        </w:rPr>
      </w:pPr>
      <w:del w:id="192" w:author="stheresia@live.com" w:date="2014-12-04T18:07:00Z">
        <w:r w:rsidDel="00666943">
          <w:rPr>
            <w:rFonts w:ascii="Verdana" w:hAnsi="Verdana" w:cs="Arial"/>
            <w:color w:val="0D0D0D" w:themeColor="text1" w:themeTint="F2"/>
            <w:lang w:val="en-GB"/>
          </w:rPr>
          <w:delText xml:space="preserve">Go ahead and CLICK HERE to get access to the members area to download </w:delText>
        </w:r>
        <w:r w:rsidR="00F947FA" w:rsidDel="00666943">
          <w:rPr>
            <w:rFonts w:ascii="Verdana" w:hAnsi="Verdana" w:cs="Arial"/>
            <w:color w:val="0D0D0D" w:themeColor="text1" w:themeTint="F2"/>
            <w:lang w:val="en-GB"/>
          </w:rPr>
          <w:delText xml:space="preserve">the </w:delText>
        </w:r>
        <w:r w:rsidDel="00666943">
          <w:rPr>
            <w:rFonts w:ascii="Verdana" w:hAnsi="Verdana" w:cs="Arial"/>
            <w:color w:val="0D0D0D" w:themeColor="text1" w:themeTint="F2"/>
            <w:lang w:val="en-GB"/>
          </w:rPr>
          <w:delText>WP Profit Page Creator...</w:delText>
        </w:r>
      </w:del>
    </w:p>
    <w:p w:rsidR="00C4773D" w:rsidDel="00666943" w:rsidRDefault="00C4773D" w:rsidP="00C4773D">
      <w:pPr>
        <w:rPr>
          <w:del w:id="193" w:author="stheresia@live.com" w:date="2014-12-04T18:07:00Z"/>
          <w:rFonts w:ascii="Verdana" w:hAnsi="Verdana" w:cs="Arial"/>
          <w:color w:val="0D0D0D" w:themeColor="text1" w:themeTint="F2"/>
          <w:lang w:val="en-GB"/>
        </w:rPr>
      </w:pPr>
      <w:del w:id="194" w:author="stheresia@live.com" w:date="2014-12-04T18:07:00Z">
        <w:r w:rsidDel="00666943">
          <w:rPr>
            <w:rFonts w:ascii="Verdana" w:hAnsi="Verdana" w:cs="Arial"/>
            <w:color w:val="0D0D0D" w:themeColor="text1" w:themeTint="F2"/>
            <w:lang w:val="en-GB"/>
          </w:rPr>
          <w:delText>I will see you on the inside!</w:delText>
        </w:r>
      </w:del>
    </w:p>
    <w:p w:rsidR="00C4773D" w:rsidDel="00666943" w:rsidRDefault="00C4773D" w:rsidP="00C4773D">
      <w:pPr>
        <w:rPr>
          <w:del w:id="195" w:author="stheresia@live.com" w:date="2014-12-04T18:07:00Z"/>
          <w:rFonts w:ascii="Verdana" w:hAnsi="Verdana" w:cs="Arial"/>
          <w:color w:val="0D0D0D" w:themeColor="text1" w:themeTint="F2"/>
          <w:lang w:val="en-GB"/>
        </w:rPr>
      </w:pPr>
      <w:del w:id="196" w:author="stheresia@live.com" w:date="2014-12-04T18:07:00Z">
        <w:r w:rsidDel="00666943">
          <w:rPr>
            <w:rFonts w:ascii="Verdana" w:hAnsi="Verdana" w:cs="Arial"/>
            <w:color w:val="0D0D0D" w:themeColor="text1" w:themeTint="F2"/>
            <w:lang w:val="en-GB"/>
          </w:rPr>
          <w:delText>Thanks for reading,</w:delText>
        </w:r>
      </w:del>
    </w:p>
    <w:p w:rsidR="00C4773D" w:rsidRPr="00C4773D" w:rsidDel="00666943" w:rsidRDefault="00C4773D" w:rsidP="00C4773D">
      <w:pPr>
        <w:rPr>
          <w:del w:id="197" w:author="stheresia@live.com" w:date="2014-12-04T18:07:00Z"/>
          <w:rFonts w:ascii="Verdana" w:hAnsi="Verdana" w:cs="Arial"/>
          <w:color w:val="7030A0"/>
          <w:lang w:val="en-GB"/>
        </w:rPr>
      </w:pPr>
      <w:del w:id="198" w:author="stheresia@live.com" w:date="2014-12-04T18:07:00Z">
        <w:r w:rsidRPr="00C4773D" w:rsidDel="00666943">
          <w:rPr>
            <w:rFonts w:ascii="Verdana" w:hAnsi="Verdana" w:cs="Arial"/>
            <w:color w:val="7030A0"/>
            <w:lang w:val="en-GB"/>
          </w:rPr>
          <w:delText>{Insert Your Name Here}</w:delText>
        </w:r>
      </w:del>
    </w:p>
    <w:p w:rsidR="00BD5102" w:rsidDel="00666943" w:rsidRDefault="00BD5102" w:rsidP="00C4773D">
      <w:pPr>
        <w:rPr>
          <w:del w:id="199" w:author="stheresia@live.com" w:date="2014-12-04T18:07:00Z"/>
          <w:rFonts w:ascii="Verdana" w:hAnsi="Verdana" w:cs="Arial"/>
          <w:color w:val="0D0D0D" w:themeColor="text1" w:themeTint="F2"/>
          <w:lang w:val="en-GB"/>
        </w:rPr>
      </w:pPr>
    </w:p>
    <w:p w:rsidR="00E42B05" w:rsidRPr="00E42B05" w:rsidRDefault="00E42B05" w:rsidP="00C4773D">
      <w:pPr>
        <w:rPr>
          <w:rFonts w:ascii="Verdana" w:hAnsi="Verdana" w:cs="Arial"/>
          <w:b/>
          <w:color w:val="0D0D0D" w:themeColor="text1" w:themeTint="F2"/>
          <w:lang w:val="en-GB"/>
        </w:rPr>
      </w:pPr>
      <w:r w:rsidRPr="00E42B05">
        <w:rPr>
          <w:rFonts w:ascii="Verdana" w:hAnsi="Verdana" w:cs="Arial"/>
          <w:b/>
          <w:color w:val="0D0D0D" w:themeColor="text1" w:themeTint="F2"/>
          <w:lang w:val="en-GB"/>
        </w:rPr>
        <w:t>Emails #1</w:t>
      </w:r>
    </w:p>
    <w:p w:rsidR="00E42B05"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Subject: Make *Instant* Profits (no skills required</w:t>
      </w:r>
      <w:r w:rsidR="00F947FA">
        <w:rPr>
          <w:rFonts w:ascii="Verdana" w:hAnsi="Verdana" w:cs="Arial"/>
          <w:color w:val="0D0D0D" w:themeColor="text1" w:themeTint="F2"/>
          <w:lang w:val="en-GB"/>
        </w:rPr>
        <w:t>)</w:t>
      </w:r>
      <w:r>
        <w:rPr>
          <w:rFonts w:ascii="Verdana" w:hAnsi="Verdana" w:cs="Arial"/>
          <w:color w:val="0D0D0D" w:themeColor="text1" w:themeTint="F2"/>
          <w:lang w:val="en-GB"/>
        </w:rPr>
        <w:t>.</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 xml:space="preserve">Body: </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Hey {</w:t>
      </w:r>
      <w:proofErr w:type="gramStart"/>
      <w:r>
        <w:rPr>
          <w:rFonts w:ascii="Verdana" w:hAnsi="Verdana" w:cs="Arial"/>
          <w:color w:val="0D0D0D" w:themeColor="text1" w:themeTint="F2"/>
          <w:lang w:val="en-GB"/>
        </w:rPr>
        <w:t>!</w:t>
      </w:r>
      <w:proofErr w:type="spellStart"/>
      <w:r>
        <w:rPr>
          <w:rFonts w:ascii="Verdana" w:hAnsi="Verdana" w:cs="Arial"/>
          <w:color w:val="0D0D0D" w:themeColor="text1" w:themeTint="F2"/>
          <w:lang w:val="en-GB"/>
        </w:rPr>
        <w:t>firstname</w:t>
      </w:r>
      <w:proofErr w:type="spellEnd"/>
      <w:proofErr w:type="gramEnd"/>
      <w:r>
        <w:rPr>
          <w:rFonts w:ascii="Verdana" w:hAnsi="Verdana" w:cs="Arial"/>
          <w:color w:val="0D0D0D" w:themeColor="text1" w:themeTint="F2"/>
          <w:lang w:val="en-GB"/>
        </w:rPr>
        <w:t>},</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Hope you are doing well.</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As a marketer myself, I only want ONE thing.</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More profits and less work.</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I am assuming that</w:t>
      </w:r>
      <w:r w:rsidR="00F947FA">
        <w:rPr>
          <w:rFonts w:ascii="Verdana" w:hAnsi="Verdana" w:cs="Arial"/>
          <w:color w:val="0D0D0D" w:themeColor="text1" w:themeTint="F2"/>
          <w:lang w:val="en-GB"/>
        </w:rPr>
        <w:t>’s</w:t>
      </w:r>
      <w:r>
        <w:rPr>
          <w:rFonts w:ascii="Verdana" w:hAnsi="Verdana" w:cs="Arial"/>
          <w:color w:val="0D0D0D" w:themeColor="text1" w:themeTint="F2"/>
          <w:lang w:val="en-GB"/>
        </w:rPr>
        <w:t xml:space="preserve"> you too, right?</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Well, this is your lucky day because WP Profit Page Creator is now LIVE.</w:t>
      </w:r>
    </w:p>
    <w:p w:rsidR="00502E78" w:rsidRDefault="00502E78" w:rsidP="00C4773D">
      <w:pPr>
        <w:rPr>
          <w:rFonts w:ascii="Verdana" w:hAnsi="Verdana" w:cs="Arial"/>
          <w:color w:val="0D0D0D" w:themeColor="text1" w:themeTint="F2"/>
          <w:lang w:val="en-GB"/>
        </w:rPr>
      </w:pPr>
      <w:r>
        <w:rPr>
          <w:rFonts w:ascii="Verdana" w:hAnsi="Verdana" w:cs="Arial"/>
          <w:color w:val="0D0D0D" w:themeColor="text1" w:themeTint="F2"/>
          <w:lang w:val="en-GB"/>
        </w:rPr>
        <w:t>Click the link below to find out more...</w:t>
      </w:r>
    </w:p>
    <w:p w:rsidR="00502E78" w:rsidRPr="00502E78" w:rsidRDefault="00502E78" w:rsidP="00C4773D">
      <w:pPr>
        <w:rPr>
          <w:rFonts w:ascii="Verdana" w:hAnsi="Verdana" w:cs="Arial"/>
          <w:color w:val="7030A0"/>
          <w:lang w:val="en-GB"/>
        </w:rPr>
      </w:pPr>
      <w:r w:rsidRPr="00502E78">
        <w:rPr>
          <w:rFonts w:ascii="Verdana" w:hAnsi="Verdana" w:cs="Arial"/>
          <w:color w:val="7030A0"/>
          <w:lang w:val="en-GB"/>
        </w:rPr>
        <w:t>{Insert Link Here}</w:t>
      </w:r>
    </w:p>
    <w:p w:rsidR="00502E78" w:rsidRDefault="00502E78" w:rsidP="00C4773D">
      <w:pPr>
        <w:rPr>
          <w:rFonts w:ascii="Verdana" w:hAnsi="Verdana" w:cs="Arial"/>
          <w:color w:val="000000" w:themeColor="text1"/>
          <w:lang w:val="en-GB"/>
        </w:rPr>
      </w:pPr>
      <w:r>
        <w:rPr>
          <w:rFonts w:ascii="Verdana" w:hAnsi="Verdana" w:cs="Arial"/>
          <w:color w:val="000000" w:themeColor="text1"/>
          <w:lang w:val="en-GB"/>
        </w:rPr>
        <w:t>So, why is this plugin so special?</w:t>
      </w:r>
    </w:p>
    <w:p w:rsidR="00502E78" w:rsidRDefault="00502E78" w:rsidP="00C4773D">
      <w:pPr>
        <w:rPr>
          <w:rFonts w:ascii="Verdana" w:hAnsi="Verdana" w:cs="Arial"/>
          <w:color w:val="000000" w:themeColor="text1"/>
          <w:lang w:val="en-GB"/>
        </w:rPr>
      </w:pPr>
      <w:r>
        <w:rPr>
          <w:rFonts w:ascii="Verdana" w:hAnsi="Verdana" w:cs="Arial"/>
          <w:color w:val="000000" w:themeColor="text1"/>
          <w:lang w:val="en-GB"/>
        </w:rPr>
        <w:t>Simple: it allow</w:t>
      </w:r>
      <w:r w:rsidR="00F947FA">
        <w:rPr>
          <w:rFonts w:ascii="Verdana" w:hAnsi="Verdana" w:cs="Arial"/>
          <w:color w:val="000000" w:themeColor="text1"/>
          <w:lang w:val="en-GB"/>
        </w:rPr>
        <w:t>s</w:t>
      </w:r>
      <w:r>
        <w:rPr>
          <w:rFonts w:ascii="Verdana" w:hAnsi="Verdana" w:cs="Arial"/>
          <w:color w:val="000000" w:themeColor="text1"/>
          <w:lang w:val="en-GB"/>
        </w:rPr>
        <w:t xml:space="preserve"> you to create fast, instant "money-pages" in less than a minute...</w:t>
      </w:r>
    </w:p>
    <w:p w:rsidR="00502E78" w:rsidRDefault="00502E78" w:rsidP="00C4773D">
      <w:pPr>
        <w:rPr>
          <w:rFonts w:ascii="Verdana" w:hAnsi="Verdana" w:cs="Arial"/>
          <w:color w:val="000000" w:themeColor="text1"/>
          <w:lang w:val="en-GB"/>
        </w:rPr>
      </w:pPr>
      <w:r>
        <w:rPr>
          <w:rFonts w:ascii="Verdana" w:hAnsi="Verdana" w:cs="Arial"/>
          <w:color w:val="000000" w:themeColor="text1"/>
          <w:lang w:val="en-GB"/>
        </w:rPr>
        <w:t xml:space="preserve">And what's more, </w:t>
      </w:r>
      <w:r w:rsidR="00F947FA">
        <w:rPr>
          <w:rFonts w:ascii="Verdana" w:hAnsi="Verdana" w:cs="Arial"/>
          <w:color w:val="000000" w:themeColor="text1"/>
          <w:lang w:val="en-GB"/>
        </w:rPr>
        <w:t xml:space="preserve">these </w:t>
      </w:r>
      <w:r>
        <w:rPr>
          <w:rFonts w:ascii="Verdana" w:hAnsi="Verdana" w:cs="Arial"/>
          <w:color w:val="000000" w:themeColor="text1"/>
          <w:lang w:val="en-GB"/>
        </w:rPr>
        <w:t>money-pages are SEO friendly!</w:t>
      </w:r>
    </w:p>
    <w:p w:rsidR="00502E78" w:rsidRDefault="00502E78" w:rsidP="00C4773D">
      <w:pPr>
        <w:rPr>
          <w:rFonts w:ascii="Verdana" w:hAnsi="Verdana" w:cs="Arial"/>
          <w:color w:val="000000" w:themeColor="text1"/>
          <w:lang w:val="en-GB"/>
        </w:rPr>
      </w:pPr>
      <w:r>
        <w:rPr>
          <w:rFonts w:ascii="Verdana" w:hAnsi="Verdana" w:cs="Arial"/>
          <w:color w:val="000000" w:themeColor="text1"/>
          <w:lang w:val="en-GB"/>
        </w:rPr>
        <w:t>To put it simply, this is perhaps one of the most exciting plugin</w:t>
      </w:r>
      <w:r w:rsidR="00F947FA">
        <w:rPr>
          <w:rFonts w:ascii="Verdana" w:hAnsi="Verdana" w:cs="Arial"/>
          <w:color w:val="000000" w:themeColor="text1"/>
          <w:lang w:val="en-GB"/>
        </w:rPr>
        <w:t>’s</w:t>
      </w:r>
      <w:r>
        <w:rPr>
          <w:rFonts w:ascii="Verdana" w:hAnsi="Verdana" w:cs="Arial"/>
          <w:color w:val="000000" w:themeColor="text1"/>
          <w:lang w:val="en-GB"/>
        </w:rPr>
        <w:t xml:space="preserve"> of the year and you would make a grave mistake in your online business if you don't take advantage of it...</w:t>
      </w:r>
    </w:p>
    <w:p w:rsidR="00502E78" w:rsidRPr="00502E78" w:rsidRDefault="00502E78" w:rsidP="00502E78">
      <w:pPr>
        <w:rPr>
          <w:rFonts w:ascii="Verdana" w:hAnsi="Verdana" w:cs="Arial"/>
          <w:color w:val="7030A0"/>
          <w:lang w:val="en-GB"/>
        </w:rPr>
      </w:pPr>
      <w:r w:rsidRPr="00502E78">
        <w:rPr>
          <w:rFonts w:ascii="Verdana" w:hAnsi="Verdana" w:cs="Arial"/>
          <w:color w:val="7030A0"/>
          <w:lang w:val="en-GB"/>
        </w:rPr>
        <w:t>{Insert Link Here}</w:t>
      </w:r>
    </w:p>
    <w:p w:rsidR="00502E78" w:rsidRDefault="00502E78" w:rsidP="00C4773D">
      <w:pPr>
        <w:rPr>
          <w:rFonts w:ascii="Verdana" w:hAnsi="Verdana" w:cs="Arial"/>
          <w:color w:val="000000" w:themeColor="text1"/>
          <w:lang w:val="en-GB"/>
        </w:rPr>
      </w:pPr>
      <w:r>
        <w:rPr>
          <w:rFonts w:ascii="Verdana" w:hAnsi="Verdana" w:cs="Arial"/>
          <w:color w:val="000000" w:themeColor="text1"/>
          <w:lang w:val="en-GB"/>
        </w:rPr>
        <w:t xml:space="preserve">I promise you that WP Profit Page Creator </w:t>
      </w:r>
      <w:r w:rsidR="00891E28">
        <w:rPr>
          <w:rFonts w:ascii="Verdana" w:hAnsi="Verdana" w:cs="Arial"/>
          <w:color w:val="000000" w:themeColor="text1"/>
          <w:lang w:val="en-GB"/>
        </w:rPr>
        <w:t>is very, very PROFITABLE!</w:t>
      </w:r>
    </w:p>
    <w:p w:rsidR="00891E28" w:rsidRDefault="00891E28" w:rsidP="00C4773D">
      <w:pPr>
        <w:rPr>
          <w:rFonts w:ascii="Verdana" w:hAnsi="Verdana" w:cs="Arial"/>
          <w:color w:val="000000" w:themeColor="text1"/>
          <w:lang w:val="en-GB"/>
        </w:rPr>
      </w:pPr>
      <w:r>
        <w:rPr>
          <w:rFonts w:ascii="Verdana" w:hAnsi="Verdana" w:cs="Arial"/>
          <w:color w:val="000000" w:themeColor="text1"/>
          <w:lang w:val="en-GB"/>
        </w:rPr>
        <w:t>Thanks for reading and talk soon.</w:t>
      </w:r>
    </w:p>
    <w:p w:rsidR="00891E28" w:rsidRPr="00502E78" w:rsidRDefault="00891E28" w:rsidP="00891E28">
      <w:pPr>
        <w:rPr>
          <w:rFonts w:ascii="Verdana" w:hAnsi="Verdana" w:cs="Arial"/>
          <w:color w:val="7030A0"/>
          <w:lang w:val="en-GB"/>
        </w:rPr>
      </w:pPr>
      <w:r w:rsidRPr="00502E78">
        <w:rPr>
          <w:rFonts w:ascii="Verdana" w:hAnsi="Verdana" w:cs="Arial"/>
          <w:color w:val="7030A0"/>
          <w:lang w:val="en-GB"/>
        </w:rPr>
        <w:t xml:space="preserve">{Insert </w:t>
      </w:r>
      <w:r>
        <w:rPr>
          <w:rFonts w:ascii="Verdana" w:hAnsi="Verdana" w:cs="Arial"/>
          <w:color w:val="7030A0"/>
          <w:lang w:val="en-GB"/>
        </w:rPr>
        <w:t>Name</w:t>
      </w:r>
      <w:r w:rsidRPr="00502E78">
        <w:rPr>
          <w:rFonts w:ascii="Verdana" w:hAnsi="Verdana" w:cs="Arial"/>
          <w:color w:val="7030A0"/>
          <w:lang w:val="en-GB"/>
        </w:rPr>
        <w:t xml:space="preserve"> Here}</w:t>
      </w:r>
    </w:p>
    <w:p w:rsidR="00891E28" w:rsidRDefault="00891E28" w:rsidP="00891E28">
      <w:pPr>
        <w:rPr>
          <w:rFonts w:ascii="Verdana" w:hAnsi="Verdana" w:cs="Arial"/>
          <w:b/>
          <w:color w:val="0D0D0D" w:themeColor="text1" w:themeTint="F2"/>
          <w:lang w:val="en-GB"/>
        </w:rPr>
      </w:pPr>
    </w:p>
    <w:p w:rsidR="00891E28" w:rsidRPr="00E42B05" w:rsidRDefault="00891E28" w:rsidP="00891E28">
      <w:pPr>
        <w:rPr>
          <w:rFonts w:ascii="Verdana" w:hAnsi="Verdana" w:cs="Arial"/>
          <w:b/>
          <w:color w:val="0D0D0D" w:themeColor="text1" w:themeTint="F2"/>
          <w:lang w:val="en-GB"/>
        </w:rPr>
      </w:pPr>
      <w:r>
        <w:rPr>
          <w:rFonts w:ascii="Verdana" w:hAnsi="Verdana" w:cs="Arial"/>
          <w:b/>
          <w:color w:val="0D0D0D" w:themeColor="text1" w:themeTint="F2"/>
          <w:lang w:val="en-GB"/>
        </w:rPr>
        <w:t>Emails #2</w:t>
      </w:r>
    </w:p>
    <w:p w:rsidR="00891E28" w:rsidRDefault="00891E28" w:rsidP="00891E28">
      <w:pPr>
        <w:rPr>
          <w:rFonts w:ascii="Verdana" w:hAnsi="Verdana" w:cs="Arial"/>
          <w:color w:val="0D0D0D" w:themeColor="text1" w:themeTint="F2"/>
          <w:lang w:val="en-GB"/>
        </w:rPr>
      </w:pPr>
      <w:r>
        <w:rPr>
          <w:rFonts w:ascii="Verdana" w:hAnsi="Verdana" w:cs="Arial"/>
          <w:color w:val="0D0D0D" w:themeColor="text1" w:themeTint="F2"/>
          <w:lang w:val="en-GB"/>
        </w:rPr>
        <w:t xml:space="preserve">Subject: </w:t>
      </w:r>
      <w:r w:rsidR="00B00DFF">
        <w:rPr>
          <w:rFonts w:ascii="Verdana" w:hAnsi="Verdana" w:cs="Arial"/>
          <w:color w:val="0D0D0D" w:themeColor="text1" w:themeTint="F2"/>
          <w:lang w:val="en-GB"/>
        </w:rPr>
        <w:t>Last warning...</w:t>
      </w:r>
    </w:p>
    <w:p w:rsidR="00891E28" w:rsidRDefault="00891E28" w:rsidP="00891E28">
      <w:pPr>
        <w:rPr>
          <w:rFonts w:ascii="Verdana" w:hAnsi="Verdana" w:cs="Arial"/>
          <w:color w:val="0D0D0D" w:themeColor="text1" w:themeTint="F2"/>
          <w:lang w:val="en-GB"/>
        </w:rPr>
      </w:pPr>
      <w:r>
        <w:rPr>
          <w:rFonts w:ascii="Verdana" w:hAnsi="Verdana" w:cs="Arial"/>
          <w:color w:val="0D0D0D" w:themeColor="text1" w:themeTint="F2"/>
          <w:lang w:val="en-GB"/>
        </w:rPr>
        <w:t xml:space="preserve">Body: </w:t>
      </w:r>
    </w:p>
    <w:p w:rsidR="00891E28" w:rsidRDefault="00891E28" w:rsidP="00891E28">
      <w:pPr>
        <w:rPr>
          <w:rFonts w:ascii="Verdana" w:hAnsi="Verdana" w:cs="Arial"/>
          <w:color w:val="0D0D0D" w:themeColor="text1" w:themeTint="F2"/>
          <w:lang w:val="en-GB"/>
        </w:rPr>
      </w:pPr>
      <w:r>
        <w:rPr>
          <w:rFonts w:ascii="Verdana" w:hAnsi="Verdana" w:cs="Arial"/>
          <w:color w:val="0D0D0D" w:themeColor="text1" w:themeTint="F2"/>
          <w:lang w:val="en-GB"/>
        </w:rPr>
        <w:t>Hey {</w:t>
      </w:r>
      <w:proofErr w:type="gramStart"/>
      <w:r>
        <w:rPr>
          <w:rFonts w:ascii="Verdana" w:hAnsi="Verdana" w:cs="Arial"/>
          <w:color w:val="0D0D0D" w:themeColor="text1" w:themeTint="F2"/>
          <w:lang w:val="en-GB"/>
        </w:rPr>
        <w:t>!</w:t>
      </w:r>
      <w:proofErr w:type="spellStart"/>
      <w:r>
        <w:rPr>
          <w:rFonts w:ascii="Verdana" w:hAnsi="Verdana" w:cs="Arial"/>
          <w:color w:val="0D0D0D" w:themeColor="text1" w:themeTint="F2"/>
          <w:lang w:val="en-GB"/>
        </w:rPr>
        <w:t>firstname</w:t>
      </w:r>
      <w:proofErr w:type="spellEnd"/>
      <w:proofErr w:type="gramEnd"/>
      <w:r>
        <w:rPr>
          <w:rFonts w:ascii="Verdana" w:hAnsi="Verdana" w:cs="Arial"/>
          <w:color w:val="0D0D0D" w:themeColor="text1" w:themeTint="F2"/>
          <w:lang w:val="en-GB"/>
        </w:rPr>
        <w:t>},</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How are you doing?</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I have bad news for you.</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lastRenderedPageBreak/>
        <w:t xml:space="preserve">It seems that the creator of WP Profit Creator is </w:t>
      </w:r>
      <w:r w:rsidR="00F947FA">
        <w:rPr>
          <w:rFonts w:ascii="Verdana" w:hAnsi="Verdana" w:cs="Arial"/>
          <w:color w:val="000000" w:themeColor="text1"/>
          <w:lang w:val="en-GB"/>
        </w:rPr>
        <w:t xml:space="preserve">slowly </w:t>
      </w:r>
      <w:r>
        <w:rPr>
          <w:rFonts w:ascii="Verdana" w:hAnsi="Verdana" w:cs="Arial"/>
          <w:color w:val="000000" w:themeColor="text1"/>
          <w:lang w:val="en-GB"/>
        </w:rPr>
        <w:t>coming to his senses and is planning an imminent price increase.</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That means that if you didn't take action and secure your copy of WP Profit Creator you are going to pay more.</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Naturally, you simply</w:t>
      </w:r>
      <w:r w:rsidR="00F947FA">
        <w:rPr>
          <w:rFonts w:ascii="Verdana" w:hAnsi="Verdana" w:cs="Arial"/>
          <w:color w:val="000000" w:themeColor="text1"/>
          <w:lang w:val="en-GB"/>
        </w:rPr>
        <w:t xml:space="preserve"> can’t</w:t>
      </w:r>
      <w:r>
        <w:rPr>
          <w:rFonts w:ascii="Verdana" w:hAnsi="Verdana" w:cs="Arial"/>
          <w:color w:val="000000" w:themeColor="text1"/>
          <w:lang w:val="en-GB"/>
        </w:rPr>
        <w:t xml:space="preserve"> let this happen!</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Click the link below and grab your discounted copy now...</w:t>
      </w:r>
    </w:p>
    <w:p w:rsidR="00B00DFF" w:rsidRPr="00502E78" w:rsidRDefault="00B00DFF" w:rsidP="00B00DFF">
      <w:pPr>
        <w:rPr>
          <w:rFonts w:ascii="Verdana" w:hAnsi="Verdana" w:cs="Arial"/>
          <w:color w:val="7030A0"/>
          <w:lang w:val="en-GB"/>
        </w:rPr>
      </w:pPr>
      <w:r w:rsidRPr="00502E78">
        <w:rPr>
          <w:rFonts w:ascii="Verdana" w:hAnsi="Verdana" w:cs="Arial"/>
          <w:color w:val="7030A0"/>
          <w:lang w:val="en-GB"/>
        </w:rPr>
        <w:t>{Insert Link Here}</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 xml:space="preserve">Let me remind you that this plugin is </w:t>
      </w:r>
      <w:r w:rsidR="00F947FA">
        <w:rPr>
          <w:rFonts w:ascii="Verdana" w:hAnsi="Verdana" w:cs="Arial"/>
          <w:color w:val="000000" w:themeColor="text1"/>
          <w:lang w:val="en-GB"/>
        </w:rPr>
        <w:t xml:space="preserve">a </w:t>
      </w:r>
      <w:r>
        <w:rPr>
          <w:rFonts w:ascii="Verdana" w:hAnsi="Verdana" w:cs="Arial"/>
          <w:color w:val="000000" w:themeColor="text1"/>
          <w:lang w:val="en-GB"/>
        </w:rPr>
        <w:t>simple money-</w:t>
      </w:r>
      <w:r w:rsidR="00F947FA">
        <w:rPr>
          <w:rFonts w:ascii="Verdana" w:hAnsi="Verdana" w:cs="Arial"/>
          <w:color w:val="000000" w:themeColor="text1"/>
          <w:lang w:val="en-GB"/>
        </w:rPr>
        <w:t xml:space="preserve">making </w:t>
      </w:r>
      <w:r>
        <w:rPr>
          <w:rFonts w:ascii="Verdana" w:hAnsi="Verdana" w:cs="Arial"/>
          <w:color w:val="000000" w:themeColor="text1"/>
          <w:lang w:val="en-GB"/>
        </w:rPr>
        <w:t>instrument.</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It allows you to instantly creat</w:t>
      </w:r>
      <w:r w:rsidR="00A50812">
        <w:rPr>
          <w:rFonts w:ascii="Verdana" w:hAnsi="Verdana" w:cs="Arial"/>
          <w:color w:val="000000" w:themeColor="text1"/>
          <w:lang w:val="en-GB"/>
        </w:rPr>
        <w:t>e</w:t>
      </w:r>
      <w:r>
        <w:rPr>
          <w:rFonts w:ascii="Verdana" w:hAnsi="Verdana" w:cs="Arial"/>
          <w:color w:val="000000" w:themeColor="text1"/>
          <w:lang w:val="en-GB"/>
        </w:rPr>
        <w:t xml:space="preserve"> SEO-friendly money-making pages that take you only a couple of minutes to set up and what's better...</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You DON'T need a lot of content!</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How cool is that?</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So, don't delay even one single moment more and get your copy NOW.</w:t>
      </w:r>
    </w:p>
    <w:p w:rsidR="00B00DFF" w:rsidRPr="00502E78" w:rsidRDefault="00B00DFF" w:rsidP="00B00DFF">
      <w:pPr>
        <w:rPr>
          <w:rFonts w:ascii="Verdana" w:hAnsi="Verdana" w:cs="Arial"/>
          <w:color w:val="7030A0"/>
          <w:lang w:val="en-GB"/>
        </w:rPr>
      </w:pPr>
      <w:r w:rsidRPr="00502E78">
        <w:rPr>
          <w:rFonts w:ascii="Verdana" w:hAnsi="Verdana" w:cs="Arial"/>
          <w:color w:val="7030A0"/>
          <w:lang w:val="en-GB"/>
        </w:rPr>
        <w:t>{Insert Link Here}</w:t>
      </w:r>
    </w:p>
    <w:p w:rsidR="00B00DFF" w:rsidRDefault="00B00DFF" w:rsidP="00C4773D">
      <w:pPr>
        <w:rPr>
          <w:rFonts w:ascii="Verdana" w:hAnsi="Verdana" w:cs="Arial"/>
          <w:color w:val="000000" w:themeColor="text1"/>
          <w:lang w:val="en-GB"/>
        </w:rPr>
      </w:pPr>
      <w:r>
        <w:rPr>
          <w:rFonts w:ascii="Verdana" w:hAnsi="Verdana" w:cs="Arial"/>
          <w:color w:val="000000" w:themeColor="text1"/>
          <w:lang w:val="en-GB"/>
        </w:rPr>
        <w:t>I am sure you are going to LOVE this plugin!</w:t>
      </w:r>
    </w:p>
    <w:p w:rsidR="00B00DFF" w:rsidRPr="00502E78" w:rsidRDefault="00B00DFF" w:rsidP="00B00DFF">
      <w:pPr>
        <w:rPr>
          <w:rFonts w:ascii="Verdana" w:hAnsi="Verdana" w:cs="Arial"/>
          <w:color w:val="7030A0"/>
          <w:lang w:val="en-GB"/>
        </w:rPr>
      </w:pPr>
      <w:r w:rsidRPr="00502E78">
        <w:rPr>
          <w:rFonts w:ascii="Verdana" w:hAnsi="Verdana" w:cs="Arial"/>
          <w:color w:val="7030A0"/>
          <w:lang w:val="en-GB"/>
        </w:rPr>
        <w:t xml:space="preserve">{Insert </w:t>
      </w:r>
      <w:r>
        <w:rPr>
          <w:rFonts w:ascii="Verdana" w:hAnsi="Verdana" w:cs="Arial"/>
          <w:color w:val="7030A0"/>
          <w:lang w:val="en-GB"/>
        </w:rPr>
        <w:t>Name</w:t>
      </w:r>
      <w:r w:rsidRPr="00502E78">
        <w:rPr>
          <w:rFonts w:ascii="Verdana" w:hAnsi="Verdana" w:cs="Arial"/>
          <w:color w:val="7030A0"/>
          <w:lang w:val="en-GB"/>
        </w:rPr>
        <w:t xml:space="preserve"> Here}</w:t>
      </w:r>
    </w:p>
    <w:p w:rsidR="00B00DFF" w:rsidRDefault="00B00DFF" w:rsidP="00C4773D">
      <w:pPr>
        <w:rPr>
          <w:rFonts w:ascii="Verdana" w:hAnsi="Verdana" w:cs="Arial"/>
          <w:color w:val="000000" w:themeColor="text1"/>
          <w:lang w:val="en-GB"/>
        </w:rPr>
      </w:pPr>
    </w:p>
    <w:p w:rsidR="00B00DFF" w:rsidRDefault="00B00DFF" w:rsidP="00C4773D">
      <w:pPr>
        <w:rPr>
          <w:rFonts w:ascii="Verdana" w:hAnsi="Verdana" w:cs="Arial"/>
          <w:color w:val="000000" w:themeColor="text1"/>
          <w:lang w:val="en-GB"/>
        </w:rPr>
      </w:pPr>
    </w:p>
    <w:p w:rsidR="00B00DFF" w:rsidRPr="00502E78" w:rsidRDefault="00B00DFF" w:rsidP="00C4773D">
      <w:pPr>
        <w:rPr>
          <w:rFonts w:ascii="Verdana" w:hAnsi="Verdana" w:cs="Arial"/>
          <w:color w:val="000000" w:themeColor="text1"/>
          <w:lang w:val="en-GB"/>
        </w:rPr>
      </w:pPr>
    </w:p>
    <w:p w:rsidR="00CA09B3" w:rsidRPr="009E0B60" w:rsidDel="00666943" w:rsidRDefault="00CA09B3" w:rsidP="00666943">
      <w:pPr>
        <w:rPr>
          <w:del w:id="200" w:author="stheresia@live.com" w:date="2014-12-04T18:07:00Z"/>
          <w:rFonts w:ascii="Verdana" w:hAnsi="Verdana" w:cs="Arial"/>
          <w:b/>
          <w:lang w:val="en-GB"/>
        </w:rPr>
        <w:pPrChange w:id="201" w:author="stheresia@live.com" w:date="2014-12-04T18:07:00Z">
          <w:pPr/>
        </w:pPrChange>
      </w:pPr>
      <w:del w:id="202" w:author="stheresia@live.com" w:date="2014-12-04T18:07:00Z">
        <w:r w:rsidRPr="009E0B60" w:rsidDel="00666943">
          <w:rPr>
            <w:rFonts w:ascii="Verdana" w:hAnsi="Verdana" w:cs="Arial"/>
            <w:b/>
            <w:lang w:val="en-GB"/>
          </w:rPr>
          <w:delText xml:space="preserve">WP </w:delText>
        </w:r>
        <w:r w:rsidR="00FC2E32" w:rsidRPr="009E0B60" w:rsidDel="00666943">
          <w:rPr>
            <w:rFonts w:ascii="Verdana" w:hAnsi="Verdana" w:cs="Arial"/>
            <w:b/>
            <w:lang w:val="en-GB"/>
          </w:rPr>
          <w:delText xml:space="preserve">VIDEO </w:delText>
        </w:r>
        <w:r w:rsidRPr="009E0B60" w:rsidDel="00666943">
          <w:rPr>
            <w:rFonts w:ascii="Verdana" w:hAnsi="Verdana" w:cs="Arial"/>
            <w:b/>
            <w:lang w:val="en-GB"/>
          </w:rPr>
          <w:delText>PAGE CREATOR</w:delText>
        </w:r>
      </w:del>
    </w:p>
    <w:p w:rsidR="009E0B60" w:rsidRPr="009E0B60" w:rsidDel="00666943" w:rsidRDefault="009E0B60" w:rsidP="00666943">
      <w:pPr>
        <w:rPr>
          <w:del w:id="203" w:author="stheresia@live.com" w:date="2014-12-04T18:07:00Z"/>
          <w:rFonts w:ascii="Verdana" w:hAnsi="Verdana" w:cs="Arial"/>
          <w:color w:val="0D0D0D" w:themeColor="text1" w:themeTint="F2"/>
          <w:lang w:val="en-GB"/>
        </w:rPr>
        <w:pPrChange w:id="204" w:author="stheresia@live.com" w:date="2014-12-04T18:07:00Z">
          <w:pPr>
            <w:jc w:val="center"/>
          </w:pPr>
        </w:pPrChange>
      </w:pPr>
      <w:del w:id="205" w:author="stheresia@live.com" w:date="2014-12-04T18:07:00Z">
        <w:r w:rsidDel="00666943">
          <w:rPr>
            <w:rFonts w:ascii="Verdana" w:hAnsi="Verdana" w:cs="Arial"/>
            <w:b/>
            <w:color w:val="C00000"/>
            <w:u w:val="single"/>
            <w:lang w:val="en-GB"/>
          </w:rPr>
          <w:delText>ATTENTION TO ALL VIDEO MARKETERS:</w:delText>
        </w:r>
        <w:r w:rsidRPr="000C36CD" w:rsidDel="00666943">
          <w:rPr>
            <w:rFonts w:ascii="Verdana" w:hAnsi="Verdana" w:cs="Arial"/>
            <w:b/>
            <w:color w:val="C00000"/>
            <w:lang w:val="en-GB"/>
          </w:rPr>
          <w:delText xml:space="preserve"> </w:delText>
        </w:r>
        <w:r w:rsidDel="00666943">
          <w:rPr>
            <w:rFonts w:ascii="Verdana" w:hAnsi="Verdana" w:cs="Arial"/>
            <w:color w:val="0D0D0D" w:themeColor="text1" w:themeTint="F2"/>
            <w:lang w:val="en-GB"/>
          </w:rPr>
          <w:delText>There's a quick, easy and crazily profitable way to create video pages that will bring in revenue like there's no tomorrow...</w:delText>
        </w:r>
      </w:del>
    </w:p>
    <w:p w:rsidR="009E0B60" w:rsidDel="00666943" w:rsidRDefault="009E0B60" w:rsidP="00666943">
      <w:pPr>
        <w:rPr>
          <w:del w:id="206" w:author="stheresia@live.com" w:date="2014-12-04T18:07:00Z"/>
          <w:rFonts w:ascii="Verdana" w:hAnsi="Verdana" w:cs="Arial"/>
          <w:b/>
          <w:color w:val="C00000"/>
          <w:sz w:val="28"/>
          <w:lang w:val="en-GB"/>
        </w:rPr>
        <w:pPrChange w:id="207" w:author="stheresia@live.com" w:date="2014-12-04T18:07:00Z">
          <w:pPr>
            <w:jc w:val="center"/>
          </w:pPr>
        </w:pPrChange>
      </w:pPr>
      <w:del w:id="208" w:author="stheresia@live.com" w:date="2014-12-04T18:07:00Z">
        <w:r w:rsidDel="00666943">
          <w:rPr>
            <w:rFonts w:ascii="Verdana" w:hAnsi="Verdana" w:cs="Arial"/>
            <w:b/>
            <w:color w:val="C00000"/>
            <w:sz w:val="28"/>
            <w:lang w:val="en-GB"/>
          </w:rPr>
          <w:delText>At Last, With Only ONE Click Of Your Mouse And Not Too Much Effort You Can Create Profit-inducing Video Pages Just Like These:</w:delText>
        </w:r>
      </w:del>
    </w:p>
    <w:p w:rsidR="009E0B60" w:rsidRPr="00CE5225" w:rsidDel="00666943" w:rsidRDefault="009E0B60" w:rsidP="00666943">
      <w:pPr>
        <w:rPr>
          <w:del w:id="209" w:author="stheresia@live.com" w:date="2014-12-04T18:07:00Z"/>
          <w:rFonts w:ascii="Verdana" w:hAnsi="Verdana" w:cs="Arial"/>
          <w:color w:val="7030A0"/>
          <w:sz w:val="24"/>
          <w:lang w:val="en-GB"/>
        </w:rPr>
        <w:pPrChange w:id="210" w:author="stheresia@live.com" w:date="2014-12-04T18:07:00Z">
          <w:pPr>
            <w:jc w:val="center"/>
          </w:pPr>
        </w:pPrChange>
      </w:pPr>
      <w:del w:id="211" w:author="stheresia@live.com" w:date="2014-12-04T18:07:00Z">
        <w:r w:rsidRPr="00CE5225" w:rsidDel="00666943">
          <w:rPr>
            <w:rFonts w:ascii="Verdana" w:hAnsi="Verdana" w:cs="Arial"/>
            <w:color w:val="7030A0"/>
            <w:sz w:val="24"/>
            <w:lang w:val="en-GB"/>
          </w:rPr>
          <w:delText>{Insert Screenshot</w:delText>
        </w:r>
        <w:r w:rsidR="00CE5225" w:rsidDel="00666943">
          <w:rPr>
            <w:rFonts w:ascii="Verdana" w:hAnsi="Verdana" w:cs="Arial"/>
            <w:color w:val="7030A0"/>
            <w:sz w:val="24"/>
            <w:lang w:val="en-GB"/>
          </w:rPr>
          <w:delText>s</w:delText>
        </w:r>
        <w:r w:rsidRPr="00CE5225" w:rsidDel="00666943">
          <w:rPr>
            <w:rFonts w:ascii="Verdana" w:hAnsi="Verdana" w:cs="Arial"/>
            <w:color w:val="7030A0"/>
            <w:sz w:val="24"/>
            <w:lang w:val="en-GB"/>
          </w:rPr>
          <w:delText xml:space="preserve"> Here}</w:delText>
        </w:r>
      </w:del>
    </w:p>
    <w:p w:rsidR="009E0B60" w:rsidRPr="00A27E5B" w:rsidDel="00666943" w:rsidRDefault="009E0B60" w:rsidP="00666943">
      <w:pPr>
        <w:rPr>
          <w:del w:id="212" w:author="stheresia@live.com" w:date="2014-12-04T18:07:00Z"/>
          <w:rFonts w:ascii="Verdana" w:hAnsi="Verdana" w:cs="Arial"/>
          <w:b/>
          <w:color w:val="0D0D0D" w:themeColor="text1" w:themeTint="F2"/>
          <w:sz w:val="28"/>
          <w:lang w:val="en-GB"/>
        </w:rPr>
        <w:pPrChange w:id="213" w:author="stheresia@live.com" w:date="2014-12-04T18:07:00Z">
          <w:pPr>
            <w:jc w:val="center"/>
          </w:pPr>
        </w:pPrChange>
      </w:pPr>
      <w:del w:id="214" w:author="stheresia@live.com" w:date="2014-12-04T18:07:00Z">
        <w:r w:rsidDel="00666943">
          <w:rPr>
            <w:rFonts w:ascii="Verdana" w:hAnsi="Verdana" w:cs="Arial"/>
            <w:b/>
            <w:color w:val="0D0D0D" w:themeColor="text1" w:themeTint="F2"/>
            <w:sz w:val="28"/>
            <w:lang w:val="en-GB"/>
          </w:rPr>
          <w:delText xml:space="preserve">How Would You Like To </w:delText>
        </w:r>
        <w:r w:rsidR="00CE5225" w:rsidDel="00666943">
          <w:rPr>
            <w:rFonts w:ascii="Verdana" w:hAnsi="Verdana" w:cs="Arial"/>
            <w:b/>
            <w:color w:val="0D0D0D" w:themeColor="text1" w:themeTint="F2"/>
            <w:sz w:val="28"/>
            <w:lang w:val="en-GB"/>
          </w:rPr>
          <w:delText xml:space="preserve">Look Like An Authority In Front Of Your </w:delText>
        </w:r>
        <w:r w:rsidR="00F947FA" w:rsidDel="00666943">
          <w:rPr>
            <w:rFonts w:ascii="Verdana" w:hAnsi="Verdana" w:cs="Arial"/>
            <w:b/>
            <w:color w:val="0D0D0D" w:themeColor="text1" w:themeTint="F2"/>
            <w:sz w:val="28"/>
            <w:lang w:val="en-GB"/>
          </w:rPr>
          <w:delText xml:space="preserve">Viewers, </w:delText>
        </w:r>
        <w:r w:rsidDel="00666943">
          <w:rPr>
            <w:rFonts w:ascii="Verdana" w:hAnsi="Verdana" w:cs="Arial"/>
            <w:b/>
            <w:color w:val="0D0D0D" w:themeColor="text1" w:themeTint="F2"/>
            <w:sz w:val="28"/>
            <w:lang w:val="en-GB"/>
          </w:rPr>
          <w:delText>Drive Massive Loads Of Traffic And Rake In Cash With Just A Few Clicks Of Your Mouse?</w:delText>
        </w:r>
      </w:del>
    </w:p>
    <w:p w:rsidR="009E0B60" w:rsidDel="00666943" w:rsidRDefault="009E0B60" w:rsidP="00666943">
      <w:pPr>
        <w:contextualSpacing/>
        <w:rPr>
          <w:del w:id="215" w:author="stheresia@live.com" w:date="2014-12-04T18:07:00Z"/>
          <w:rFonts w:ascii="Verdana" w:hAnsi="Verdana" w:cs="Arial"/>
          <w:color w:val="0D0D0D" w:themeColor="text1" w:themeTint="F2"/>
          <w:lang w:val="en-GB"/>
        </w:rPr>
        <w:pPrChange w:id="216" w:author="stheresia@live.com" w:date="2014-12-04T18:07:00Z">
          <w:pPr>
            <w:contextualSpacing/>
          </w:pPr>
        </w:pPrChange>
      </w:pPr>
      <w:del w:id="217" w:author="stheresia@live.com" w:date="2014-12-04T18:07:00Z">
        <w:r w:rsidRPr="00843513" w:rsidDel="00666943">
          <w:rPr>
            <w:rFonts w:ascii="Verdana" w:hAnsi="Verdana" w:cs="Arial"/>
            <w:b/>
            <w:color w:val="0D0D0D" w:themeColor="text1" w:themeTint="F2"/>
            <w:lang w:val="en-GB"/>
          </w:rPr>
          <w:delText>From:</w:delText>
        </w:r>
        <w:r w:rsidDel="00666943">
          <w:rPr>
            <w:rFonts w:ascii="Verdana" w:hAnsi="Verdana" w:cs="Arial"/>
            <w:color w:val="0D0D0D" w:themeColor="text1" w:themeTint="F2"/>
            <w:lang w:val="en-GB"/>
          </w:rPr>
          <w:delText xml:space="preserve"> </w:delText>
        </w:r>
        <w:r w:rsidRPr="00843513" w:rsidDel="00666943">
          <w:rPr>
            <w:rFonts w:ascii="Verdana" w:hAnsi="Verdana" w:cs="Arial"/>
            <w:color w:val="7030A0"/>
            <w:lang w:val="en-GB"/>
          </w:rPr>
          <w:delText>{Insert Your Name Here}</w:delText>
        </w:r>
      </w:del>
    </w:p>
    <w:p w:rsidR="009E0B60" w:rsidDel="00666943" w:rsidRDefault="009E0B60" w:rsidP="00666943">
      <w:pPr>
        <w:contextualSpacing/>
        <w:rPr>
          <w:del w:id="218" w:author="stheresia@live.com" w:date="2014-12-04T18:07:00Z"/>
          <w:rFonts w:ascii="Verdana" w:hAnsi="Verdana" w:cs="Arial"/>
          <w:b/>
          <w:color w:val="0D0D0D" w:themeColor="text1" w:themeTint="F2"/>
          <w:lang w:val="en-GB"/>
        </w:rPr>
        <w:pPrChange w:id="219" w:author="stheresia@live.com" w:date="2014-12-04T18:07:00Z">
          <w:pPr>
            <w:contextualSpacing/>
          </w:pPr>
        </w:pPrChange>
      </w:pPr>
      <w:del w:id="220" w:author="stheresia@live.com" w:date="2014-12-04T18:07:00Z">
        <w:r w:rsidRPr="00843513" w:rsidDel="00666943">
          <w:rPr>
            <w:rFonts w:ascii="Verdana" w:hAnsi="Verdana" w:cs="Arial"/>
            <w:b/>
            <w:color w:val="0D0D0D" w:themeColor="text1" w:themeTint="F2"/>
            <w:lang w:val="en-GB"/>
          </w:rPr>
          <w:delText>Subject:</w:delText>
        </w:r>
        <w:r w:rsidDel="00666943">
          <w:rPr>
            <w:rFonts w:ascii="Verdana" w:hAnsi="Verdana" w:cs="Arial"/>
            <w:b/>
            <w:color w:val="0D0D0D" w:themeColor="text1" w:themeTint="F2"/>
            <w:lang w:val="en-GB"/>
          </w:rPr>
          <w:delText xml:space="preserve"> </w:delText>
        </w:r>
        <w:r w:rsidR="00C713DB" w:rsidDel="00666943">
          <w:rPr>
            <w:rFonts w:ascii="Verdana" w:hAnsi="Verdana" w:cs="Arial"/>
            <w:color w:val="0D0D0D" w:themeColor="text1" w:themeTint="F2"/>
            <w:lang w:val="en-GB"/>
          </w:rPr>
          <w:delText>Less content. More profits!</w:delText>
        </w:r>
      </w:del>
    </w:p>
    <w:p w:rsidR="0093293B" w:rsidRPr="0093293B" w:rsidDel="00666943" w:rsidRDefault="0093293B" w:rsidP="00666943">
      <w:pPr>
        <w:contextualSpacing/>
        <w:rPr>
          <w:del w:id="221" w:author="stheresia@live.com" w:date="2014-12-04T18:07:00Z"/>
          <w:rFonts w:ascii="Verdana" w:hAnsi="Verdana" w:cs="Arial"/>
          <w:b/>
          <w:color w:val="7030A0"/>
          <w:sz w:val="40"/>
          <w:lang w:val="en-GB"/>
        </w:rPr>
        <w:pPrChange w:id="222" w:author="stheresia@live.com" w:date="2014-12-04T18:07:00Z">
          <w:pPr>
            <w:contextualSpacing/>
            <w:jc w:val="center"/>
          </w:pPr>
        </w:pPrChange>
      </w:pPr>
    </w:p>
    <w:p w:rsidR="0075457C" w:rsidDel="00666943" w:rsidRDefault="00C713DB" w:rsidP="00666943">
      <w:pPr>
        <w:rPr>
          <w:del w:id="223" w:author="stheresia@live.com" w:date="2014-12-04T18:07:00Z"/>
          <w:rFonts w:ascii="Verdana" w:hAnsi="Verdana" w:cs="Arial"/>
          <w:color w:val="0D0D0D" w:themeColor="text1" w:themeTint="F2"/>
          <w:lang w:val="en-GB"/>
        </w:rPr>
        <w:pPrChange w:id="224" w:author="stheresia@live.com" w:date="2014-12-04T18:07:00Z">
          <w:pPr/>
        </w:pPrChange>
      </w:pPr>
      <w:del w:id="225" w:author="stheresia@live.com" w:date="2014-12-04T18:07:00Z">
        <w:r w:rsidDel="00666943">
          <w:rPr>
            <w:rFonts w:ascii="Verdana" w:hAnsi="Verdana" w:cs="Arial"/>
            <w:color w:val="0D0D0D" w:themeColor="text1" w:themeTint="F2"/>
            <w:lang w:val="en-GB"/>
          </w:rPr>
          <w:delText>Dear Video</w:delText>
        </w:r>
        <w:r w:rsidR="00F947FA" w:rsidDel="00666943">
          <w:rPr>
            <w:rFonts w:ascii="Verdana" w:hAnsi="Verdana" w:cs="Arial"/>
            <w:color w:val="0D0D0D" w:themeColor="text1" w:themeTint="F2"/>
            <w:lang w:val="en-GB"/>
          </w:rPr>
          <w:delText xml:space="preserve"> </w:delText>
        </w:r>
        <w:r w:rsidDel="00666943">
          <w:rPr>
            <w:rFonts w:ascii="Verdana" w:hAnsi="Verdana" w:cs="Arial"/>
            <w:color w:val="0D0D0D" w:themeColor="text1" w:themeTint="F2"/>
            <w:lang w:val="en-GB"/>
          </w:rPr>
          <w:delText>marketer,</w:delText>
        </w:r>
      </w:del>
    </w:p>
    <w:p w:rsidR="00C713DB" w:rsidDel="00666943" w:rsidRDefault="00C7719F" w:rsidP="00666943">
      <w:pPr>
        <w:rPr>
          <w:del w:id="226" w:author="stheresia@live.com" w:date="2014-12-04T18:07:00Z"/>
          <w:rFonts w:ascii="Verdana" w:hAnsi="Verdana" w:cs="Arial"/>
          <w:color w:val="0D0D0D" w:themeColor="text1" w:themeTint="F2"/>
          <w:lang w:val="en-GB"/>
        </w:rPr>
        <w:pPrChange w:id="227" w:author="stheresia@live.com" w:date="2014-12-04T18:07:00Z">
          <w:pPr/>
        </w:pPrChange>
      </w:pPr>
      <w:del w:id="228" w:author="stheresia@live.com" w:date="2014-12-04T18:07:00Z">
        <w:r w:rsidDel="00666943">
          <w:rPr>
            <w:rFonts w:ascii="Verdana" w:hAnsi="Verdana" w:cs="Arial"/>
            <w:color w:val="0D0D0D" w:themeColor="text1" w:themeTint="F2"/>
            <w:lang w:val="en-GB"/>
          </w:rPr>
          <w:delText xml:space="preserve">We all know that video nowadays is </w:delText>
        </w:r>
        <w:r w:rsidRPr="002175F4" w:rsidDel="00666943">
          <w:rPr>
            <w:rFonts w:ascii="Verdana" w:hAnsi="Verdana" w:cs="Arial"/>
            <w:b/>
            <w:color w:val="0D0D0D" w:themeColor="text1" w:themeTint="F2"/>
            <w:lang w:val="en-GB"/>
          </w:rPr>
          <w:delText>KING</w:delText>
        </w:r>
        <w:r w:rsidDel="00666943">
          <w:rPr>
            <w:rFonts w:ascii="Verdana" w:hAnsi="Verdana" w:cs="Arial"/>
            <w:color w:val="0D0D0D" w:themeColor="text1" w:themeTint="F2"/>
            <w:lang w:val="en-GB"/>
          </w:rPr>
          <w:delText>.</w:delText>
        </w:r>
      </w:del>
    </w:p>
    <w:p w:rsidR="00C7719F" w:rsidDel="00666943" w:rsidRDefault="00C7719F" w:rsidP="00666943">
      <w:pPr>
        <w:rPr>
          <w:del w:id="229" w:author="stheresia@live.com" w:date="2014-12-04T18:07:00Z"/>
          <w:rFonts w:ascii="Verdana" w:hAnsi="Verdana" w:cs="Arial"/>
          <w:color w:val="0D0D0D" w:themeColor="text1" w:themeTint="F2"/>
          <w:lang w:val="en-GB"/>
        </w:rPr>
        <w:pPrChange w:id="230" w:author="stheresia@live.com" w:date="2014-12-04T18:07:00Z">
          <w:pPr/>
        </w:pPrChange>
      </w:pPr>
      <w:del w:id="231" w:author="stheresia@live.com" w:date="2014-12-04T18:07:00Z">
        <w:r w:rsidDel="00666943">
          <w:rPr>
            <w:rFonts w:ascii="Verdana" w:hAnsi="Verdana" w:cs="Arial"/>
            <w:color w:val="0D0D0D" w:themeColor="text1" w:themeTint="F2"/>
            <w:lang w:val="en-GB"/>
          </w:rPr>
          <w:delText>Most of the savvy internet marketers, gurus and fortune 500 companies are leveraging the power of videos in their sites.</w:delText>
        </w:r>
      </w:del>
    </w:p>
    <w:p w:rsidR="00C7719F" w:rsidDel="00666943" w:rsidRDefault="00C7719F" w:rsidP="00666943">
      <w:pPr>
        <w:rPr>
          <w:del w:id="232" w:author="stheresia@live.com" w:date="2014-12-04T18:07:00Z"/>
          <w:rFonts w:ascii="Verdana" w:hAnsi="Verdana" w:cs="Arial"/>
          <w:color w:val="0D0D0D" w:themeColor="text1" w:themeTint="F2"/>
          <w:lang w:val="en-GB"/>
        </w:rPr>
        <w:pPrChange w:id="233" w:author="stheresia@live.com" w:date="2014-12-04T18:07:00Z">
          <w:pPr/>
        </w:pPrChange>
      </w:pPr>
      <w:del w:id="234" w:author="stheresia@live.com" w:date="2014-12-04T18:07:00Z">
        <w:r w:rsidDel="00666943">
          <w:rPr>
            <w:rFonts w:ascii="Verdana" w:hAnsi="Verdana" w:cs="Arial"/>
            <w:color w:val="0D0D0D" w:themeColor="text1" w:themeTint="F2"/>
            <w:lang w:val="en-GB"/>
          </w:rPr>
          <w:delText>And</w:delText>
        </w:r>
        <w:r w:rsidR="005F77B7" w:rsidDel="00666943">
          <w:rPr>
            <w:rFonts w:ascii="Verdana" w:hAnsi="Verdana" w:cs="Arial"/>
            <w:color w:val="0D0D0D" w:themeColor="text1" w:themeTint="F2"/>
            <w:lang w:val="en-GB"/>
          </w:rPr>
          <w:delText xml:space="preserve"> they are doing this</w:delText>
        </w:r>
        <w:r w:rsidDel="00666943">
          <w:rPr>
            <w:rFonts w:ascii="Verdana" w:hAnsi="Verdana" w:cs="Arial"/>
            <w:color w:val="0D0D0D" w:themeColor="text1" w:themeTint="F2"/>
            <w:lang w:val="en-GB"/>
          </w:rPr>
          <w:delText xml:space="preserve"> for a very good reason...</w:delText>
        </w:r>
      </w:del>
    </w:p>
    <w:p w:rsidR="00C7719F" w:rsidRPr="002175F4" w:rsidDel="00666943" w:rsidRDefault="00C7719F" w:rsidP="00666943">
      <w:pPr>
        <w:rPr>
          <w:del w:id="235" w:author="stheresia@live.com" w:date="2014-12-04T18:07:00Z"/>
          <w:rFonts w:ascii="Verdana" w:hAnsi="Verdana" w:cs="Arial"/>
          <w:color w:val="0D0D0D" w:themeColor="text1" w:themeTint="F2"/>
          <w:u w:val="single"/>
          <w:lang w:val="en-GB"/>
        </w:rPr>
        <w:pPrChange w:id="236" w:author="stheresia@live.com" w:date="2014-12-04T18:07:00Z">
          <w:pPr/>
        </w:pPrChange>
      </w:pPr>
      <w:del w:id="237" w:author="stheresia@live.com" w:date="2014-12-04T18:07:00Z">
        <w:r w:rsidRPr="002175F4" w:rsidDel="00666943">
          <w:rPr>
            <w:rFonts w:ascii="Verdana" w:hAnsi="Verdana" w:cs="Arial"/>
            <w:color w:val="0D0D0D" w:themeColor="text1" w:themeTint="F2"/>
            <w:u w:val="single"/>
            <w:lang w:val="en-GB"/>
          </w:rPr>
          <w:delText>It's insanely profitable.</w:delText>
        </w:r>
      </w:del>
    </w:p>
    <w:p w:rsidR="00C7719F" w:rsidDel="00666943" w:rsidRDefault="00C7719F" w:rsidP="00666943">
      <w:pPr>
        <w:rPr>
          <w:del w:id="238" w:author="stheresia@live.com" w:date="2014-12-04T18:07:00Z"/>
          <w:rFonts w:ascii="Verdana" w:hAnsi="Verdana" w:cs="Arial"/>
          <w:b/>
          <w:color w:val="C00000"/>
          <w:sz w:val="28"/>
          <w:lang w:val="en-GB"/>
        </w:rPr>
        <w:pPrChange w:id="239" w:author="stheresia@live.com" w:date="2014-12-04T18:07:00Z">
          <w:pPr>
            <w:jc w:val="center"/>
          </w:pPr>
        </w:pPrChange>
      </w:pPr>
      <w:del w:id="240" w:author="stheresia@live.com" w:date="2014-12-04T18:07:00Z">
        <w:r w:rsidDel="00666943">
          <w:rPr>
            <w:rFonts w:ascii="Verdana" w:hAnsi="Verdana" w:cs="Arial"/>
            <w:b/>
            <w:color w:val="C00000"/>
            <w:sz w:val="28"/>
            <w:lang w:val="en-GB"/>
          </w:rPr>
          <w:delText>Let Me Ask You A Few Simple Questions...</w:delText>
        </w:r>
      </w:del>
    </w:p>
    <w:p w:rsidR="00C7719F" w:rsidDel="00666943" w:rsidRDefault="00C7719F" w:rsidP="00666943">
      <w:pPr>
        <w:rPr>
          <w:del w:id="241" w:author="stheresia@live.com" w:date="2014-12-04T18:07:00Z"/>
          <w:rFonts w:ascii="Verdana" w:hAnsi="Verdana" w:cs="Arial"/>
          <w:color w:val="0D0D0D" w:themeColor="text1" w:themeTint="F2"/>
          <w:lang w:val="en-GB"/>
        </w:rPr>
        <w:pPrChange w:id="242" w:author="stheresia@live.com" w:date="2014-12-04T18:07:00Z">
          <w:pPr/>
        </w:pPrChange>
      </w:pPr>
      <w:del w:id="243" w:author="stheresia@live.com" w:date="2014-12-04T18:07:00Z">
        <w:r w:rsidDel="00666943">
          <w:rPr>
            <w:rFonts w:ascii="Verdana" w:hAnsi="Verdana" w:cs="Arial"/>
            <w:color w:val="0D0D0D" w:themeColor="text1" w:themeTint="F2"/>
            <w:lang w:val="en-GB"/>
          </w:rPr>
          <w:delText>Are you where you want to be with your online business in terms of profits?</w:delText>
        </w:r>
      </w:del>
    </w:p>
    <w:p w:rsidR="00C7719F" w:rsidDel="00666943" w:rsidRDefault="00C7719F" w:rsidP="00666943">
      <w:pPr>
        <w:rPr>
          <w:del w:id="244" w:author="stheresia@live.com" w:date="2014-12-04T18:07:00Z"/>
          <w:rFonts w:ascii="Verdana" w:hAnsi="Verdana" w:cs="Arial"/>
          <w:color w:val="0D0D0D" w:themeColor="text1" w:themeTint="F2"/>
          <w:lang w:val="en-GB"/>
        </w:rPr>
        <w:pPrChange w:id="245" w:author="stheresia@live.com" w:date="2014-12-04T18:07:00Z">
          <w:pPr/>
        </w:pPrChange>
      </w:pPr>
      <w:del w:id="246" w:author="stheresia@live.com" w:date="2014-12-04T18:07:00Z">
        <w:r w:rsidDel="00666943">
          <w:rPr>
            <w:rFonts w:ascii="Verdana" w:hAnsi="Verdana" w:cs="Arial"/>
            <w:color w:val="0D0D0D" w:themeColor="text1" w:themeTint="F2"/>
            <w:lang w:val="en-GB"/>
          </w:rPr>
          <w:delText xml:space="preserve">Are you getting enough traffic to even cover your monthly hosting </w:delText>
        </w:r>
        <w:r w:rsidR="005F77B7" w:rsidDel="00666943">
          <w:rPr>
            <w:rFonts w:ascii="Verdana" w:hAnsi="Verdana" w:cs="Arial"/>
            <w:color w:val="0D0D0D" w:themeColor="text1" w:themeTint="F2"/>
            <w:lang w:val="en-GB"/>
          </w:rPr>
          <w:delText>bill</w:delText>
        </w:r>
        <w:r w:rsidDel="00666943">
          <w:rPr>
            <w:rFonts w:ascii="Verdana" w:hAnsi="Verdana" w:cs="Arial"/>
            <w:color w:val="0D0D0D" w:themeColor="text1" w:themeTint="F2"/>
            <w:lang w:val="en-GB"/>
          </w:rPr>
          <w:delText>?</w:delText>
        </w:r>
      </w:del>
    </w:p>
    <w:p w:rsidR="00C7719F" w:rsidDel="00666943" w:rsidRDefault="00C7719F" w:rsidP="00666943">
      <w:pPr>
        <w:rPr>
          <w:del w:id="247" w:author="stheresia@live.com" w:date="2014-12-04T18:07:00Z"/>
          <w:rFonts w:ascii="Verdana" w:hAnsi="Verdana" w:cs="Arial"/>
          <w:color w:val="0D0D0D" w:themeColor="text1" w:themeTint="F2"/>
          <w:lang w:val="en-GB"/>
        </w:rPr>
        <w:pPrChange w:id="248" w:author="stheresia@live.com" w:date="2014-12-04T18:07:00Z">
          <w:pPr/>
        </w:pPrChange>
      </w:pPr>
      <w:del w:id="249" w:author="stheresia@live.com" w:date="2014-12-04T18:07:00Z">
        <w:r w:rsidDel="00666943">
          <w:rPr>
            <w:rFonts w:ascii="Verdana" w:hAnsi="Verdana" w:cs="Arial"/>
            <w:color w:val="0D0D0D" w:themeColor="text1" w:themeTint="F2"/>
            <w:lang w:val="en-GB"/>
          </w:rPr>
          <w:delText>If you answered with a big and resounding "YES", then I am sorry...</w:delText>
        </w:r>
      </w:del>
    </w:p>
    <w:p w:rsidR="00C7719F" w:rsidRPr="00C7719F" w:rsidDel="00666943" w:rsidRDefault="00C7719F" w:rsidP="00666943">
      <w:pPr>
        <w:rPr>
          <w:del w:id="250" w:author="stheresia@live.com" w:date="2014-12-04T18:07:00Z"/>
          <w:rFonts w:ascii="Verdana" w:hAnsi="Verdana" w:cs="Arial"/>
          <w:b/>
          <w:color w:val="0D0D0D" w:themeColor="text1" w:themeTint="F2"/>
          <w:lang w:val="en-GB"/>
        </w:rPr>
        <w:pPrChange w:id="251" w:author="stheresia@live.com" w:date="2014-12-04T18:07:00Z">
          <w:pPr/>
        </w:pPrChange>
      </w:pPr>
      <w:del w:id="252" w:author="stheresia@live.com" w:date="2014-12-04T18:07:00Z">
        <w:r w:rsidRPr="00C7719F" w:rsidDel="00666943">
          <w:rPr>
            <w:rFonts w:ascii="Verdana" w:hAnsi="Verdana" w:cs="Arial"/>
            <w:b/>
            <w:color w:val="0D0D0D" w:themeColor="text1" w:themeTint="F2"/>
            <w:lang w:val="en-GB"/>
          </w:rPr>
          <w:delText>This message is NOT for you.</w:delText>
        </w:r>
      </w:del>
    </w:p>
    <w:p w:rsidR="00C7719F" w:rsidDel="00666943" w:rsidRDefault="00C7719F" w:rsidP="00666943">
      <w:pPr>
        <w:rPr>
          <w:del w:id="253" w:author="stheresia@live.com" w:date="2014-12-04T18:07:00Z"/>
          <w:rFonts w:ascii="Verdana" w:hAnsi="Verdana" w:cs="Arial"/>
          <w:color w:val="0D0D0D" w:themeColor="text1" w:themeTint="F2"/>
          <w:lang w:val="en-GB"/>
        </w:rPr>
        <w:pPrChange w:id="254" w:author="stheresia@live.com" w:date="2014-12-04T18:07:00Z">
          <w:pPr/>
        </w:pPrChange>
      </w:pPr>
      <w:del w:id="255" w:author="stheresia@live.com" w:date="2014-12-04T18:07:00Z">
        <w:r w:rsidDel="00666943">
          <w:rPr>
            <w:rFonts w:ascii="Verdana" w:hAnsi="Verdana" w:cs="Arial"/>
            <w:color w:val="0D0D0D" w:themeColor="text1" w:themeTint="F2"/>
            <w:lang w:val="en-GB"/>
          </w:rPr>
          <w:delText>However, if you responded with a "NO" - buckle up.</w:delText>
        </w:r>
      </w:del>
    </w:p>
    <w:p w:rsidR="00C7719F" w:rsidRPr="00C7719F" w:rsidDel="00666943" w:rsidRDefault="00C7719F" w:rsidP="00666943">
      <w:pPr>
        <w:rPr>
          <w:del w:id="256" w:author="stheresia@live.com" w:date="2014-12-04T18:07:00Z"/>
          <w:rFonts w:ascii="Verdana" w:hAnsi="Verdana" w:cs="Arial"/>
          <w:i/>
          <w:color w:val="0D0D0D" w:themeColor="text1" w:themeTint="F2"/>
          <w:lang w:val="en-GB"/>
        </w:rPr>
        <w:pPrChange w:id="257" w:author="stheresia@live.com" w:date="2014-12-04T18:07:00Z">
          <w:pPr/>
        </w:pPrChange>
      </w:pPr>
      <w:del w:id="258" w:author="stheresia@live.com" w:date="2014-12-04T18:07:00Z">
        <w:r w:rsidRPr="00C7719F" w:rsidDel="00666943">
          <w:rPr>
            <w:rFonts w:ascii="Verdana" w:hAnsi="Verdana" w:cs="Arial"/>
            <w:i/>
            <w:color w:val="0D0D0D" w:themeColor="text1" w:themeTint="F2"/>
            <w:lang w:val="en-GB"/>
          </w:rPr>
          <w:delText>We need to talk...</w:delText>
        </w:r>
      </w:del>
    </w:p>
    <w:p w:rsidR="00C7719F" w:rsidDel="00666943" w:rsidRDefault="002175F4" w:rsidP="00666943">
      <w:pPr>
        <w:rPr>
          <w:del w:id="259" w:author="stheresia@live.com" w:date="2014-12-04T18:07:00Z"/>
          <w:rFonts w:ascii="Verdana" w:hAnsi="Verdana" w:cs="Arial"/>
          <w:color w:val="0D0D0D" w:themeColor="text1" w:themeTint="F2"/>
          <w:lang w:val="en-GB"/>
        </w:rPr>
        <w:pPrChange w:id="260" w:author="stheresia@live.com" w:date="2014-12-04T18:07:00Z">
          <w:pPr>
            <w:jc w:val="center"/>
          </w:pPr>
        </w:pPrChange>
      </w:pPr>
      <w:del w:id="261" w:author="stheresia@live.com" w:date="2014-12-04T18:07:00Z">
        <w:r w:rsidDel="00666943">
          <w:rPr>
            <w:rFonts w:ascii="Verdana" w:hAnsi="Verdana" w:cs="Arial"/>
            <w:b/>
            <w:color w:val="C00000"/>
            <w:sz w:val="28"/>
            <w:lang w:val="en-GB"/>
          </w:rPr>
          <w:delText>I Will Show You How To Look AUTHORITATIVE In Front Of Your Audience, Get More Traffic And Increase YOUR Profits!</w:delText>
        </w:r>
      </w:del>
    </w:p>
    <w:p w:rsidR="00C7719F" w:rsidDel="00666943" w:rsidRDefault="00C7719F" w:rsidP="00666943">
      <w:pPr>
        <w:rPr>
          <w:del w:id="262" w:author="stheresia@live.com" w:date="2014-12-04T18:07:00Z"/>
          <w:rFonts w:ascii="Verdana" w:hAnsi="Verdana" w:cs="Arial"/>
          <w:color w:val="0D0D0D" w:themeColor="text1" w:themeTint="F2"/>
          <w:lang w:val="en-GB"/>
        </w:rPr>
        <w:pPrChange w:id="263" w:author="stheresia@live.com" w:date="2014-12-04T18:07:00Z">
          <w:pPr/>
        </w:pPrChange>
      </w:pPr>
    </w:p>
    <w:p w:rsidR="00C7719F" w:rsidDel="00666943" w:rsidRDefault="008B2704" w:rsidP="00666943">
      <w:pPr>
        <w:rPr>
          <w:del w:id="264" w:author="stheresia@live.com" w:date="2014-12-04T18:07:00Z"/>
          <w:rFonts w:ascii="Verdana" w:hAnsi="Verdana" w:cs="Arial"/>
          <w:color w:val="0D0D0D" w:themeColor="text1" w:themeTint="F2"/>
          <w:lang w:val="en-GB"/>
        </w:rPr>
        <w:pPrChange w:id="265" w:author="stheresia@live.com" w:date="2014-12-04T18:07:00Z">
          <w:pPr/>
        </w:pPrChange>
      </w:pPr>
      <w:del w:id="266" w:author="stheresia@live.com" w:date="2014-12-04T18:07:00Z">
        <w:r w:rsidDel="00666943">
          <w:rPr>
            <w:rFonts w:ascii="Verdana" w:hAnsi="Verdana" w:cs="Arial"/>
            <w:color w:val="0D0D0D" w:themeColor="text1" w:themeTint="F2"/>
            <w:lang w:val="en-GB"/>
          </w:rPr>
          <w:delText>I know that all of this sounds like the usual BS that you are unfortunately used to.</w:delText>
        </w:r>
      </w:del>
    </w:p>
    <w:p w:rsidR="008B2704" w:rsidDel="00666943" w:rsidRDefault="008B2704" w:rsidP="00666943">
      <w:pPr>
        <w:rPr>
          <w:del w:id="267" w:author="stheresia@live.com" w:date="2014-12-04T18:07:00Z"/>
          <w:rFonts w:ascii="Verdana" w:hAnsi="Verdana" w:cs="Arial"/>
          <w:color w:val="0D0D0D" w:themeColor="text1" w:themeTint="F2"/>
          <w:lang w:val="en-GB"/>
        </w:rPr>
        <w:pPrChange w:id="268" w:author="stheresia@live.com" w:date="2014-12-04T18:07:00Z">
          <w:pPr/>
        </w:pPrChange>
      </w:pPr>
      <w:del w:id="269" w:author="stheresia@live.com" w:date="2014-12-04T18:07:00Z">
        <w:r w:rsidDel="00666943">
          <w:rPr>
            <w:rFonts w:ascii="Verdana" w:hAnsi="Verdana" w:cs="Arial"/>
            <w:color w:val="0D0D0D" w:themeColor="text1" w:themeTint="F2"/>
            <w:lang w:val="en-GB"/>
          </w:rPr>
          <w:delText xml:space="preserve">But as you keep reading you will discover that what I am saying here </w:delText>
        </w:r>
        <w:r w:rsidR="005F77B7" w:rsidDel="00666943">
          <w:rPr>
            <w:rFonts w:ascii="Verdana" w:hAnsi="Verdana" w:cs="Arial"/>
            <w:color w:val="0D0D0D" w:themeColor="text1" w:themeTint="F2"/>
            <w:lang w:val="en-GB"/>
          </w:rPr>
          <w:delText xml:space="preserve">is </w:delText>
        </w:r>
        <w:r w:rsidRPr="008B2704" w:rsidDel="00666943">
          <w:rPr>
            <w:rFonts w:ascii="Verdana" w:hAnsi="Verdana" w:cs="Arial"/>
            <w:b/>
            <w:color w:val="0D0D0D" w:themeColor="text1" w:themeTint="F2"/>
            <w:u w:val="single"/>
            <w:lang w:val="en-GB"/>
          </w:rPr>
          <w:delText>TOTALLY</w:delText>
        </w:r>
        <w:r w:rsidDel="00666943">
          <w:rPr>
            <w:rFonts w:ascii="Verdana" w:hAnsi="Verdana" w:cs="Arial"/>
            <w:color w:val="0D0D0D" w:themeColor="text1" w:themeTint="F2"/>
            <w:lang w:val="en-GB"/>
          </w:rPr>
          <w:delText xml:space="preserve"> true!</w:delText>
        </w:r>
      </w:del>
    </w:p>
    <w:p w:rsidR="006571E7" w:rsidRPr="008B2704" w:rsidDel="00666943" w:rsidRDefault="008B2704" w:rsidP="00666943">
      <w:pPr>
        <w:rPr>
          <w:del w:id="270" w:author="stheresia@live.com" w:date="2014-12-04T18:07:00Z"/>
          <w:rFonts w:ascii="Verdana" w:hAnsi="Verdana" w:cs="Arial"/>
          <w:i/>
          <w:color w:val="0D0D0D" w:themeColor="text1" w:themeTint="F2"/>
          <w:lang w:val="en-GB"/>
        </w:rPr>
        <w:pPrChange w:id="271" w:author="stheresia@live.com" w:date="2014-12-04T18:07:00Z">
          <w:pPr/>
        </w:pPrChange>
      </w:pPr>
      <w:del w:id="272" w:author="stheresia@live.com" w:date="2014-12-04T18:07:00Z">
        <w:r w:rsidRPr="008B2704" w:rsidDel="00666943">
          <w:rPr>
            <w:rFonts w:ascii="Verdana" w:hAnsi="Verdana" w:cs="Arial"/>
            <w:i/>
            <w:color w:val="0D0D0D" w:themeColor="text1" w:themeTint="F2"/>
            <w:lang w:val="en-GB"/>
          </w:rPr>
          <w:delText>Here's why...</w:delText>
        </w:r>
      </w:del>
    </w:p>
    <w:p w:rsidR="008B2704" w:rsidDel="00666943" w:rsidRDefault="008B2704" w:rsidP="00666943">
      <w:pPr>
        <w:rPr>
          <w:del w:id="273" w:author="stheresia@live.com" w:date="2014-12-04T18:07:00Z"/>
          <w:rFonts w:ascii="Verdana" w:hAnsi="Verdana" w:cs="Arial"/>
          <w:color w:val="0D0D0D" w:themeColor="text1" w:themeTint="F2"/>
          <w:lang w:val="en-GB"/>
        </w:rPr>
        <w:pPrChange w:id="274" w:author="stheresia@live.com" w:date="2014-12-04T18:07:00Z">
          <w:pPr/>
        </w:pPrChange>
      </w:pPr>
      <w:del w:id="275" w:author="stheresia@live.com" w:date="2014-12-04T18:07:00Z">
        <w:r w:rsidDel="00666943">
          <w:rPr>
            <w:rFonts w:ascii="Verdana" w:hAnsi="Verdana" w:cs="Arial"/>
            <w:color w:val="0D0D0D" w:themeColor="text1" w:themeTint="F2"/>
            <w:lang w:val="en-GB"/>
          </w:rPr>
          <w:delText>Over the last months I've spent a fortune in hiring a</w:delText>
        </w:r>
        <w:r w:rsidR="005F77B7" w:rsidDel="00666943">
          <w:rPr>
            <w:rFonts w:ascii="Verdana" w:hAnsi="Verdana" w:cs="Arial"/>
            <w:color w:val="0D0D0D" w:themeColor="text1" w:themeTint="F2"/>
            <w:lang w:val="en-GB"/>
          </w:rPr>
          <w:delText>n</w:delText>
        </w:r>
        <w:r w:rsidDel="00666943">
          <w:rPr>
            <w:rFonts w:ascii="Verdana" w:hAnsi="Verdana" w:cs="Arial"/>
            <w:color w:val="0D0D0D" w:themeColor="text1" w:themeTint="F2"/>
            <w:lang w:val="en-GB"/>
          </w:rPr>
          <w:delText xml:space="preserve"> A+ </w:delText>
        </w:r>
        <w:r w:rsidR="005F77B7" w:rsidDel="00666943">
          <w:rPr>
            <w:rFonts w:ascii="Verdana" w:hAnsi="Verdana" w:cs="Arial"/>
            <w:color w:val="0D0D0D" w:themeColor="text1" w:themeTint="F2"/>
            <w:lang w:val="en-GB"/>
          </w:rPr>
          <w:delText>WordPress</w:delText>
        </w:r>
        <w:r w:rsidDel="00666943">
          <w:rPr>
            <w:rFonts w:ascii="Verdana" w:hAnsi="Verdana" w:cs="Arial"/>
            <w:color w:val="0D0D0D" w:themeColor="text1" w:themeTint="F2"/>
            <w:lang w:val="en-GB"/>
          </w:rPr>
          <w:delText xml:space="preserve"> programmer who created a plugin suiting my needs for more views and more profits.</w:delText>
        </w:r>
      </w:del>
    </w:p>
    <w:p w:rsidR="008B2704" w:rsidDel="00666943" w:rsidRDefault="008B2704" w:rsidP="00666943">
      <w:pPr>
        <w:rPr>
          <w:del w:id="276" w:author="stheresia@live.com" w:date="2014-12-04T18:07:00Z"/>
          <w:rFonts w:ascii="Verdana" w:hAnsi="Verdana" w:cs="Arial"/>
          <w:color w:val="0D0D0D" w:themeColor="text1" w:themeTint="F2"/>
          <w:lang w:val="en-GB"/>
        </w:rPr>
        <w:pPrChange w:id="277" w:author="stheresia@live.com" w:date="2014-12-04T18:07:00Z">
          <w:pPr/>
        </w:pPrChange>
      </w:pPr>
      <w:del w:id="278" w:author="stheresia@live.com" w:date="2014-12-04T18:07:00Z">
        <w:r w:rsidDel="00666943">
          <w:rPr>
            <w:rFonts w:ascii="Verdana" w:hAnsi="Verdana" w:cs="Arial"/>
            <w:color w:val="0D0D0D" w:themeColor="text1" w:themeTint="F2"/>
            <w:lang w:val="en-GB"/>
          </w:rPr>
          <w:delText>It took a long time to tweak and test this plugin...</w:delText>
        </w:r>
      </w:del>
    </w:p>
    <w:p w:rsidR="008B2704" w:rsidDel="00666943" w:rsidRDefault="008B2704" w:rsidP="00666943">
      <w:pPr>
        <w:rPr>
          <w:del w:id="279" w:author="stheresia@live.com" w:date="2014-12-04T18:07:00Z"/>
          <w:rFonts w:ascii="Verdana" w:hAnsi="Verdana" w:cs="Arial"/>
          <w:color w:val="0D0D0D" w:themeColor="text1" w:themeTint="F2"/>
          <w:lang w:val="en-GB"/>
        </w:rPr>
        <w:pPrChange w:id="280" w:author="stheresia@live.com" w:date="2014-12-04T18:07:00Z">
          <w:pPr/>
        </w:pPrChange>
      </w:pPr>
      <w:del w:id="281" w:author="stheresia@live.com" w:date="2014-12-04T18:07:00Z">
        <w:r w:rsidDel="00666943">
          <w:rPr>
            <w:rFonts w:ascii="Verdana" w:hAnsi="Verdana" w:cs="Arial"/>
            <w:color w:val="0D0D0D" w:themeColor="text1" w:themeTint="F2"/>
            <w:lang w:val="en-GB"/>
          </w:rPr>
          <w:delText xml:space="preserve">But to my surprise, this </w:delText>
        </w:r>
        <w:r w:rsidR="005F77B7" w:rsidDel="00666943">
          <w:rPr>
            <w:rFonts w:ascii="Verdana" w:hAnsi="Verdana" w:cs="Arial"/>
            <w:color w:val="0D0D0D" w:themeColor="text1" w:themeTint="F2"/>
            <w:lang w:val="en-GB"/>
          </w:rPr>
          <w:delText xml:space="preserve">has </w:delText>
        </w:r>
        <w:r w:rsidDel="00666943">
          <w:rPr>
            <w:rFonts w:ascii="Verdana" w:hAnsi="Verdana" w:cs="Arial"/>
            <w:color w:val="0D0D0D" w:themeColor="text1" w:themeTint="F2"/>
            <w:lang w:val="en-GB"/>
          </w:rPr>
          <w:delText>turn</w:delText>
        </w:r>
        <w:r w:rsidR="005F77B7" w:rsidDel="00666943">
          <w:rPr>
            <w:rFonts w:ascii="Verdana" w:hAnsi="Verdana" w:cs="Arial"/>
            <w:color w:val="0D0D0D" w:themeColor="text1" w:themeTint="F2"/>
            <w:lang w:val="en-GB"/>
          </w:rPr>
          <w:delText>ed</w:delText>
        </w:r>
        <w:r w:rsidDel="00666943">
          <w:rPr>
            <w:rFonts w:ascii="Verdana" w:hAnsi="Verdana" w:cs="Arial"/>
            <w:color w:val="0D0D0D" w:themeColor="text1" w:themeTint="F2"/>
            <w:lang w:val="en-GB"/>
          </w:rPr>
          <w:delText xml:space="preserve"> out to be</w:delText>
        </w:r>
        <w:r w:rsidR="005F77B7" w:rsidDel="00666943">
          <w:rPr>
            <w:rFonts w:ascii="Verdana" w:hAnsi="Verdana" w:cs="Arial"/>
            <w:color w:val="0D0D0D" w:themeColor="text1" w:themeTint="F2"/>
            <w:lang w:val="en-GB"/>
          </w:rPr>
          <w:delText xml:space="preserve"> even</w:delText>
        </w:r>
        <w:r w:rsidDel="00666943">
          <w:rPr>
            <w:rFonts w:ascii="Verdana" w:hAnsi="Verdana" w:cs="Arial"/>
            <w:color w:val="0D0D0D" w:themeColor="text1" w:themeTint="F2"/>
            <w:lang w:val="en-GB"/>
          </w:rPr>
          <w:delText xml:space="preserve"> </w:delText>
        </w:r>
        <w:r w:rsidRPr="007A5359" w:rsidDel="00666943">
          <w:rPr>
            <w:rFonts w:ascii="Verdana" w:hAnsi="Verdana" w:cs="Arial"/>
            <w:b/>
            <w:color w:val="0D0D0D" w:themeColor="text1" w:themeTint="F2"/>
            <w:u w:val="single"/>
            <w:lang w:val="en-GB"/>
          </w:rPr>
          <w:delText>BIGGER</w:delText>
        </w:r>
        <w:r w:rsidDel="00666943">
          <w:rPr>
            <w:rFonts w:ascii="Verdana" w:hAnsi="Verdana" w:cs="Arial"/>
            <w:color w:val="0D0D0D" w:themeColor="text1" w:themeTint="F2"/>
            <w:lang w:val="en-GB"/>
          </w:rPr>
          <w:delText xml:space="preserve"> than I thought</w:delText>
        </w:r>
        <w:r w:rsidR="005F77B7" w:rsidDel="00666943">
          <w:rPr>
            <w:rFonts w:ascii="Verdana" w:hAnsi="Verdana" w:cs="Arial"/>
            <w:color w:val="0D0D0D" w:themeColor="text1" w:themeTint="F2"/>
            <w:lang w:val="en-GB"/>
          </w:rPr>
          <w:delText>!</w:delText>
        </w:r>
        <w:r w:rsidDel="00666943">
          <w:rPr>
            <w:rFonts w:ascii="Verdana" w:hAnsi="Verdana" w:cs="Arial"/>
            <w:color w:val="0D0D0D" w:themeColor="text1" w:themeTint="F2"/>
            <w:lang w:val="en-GB"/>
          </w:rPr>
          <w:delText xml:space="preserve"> </w:delText>
        </w:r>
        <w:r w:rsidR="005F77B7" w:rsidDel="00666943">
          <w:rPr>
            <w:rFonts w:ascii="Verdana" w:hAnsi="Verdana" w:cs="Arial"/>
            <w:color w:val="0D0D0D" w:themeColor="text1" w:themeTint="F2"/>
            <w:lang w:val="en-GB"/>
          </w:rPr>
          <w:delText>I</w:delText>
        </w:r>
        <w:r w:rsidDel="00666943">
          <w:rPr>
            <w:rFonts w:ascii="Verdana" w:hAnsi="Verdana" w:cs="Arial"/>
            <w:color w:val="0D0D0D" w:themeColor="text1" w:themeTint="F2"/>
            <w:lang w:val="en-GB"/>
          </w:rPr>
          <w:delText>n</w:delText>
        </w:r>
        <w:r w:rsidR="005F77B7" w:rsidDel="00666943">
          <w:rPr>
            <w:rFonts w:ascii="Verdana" w:hAnsi="Verdana" w:cs="Arial"/>
            <w:color w:val="0D0D0D" w:themeColor="text1" w:themeTint="F2"/>
            <w:lang w:val="en-GB"/>
          </w:rPr>
          <w:delText xml:space="preserve"> almost</w:delText>
        </w:r>
        <w:r w:rsidDel="00666943">
          <w:rPr>
            <w:rFonts w:ascii="Verdana" w:hAnsi="Verdana" w:cs="Arial"/>
            <w:color w:val="0D0D0D" w:themeColor="text1" w:themeTint="F2"/>
            <w:lang w:val="en-GB"/>
          </w:rPr>
          <w:delText xml:space="preserve"> no time I doubled my traffic, my page views and my profits!</w:delText>
        </w:r>
      </w:del>
    </w:p>
    <w:p w:rsidR="008B2704" w:rsidRPr="00DB4C30" w:rsidDel="00666943" w:rsidRDefault="008B2704" w:rsidP="00666943">
      <w:pPr>
        <w:rPr>
          <w:del w:id="282" w:author="stheresia@live.com" w:date="2014-12-04T18:07:00Z"/>
          <w:rFonts w:ascii="Verdana" w:hAnsi="Verdana" w:cs="Arial"/>
          <w:b/>
          <w:color w:val="0D0D0D" w:themeColor="text1" w:themeTint="F2"/>
          <w:lang w:val="en-GB"/>
        </w:rPr>
        <w:pPrChange w:id="283" w:author="stheresia@live.com" w:date="2014-12-04T18:07:00Z">
          <w:pPr/>
        </w:pPrChange>
      </w:pPr>
      <w:del w:id="284" w:author="stheresia@live.com" w:date="2014-12-04T18:07:00Z">
        <w:r w:rsidRPr="00DB4C30" w:rsidDel="00666943">
          <w:rPr>
            <w:rFonts w:ascii="Verdana" w:hAnsi="Verdana" w:cs="Arial"/>
            <w:b/>
            <w:color w:val="0D0D0D" w:themeColor="text1" w:themeTint="F2"/>
            <w:lang w:val="en-GB"/>
          </w:rPr>
          <w:delText>Want to know how I did this?</w:delText>
        </w:r>
      </w:del>
    </w:p>
    <w:p w:rsidR="008B2704" w:rsidDel="00666943" w:rsidRDefault="00DB4C30" w:rsidP="00666943">
      <w:pPr>
        <w:rPr>
          <w:del w:id="285" w:author="stheresia@live.com" w:date="2014-12-04T18:07:00Z"/>
          <w:rFonts w:ascii="Verdana" w:hAnsi="Verdana" w:cs="Arial"/>
          <w:b/>
          <w:color w:val="C00000"/>
          <w:sz w:val="28"/>
          <w:lang w:val="en-GB"/>
        </w:rPr>
        <w:pPrChange w:id="286" w:author="stheresia@live.com" w:date="2014-12-04T18:07:00Z">
          <w:pPr>
            <w:jc w:val="center"/>
          </w:pPr>
        </w:pPrChange>
      </w:pPr>
      <w:del w:id="287" w:author="stheresia@live.com" w:date="2014-12-04T18:07:00Z">
        <w:r w:rsidDel="00666943">
          <w:rPr>
            <w:rFonts w:ascii="Verdana" w:hAnsi="Verdana" w:cs="Arial"/>
            <w:b/>
            <w:color w:val="C00000"/>
            <w:sz w:val="28"/>
            <w:lang w:val="en-GB"/>
          </w:rPr>
          <w:delText>Allow Me To Proudly Introduce You</w:delText>
        </w:r>
        <w:r w:rsidR="005F77B7" w:rsidDel="00666943">
          <w:rPr>
            <w:rFonts w:ascii="Verdana" w:hAnsi="Verdana" w:cs="Arial"/>
            <w:b/>
            <w:color w:val="C00000"/>
            <w:sz w:val="28"/>
            <w:lang w:val="en-GB"/>
          </w:rPr>
          <w:delText xml:space="preserve"> To</w:delText>
        </w:r>
        <w:r w:rsidDel="00666943">
          <w:rPr>
            <w:rFonts w:ascii="Verdana" w:hAnsi="Verdana" w:cs="Arial"/>
            <w:b/>
            <w:color w:val="C00000"/>
            <w:sz w:val="28"/>
            <w:lang w:val="en-GB"/>
          </w:rPr>
          <w:delText>...</w:delText>
        </w:r>
      </w:del>
    </w:p>
    <w:p w:rsidR="00DB4C30" w:rsidRPr="00DB4C30" w:rsidDel="00666943" w:rsidRDefault="00DB4C30" w:rsidP="00666943">
      <w:pPr>
        <w:contextualSpacing/>
        <w:rPr>
          <w:del w:id="288" w:author="stheresia@live.com" w:date="2014-12-04T18:07:00Z"/>
          <w:rFonts w:ascii="Verdana" w:hAnsi="Verdana" w:cs="Arial"/>
          <w:b/>
          <w:color w:val="0D0D0D" w:themeColor="text1" w:themeTint="F2"/>
          <w:sz w:val="28"/>
          <w:lang w:val="en-GB"/>
        </w:rPr>
        <w:pPrChange w:id="289" w:author="stheresia@live.com" w:date="2014-12-04T18:07:00Z">
          <w:pPr>
            <w:contextualSpacing/>
            <w:jc w:val="center"/>
          </w:pPr>
        </w:pPrChange>
      </w:pPr>
      <w:del w:id="290" w:author="stheresia@live.com" w:date="2014-12-04T18:07:00Z">
        <w:r w:rsidRPr="00DB4C30" w:rsidDel="00666943">
          <w:rPr>
            <w:rFonts w:ascii="Verdana" w:hAnsi="Verdana" w:cs="Arial"/>
            <w:b/>
            <w:color w:val="0D0D0D" w:themeColor="text1" w:themeTint="F2"/>
            <w:sz w:val="28"/>
            <w:lang w:val="en-GB"/>
          </w:rPr>
          <w:delText>WP VIDEO PAGE CREATOR</w:delText>
        </w:r>
      </w:del>
    </w:p>
    <w:p w:rsidR="00DB4C30" w:rsidDel="00666943" w:rsidRDefault="00DB4C30" w:rsidP="00666943">
      <w:pPr>
        <w:contextualSpacing/>
        <w:rPr>
          <w:del w:id="291" w:author="stheresia@live.com" w:date="2014-12-04T18:07:00Z"/>
          <w:rFonts w:ascii="Verdana" w:hAnsi="Verdana" w:cs="Arial"/>
          <w:color w:val="7030A0"/>
          <w:lang w:val="en-GB"/>
        </w:rPr>
        <w:pPrChange w:id="292" w:author="stheresia@live.com" w:date="2014-12-04T18:07:00Z">
          <w:pPr>
            <w:contextualSpacing/>
            <w:jc w:val="center"/>
          </w:pPr>
        </w:pPrChange>
      </w:pPr>
      <w:del w:id="293" w:author="stheresia@live.com" w:date="2014-12-04T18:07:00Z">
        <w:r w:rsidRPr="0075457C" w:rsidDel="00666943">
          <w:rPr>
            <w:rFonts w:ascii="Verdana" w:hAnsi="Verdana" w:cs="Arial"/>
            <w:color w:val="7030A0"/>
            <w:lang w:val="en-GB"/>
          </w:rPr>
          <w:delText>{Insert Ecover Here}</w:delText>
        </w:r>
      </w:del>
    </w:p>
    <w:p w:rsidR="00DB4C30" w:rsidDel="00666943" w:rsidRDefault="00DB4C30" w:rsidP="00666943">
      <w:pPr>
        <w:rPr>
          <w:del w:id="294" w:author="stheresia@live.com" w:date="2014-12-04T18:07:00Z"/>
          <w:rFonts w:ascii="Verdana" w:hAnsi="Verdana" w:cs="Arial"/>
          <w:b/>
          <w:color w:val="C00000"/>
          <w:sz w:val="28"/>
          <w:lang w:val="en-GB"/>
        </w:rPr>
        <w:pPrChange w:id="295" w:author="stheresia@live.com" w:date="2014-12-04T18:07:00Z">
          <w:pPr>
            <w:jc w:val="center"/>
          </w:pPr>
        </w:pPrChange>
      </w:pPr>
    </w:p>
    <w:p w:rsidR="00DB4C30" w:rsidDel="00666943" w:rsidRDefault="00DB4C30" w:rsidP="00666943">
      <w:pPr>
        <w:rPr>
          <w:del w:id="296" w:author="stheresia@live.com" w:date="2014-12-04T18:07:00Z"/>
          <w:rFonts w:ascii="Verdana" w:hAnsi="Verdana" w:cs="Arial"/>
          <w:color w:val="0D0D0D" w:themeColor="text1" w:themeTint="F2"/>
          <w:lang w:val="en-GB"/>
        </w:rPr>
        <w:pPrChange w:id="297" w:author="stheresia@live.com" w:date="2014-12-04T18:07:00Z">
          <w:pPr/>
        </w:pPrChange>
      </w:pPr>
      <w:del w:id="298" w:author="stheresia@live.com" w:date="2014-12-04T18:07:00Z">
        <w:r w:rsidRPr="00FA4EFC" w:rsidDel="00666943">
          <w:rPr>
            <w:rFonts w:ascii="Verdana" w:hAnsi="Verdana" w:cs="Arial"/>
            <w:b/>
            <w:color w:val="0D0D0D" w:themeColor="text1" w:themeTint="F2"/>
            <w:lang w:val="en-GB"/>
          </w:rPr>
          <w:delText>WP VIDEO PAGE CREATOR</w:delText>
        </w:r>
        <w:r w:rsidDel="00666943">
          <w:rPr>
            <w:rFonts w:ascii="Verdana" w:hAnsi="Verdana" w:cs="Arial"/>
            <w:color w:val="0D0D0D" w:themeColor="text1" w:themeTint="F2"/>
            <w:lang w:val="en-GB"/>
          </w:rPr>
          <w:delText xml:space="preserve"> is a magnificent plugin that will allow you to quickly and easily</w:delText>
        </w:r>
        <w:r w:rsidR="005F77B7" w:rsidDel="00666943">
          <w:rPr>
            <w:rFonts w:ascii="Verdana" w:hAnsi="Verdana" w:cs="Arial"/>
            <w:color w:val="0D0D0D" w:themeColor="text1" w:themeTint="F2"/>
            <w:lang w:val="en-GB"/>
          </w:rPr>
          <w:delText xml:space="preserve"> create</w:delText>
        </w:r>
        <w:r w:rsidDel="00666943">
          <w:rPr>
            <w:rFonts w:ascii="Verdana" w:hAnsi="Verdana" w:cs="Arial"/>
            <w:color w:val="0D0D0D" w:themeColor="text1" w:themeTint="F2"/>
            <w:lang w:val="en-GB"/>
          </w:rPr>
          <w:delText xml:space="preserve"> </w:delText>
        </w:r>
        <w:r w:rsidR="00FA4EFC" w:rsidDel="00666943">
          <w:rPr>
            <w:rFonts w:ascii="Verdana" w:hAnsi="Verdana" w:cs="Arial"/>
            <w:color w:val="0D0D0D" w:themeColor="text1" w:themeTint="F2"/>
            <w:lang w:val="en-GB"/>
          </w:rPr>
          <w:delText>"video profit pages" in less than a minute.</w:delText>
        </w:r>
      </w:del>
    </w:p>
    <w:p w:rsidR="005A38F6" w:rsidDel="00666943" w:rsidRDefault="005A38F6" w:rsidP="00666943">
      <w:pPr>
        <w:rPr>
          <w:del w:id="299" w:author="stheresia@live.com" w:date="2014-12-04T18:07:00Z"/>
          <w:rFonts w:ascii="Verdana" w:hAnsi="Verdana" w:cs="Arial"/>
          <w:color w:val="0D0D0D" w:themeColor="text1" w:themeTint="F2"/>
          <w:lang w:val="en-GB"/>
        </w:rPr>
        <w:pPrChange w:id="300" w:author="stheresia@live.com" w:date="2014-12-04T18:07:00Z">
          <w:pPr/>
        </w:pPrChange>
      </w:pPr>
      <w:del w:id="301" w:author="stheresia@live.com" w:date="2014-12-04T18:07:00Z">
        <w:r w:rsidDel="00666943">
          <w:rPr>
            <w:rFonts w:ascii="Verdana" w:hAnsi="Verdana" w:cs="Arial"/>
            <w:color w:val="0D0D0D" w:themeColor="text1" w:themeTint="F2"/>
            <w:lang w:val="en-GB"/>
          </w:rPr>
          <w:delText xml:space="preserve">Also, it enables you to look authoritative in front of your audience (most of the content that this plugin pulls is curated, and comes from sources like </w:delText>
        </w:r>
        <w:r w:rsidR="005F77B7" w:rsidDel="00666943">
          <w:rPr>
            <w:rFonts w:ascii="Verdana" w:hAnsi="Verdana" w:cs="Arial"/>
            <w:color w:val="0D0D0D" w:themeColor="text1" w:themeTint="F2"/>
            <w:lang w:val="en-GB"/>
          </w:rPr>
          <w:delText>YouTube</w:delText>
        </w:r>
        <w:r w:rsidDel="00666943">
          <w:rPr>
            <w:rFonts w:ascii="Verdana" w:hAnsi="Verdana" w:cs="Arial"/>
            <w:color w:val="0D0D0D" w:themeColor="text1" w:themeTint="F2"/>
            <w:lang w:val="en-GB"/>
          </w:rPr>
          <w:delText xml:space="preserve"> and Google news</w:delText>
        </w:r>
        <w:r w:rsidR="005F77B7" w:rsidDel="00666943">
          <w:rPr>
            <w:rFonts w:ascii="Verdana" w:hAnsi="Verdana" w:cs="Arial"/>
            <w:color w:val="0D0D0D" w:themeColor="text1" w:themeTint="F2"/>
            <w:lang w:val="en-GB"/>
          </w:rPr>
          <w:delText>)</w:delText>
        </w:r>
        <w:r w:rsidDel="00666943">
          <w:rPr>
            <w:rFonts w:ascii="Verdana" w:hAnsi="Verdana" w:cs="Arial"/>
            <w:color w:val="0D0D0D" w:themeColor="text1" w:themeTint="F2"/>
            <w:lang w:val="en-GB"/>
          </w:rPr>
          <w:delText>.</w:delText>
        </w:r>
      </w:del>
    </w:p>
    <w:p w:rsidR="005A38F6" w:rsidDel="00666943" w:rsidRDefault="005A38F6" w:rsidP="00666943">
      <w:pPr>
        <w:rPr>
          <w:del w:id="302" w:author="stheresia@live.com" w:date="2014-12-04T18:07:00Z"/>
          <w:rFonts w:ascii="Verdana" w:hAnsi="Verdana" w:cs="Arial"/>
          <w:color w:val="0D0D0D" w:themeColor="text1" w:themeTint="F2"/>
          <w:lang w:val="en-GB"/>
        </w:rPr>
        <w:pPrChange w:id="303" w:author="stheresia@live.com" w:date="2014-12-04T18:07:00Z">
          <w:pPr/>
        </w:pPrChange>
      </w:pPr>
      <w:del w:id="304" w:author="stheresia@live.com" w:date="2014-12-04T18:07:00Z">
        <w:r w:rsidDel="00666943">
          <w:rPr>
            <w:rFonts w:ascii="Verdana" w:hAnsi="Verdana" w:cs="Arial"/>
            <w:color w:val="0D0D0D" w:themeColor="text1" w:themeTint="F2"/>
            <w:lang w:val="en-GB"/>
          </w:rPr>
          <w:delText>To put it simply, this plugin is the definitive "video marketing weapon" that YOU need!</w:delText>
        </w:r>
      </w:del>
    </w:p>
    <w:p w:rsidR="005A38F6" w:rsidDel="00666943" w:rsidRDefault="00537818" w:rsidP="00666943">
      <w:pPr>
        <w:rPr>
          <w:del w:id="305" w:author="stheresia@live.com" w:date="2014-12-04T18:07:00Z"/>
          <w:rFonts w:ascii="Verdana" w:hAnsi="Verdana" w:cs="Arial"/>
          <w:b/>
          <w:color w:val="C00000"/>
          <w:sz w:val="28"/>
          <w:lang w:val="en-GB"/>
        </w:rPr>
        <w:pPrChange w:id="306" w:author="stheresia@live.com" w:date="2014-12-04T18:07:00Z">
          <w:pPr/>
        </w:pPrChange>
      </w:pPr>
      <w:del w:id="307" w:author="stheresia@live.com" w:date="2014-12-04T18:07:00Z">
        <w:r w:rsidDel="00666943">
          <w:rPr>
            <w:rFonts w:ascii="Verdana" w:hAnsi="Verdana" w:cs="Arial"/>
            <w:color w:val="0D0D0D" w:themeColor="text1" w:themeTint="F2"/>
            <w:lang w:val="en-GB"/>
          </w:rPr>
          <w:delText xml:space="preserve">Check out the benefits and features of </w:delText>
        </w:r>
        <w:r w:rsidRPr="00537818" w:rsidDel="00666943">
          <w:rPr>
            <w:rFonts w:ascii="Verdana" w:hAnsi="Verdana" w:cs="Arial"/>
            <w:b/>
            <w:color w:val="0D0D0D" w:themeColor="text1" w:themeTint="F2"/>
            <w:lang w:val="en-GB"/>
          </w:rPr>
          <w:delText>WP VIDEO PAGE CREATOR</w:delText>
        </w:r>
        <w:r w:rsidDel="00666943">
          <w:rPr>
            <w:rFonts w:ascii="Verdana" w:hAnsi="Verdana" w:cs="Arial"/>
            <w:color w:val="0D0D0D" w:themeColor="text1" w:themeTint="F2"/>
            <w:lang w:val="en-GB"/>
          </w:rPr>
          <w:delText>!</w:delText>
        </w:r>
      </w:del>
    </w:p>
    <w:p w:rsidR="00DB4C30" w:rsidDel="00666943" w:rsidRDefault="00537818" w:rsidP="00666943">
      <w:pPr>
        <w:pStyle w:val="ListParagraph"/>
        <w:numPr>
          <w:ilvl w:val="0"/>
          <w:numId w:val="4"/>
        </w:numPr>
        <w:rPr>
          <w:del w:id="308" w:author="stheresia@live.com" w:date="2014-12-04T18:07:00Z"/>
          <w:rFonts w:ascii="Verdana" w:hAnsi="Verdana" w:cs="Arial"/>
          <w:color w:val="0D0D0D" w:themeColor="text1" w:themeTint="F2"/>
          <w:lang w:val="en-GB"/>
        </w:rPr>
        <w:pPrChange w:id="309" w:author="stheresia@live.com" w:date="2014-12-04T18:07:00Z">
          <w:pPr>
            <w:pStyle w:val="ListParagraph"/>
            <w:numPr>
              <w:numId w:val="4"/>
            </w:numPr>
            <w:ind w:hanging="360"/>
          </w:pPr>
        </w:pPrChange>
      </w:pPr>
      <w:del w:id="310" w:author="stheresia@live.com" w:date="2014-12-04T18:07:00Z">
        <w:r w:rsidDel="00666943">
          <w:rPr>
            <w:rFonts w:ascii="Verdana" w:hAnsi="Verdana" w:cs="Arial"/>
            <w:color w:val="0D0D0D" w:themeColor="text1" w:themeTint="F2"/>
            <w:lang w:val="en-GB"/>
          </w:rPr>
          <w:delText xml:space="preserve">Explode your traffic </w:delText>
        </w:r>
        <w:r w:rsidR="005F77B7" w:rsidDel="00666943">
          <w:rPr>
            <w:rFonts w:ascii="Verdana" w:hAnsi="Verdana" w:cs="Arial"/>
            <w:color w:val="0D0D0D" w:themeColor="text1" w:themeTint="F2"/>
            <w:lang w:val="en-GB"/>
          </w:rPr>
          <w:delText xml:space="preserve">by </w:delText>
        </w:r>
        <w:r w:rsidDel="00666943">
          <w:rPr>
            <w:rFonts w:ascii="Verdana" w:hAnsi="Verdana" w:cs="Arial"/>
            <w:color w:val="0D0D0D" w:themeColor="text1" w:themeTint="F2"/>
            <w:lang w:val="en-GB"/>
          </w:rPr>
          <w:delText>unleashing the power of video marketing and increase your profits - quickly and easily!</w:delText>
        </w:r>
      </w:del>
    </w:p>
    <w:p w:rsidR="00537818" w:rsidRPr="00133068" w:rsidDel="00666943" w:rsidRDefault="00537818" w:rsidP="00666943">
      <w:pPr>
        <w:pStyle w:val="ListParagraph"/>
        <w:numPr>
          <w:ilvl w:val="0"/>
          <w:numId w:val="4"/>
        </w:numPr>
        <w:rPr>
          <w:del w:id="311" w:author="stheresia@live.com" w:date="2014-12-04T18:07:00Z"/>
          <w:rFonts w:ascii="Verdana" w:hAnsi="Verdana" w:cs="Arial"/>
          <w:color w:val="0D0D0D" w:themeColor="text1" w:themeTint="F2"/>
          <w:lang w:val="en-GB"/>
        </w:rPr>
        <w:pPrChange w:id="312" w:author="stheresia@live.com" w:date="2014-12-04T18:07:00Z">
          <w:pPr>
            <w:pStyle w:val="ListParagraph"/>
            <w:numPr>
              <w:numId w:val="4"/>
            </w:numPr>
            <w:ind w:hanging="360"/>
          </w:pPr>
        </w:pPrChange>
      </w:pPr>
      <w:del w:id="313" w:author="stheresia@live.com" w:date="2014-12-04T18:07:00Z">
        <w:r w:rsidRPr="00133068" w:rsidDel="00666943">
          <w:rPr>
            <w:rFonts w:ascii="Verdana" w:hAnsi="Verdana"/>
            <w:lang w:val="en-GB"/>
          </w:rPr>
          <w:delText>Increase Page Views of your site, lower the bounce rate and convert more visitors to customers</w:delText>
        </w:r>
        <w:r w:rsidR="00133068" w:rsidDel="00666943">
          <w:rPr>
            <w:rFonts w:ascii="Verdana" w:hAnsi="Verdana"/>
            <w:lang w:val="en-GB"/>
          </w:rPr>
          <w:delText>.</w:delText>
        </w:r>
      </w:del>
    </w:p>
    <w:p w:rsidR="00537818" w:rsidRPr="00133068" w:rsidDel="00666943" w:rsidRDefault="00133068" w:rsidP="00666943">
      <w:pPr>
        <w:pStyle w:val="ListParagraph"/>
        <w:numPr>
          <w:ilvl w:val="0"/>
          <w:numId w:val="4"/>
        </w:numPr>
        <w:rPr>
          <w:del w:id="314" w:author="stheresia@live.com" w:date="2014-12-04T18:07:00Z"/>
          <w:rFonts w:ascii="Verdana" w:hAnsi="Verdana" w:cs="Arial"/>
          <w:color w:val="0D0D0D" w:themeColor="text1" w:themeTint="F2"/>
          <w:lang w:val="en-GB"/>
        </w:rPr>
        <w:pPrChange w:id="315" w:author="stheresia@live.com" w:date="2014-12-04T18:07:00Z">
          <w:pPr>
            <w:pStyle w:val="ListParagraph"/>
            <w:numPr>
              <w:numId w:val="4"/>
            </w:numPr>
            <w:ind w:hanging="360"/>
          </w:pPr>
        </w:pPrChange>
      </w:pPr>
      <w:del w:id="316" w:author="stheresia@live.com" w:date="2014-12-04T18:07:00Z">
        <w:r w:rsidRPr="00133068" w:rsidDel="00666943">
          <w:rPr>
            <w:rFonts w:ascii="Verdana" w:hAnsi="Verdana"/>
            <w:lang w:val="en-GB"/>
          </w:rPr>
          <w:delText>Increase revenue from advertising and take your online business to the next level!</w:delText>
        </w:r>
      </w:del>
    </w:p>
    <w:p w:rsidR="00133068" w:rsidRPr="00133068" w:rsidDel="00666943" w:rsidRDefault="00133068" w:rsidP="00666943">
      <w:pPr>
        <w:pStyle w:val="ListParagraph"/>
        <w:numPr>
          <w:ilvl w:val="0"/>
          <w:numId w:val="4"/>
        </w:numPr>
        <w:rPr>
          <w:del w:id="317" w:author="stheresia@live.com" w:date="2014-12-04T18:07:00Z"/>
          <w:rFonts w:ascii="Verdana" w:hAnsi="Verdana" w:cs="Arial"/>
          <w:color w:val="0D0D0D" w:themeColor="text1" w:themeTint="F2"/>
          <w:lang w:val="en-GB"/>
        </w:rPr>
        <w:pPrChange w:id="318" w:author="stheresia@live.com" w:date="2014-12-04T18:07:00Z">
          <w:pPr>
            <w:pStyle w:val="ListParagraph"/>
            <w:numPr>
              <w:numId w:val="4"/>
            </w:numPr>
            <w:ind w:hanging="360"/>
          </w:pPr>
        </w:pPrChange>
      </w:pPr>
      <w:del w:id="319" w:author="stheresia@live.com" w:date="2014-12-04T18:07:00Z">
        <w:r w:rsidDel="00666943">
          <w:rPr>
            <w:rFonts w:ascii="Verdana" w:hAnsi="Verdana"/>
            <w:lang w:val="en-GB"/>
          </w:rPr>
          <w:delText xml:space="preserve">Easy to use and newbie-friendly: it doesn't matter if you </w:delText>
        </w:r>
        <w:r w:rsidR="005F77B7" w:rsidDel="00666943">
          <w:rPr>
            <w:rFonts w:ascii="Verdana" w:hAnsi="Verdana"/>
            <w:lang w:val="en-GB"/>
          </w:rPr>
          <w:delText xml:space="preserve">have </w:delText>
        </w:r>
        <w:r w:rsidDel="00666943">
          <w:rPr>
            <w:rFonts w:ascii="Verdana" w:hAnsi="Verdana"/>
            <w:lang w:val="en-GB"/>
          </w:rPr>
          <w:delText>never used a plugin before in your life. WP VIDEO PAGE CREATOR is extremely easy to use.</w:delText>
        </w:r>
      </w:del>
    </w:p>
    <w:p w:rsidR="00133068" w:rsidDel="00666943" w:rsidRDefault="00133068" w:rsidP="00666943">
      <w:pPr>
        <w:pStyle w:val="ListParagraph"/>
        <w:numPr>
          <w:ilvl w:val="0"/>
          <w:numId w:val="4"/>
        </w:numPr>
        <w:rPr>
          <w:del w:id="320" w:author="stheresia@live.com" w:date="2014-12-04T18:07:00Z"/>
          <w:rFonts w:ascii="Verdana" w:hAnsi="Verdana" w:cs="Arial"/>
          <w:color w:val="0D0D0D" w:themeColor="text1" w:themeTint="F2"/>
          <w:lang w:val="en-GB"/>
        </w:rPr>
        <w:pPrChange w:id="321" w:author="stheresia@live.com" w:date="2014-12-04T18:07:00Z">
          <w:pPr>
            <w:pStyle w:val="ListParagraph"/>
            <w:numPr>
              <w:numId w:val="4"/>
            </w:numPr>
            <w:ind w:hanging="360"/>
          </w:pPr>
        </w:pPrChange>
      </w:pPr>
      <w:del w:id="322" w:author="stheresia@live.com" w:date="2014-12-04T18:07:00Z">
        <w:r w:rsidDel="00666943">
          <w:rPr>
            <w:rFonts w:ascii="Verdana" w:hAnsi="Verdana" w:cs="Arial"/>
            <w:color w:val="0D0D0D" w:themeColor="text1" w:themeTint="F2"/>
            <w:lang w:val="en-GB"/>
          </w:rPr>
          <w:delText>Create you</w:delText>
        </w:r>
        <w:r w:rsidR="005F77B7" w:rsidDel="00666943">
          <w:rPr>
            <w:rFonts w:ascii="Verdana" w:hAnsi="Verdana" w:cs="Arial"/>
            <w:color w:val="0D0D0D" w:themeColor="text1" w:themeTint="F2"/>
            <w:lang w:val="en-GB"/>
          </w:rPr>
          <w:delText>r</w:delText>
        </w:r>
        <w:r w:rsidDel="00666943">
          <w:rPr>
            <w:rFonts w:ascii="Verdana" w:hAnsi="Verdana" w:cs="Arial"/>
            <w:color w:val="0D0D0D" w:themeColor="text1" w:themeTint="F2"/>
            <w:lang w:val="en-GB"/>
          </w:rPr>
          <w:delText xml:space="preserve"> vide</w:delText>
        </w:r>
        <w:r w:rsidR="005F77B7" w:rsidDel="00666943">
          <w:rPr>
            <w:rFonts w:ascii="Verdana" w:hAnsi="Verdana" w:cs="Arial"/>
            <w:color w:val="0D0D0D" w:themeColor="text1" w:themeTint="F2"/>
            <w:lang w:val="en-GB"/>
          </w:rPr>
          <w:delText>o</w:delText>
        </w:r>
        <w:r w:rsidDel="00666943">
          <w:rPr>
            <w:rFonts w:ascii="Verdana" w:hAnsi="Verdana" w:cs="Arial"/>
            <w:color w:val="0D0D0D" w:themeColor="text1" w:themeTint="F2"/>
            <w:lang w:val="en-GB"/>
          </w:rPr>
          <w:delText xml:space="preserve"> profit pages in under a minute - the admin area is laid out in a manner that it will take you less than a minute to create and launch your video profit page that will increase your views and help you to make MORE MONEY!</w:delText>
        </w:r>
      </w:del>
    </w:p>
    <w:p w:rsidR="00133068" w:rsidDel="00666943" w:rsidRDefault="006E37FC" w:rsidP="00666943">
      <w:pPr>
        <w:pStyle w:val="ListParagraph"/>
        <w:numPr>
          <w:ilvl w:val="0"/>
          <w:numId w:val="4"/>
        </w:numPr>
        <w:rPr>
          <w:del w:id="323" w:author="stheresia@live.com" w:date="2014-12-04T18:07:00Z"/>
          <w:rFonts w:ascii="Verdana" w:hAnsi="Verdana" w:cs="Arial"/>
          <w:color w:val="0D0D0D" w:themeColor="text1" w:themeTint="F2"/>
          <w:lang w:val="en-GB"/>
        </w:rPr>
        <w:pPrChange w:id="324" w:author="stheresia@live.com" w:date="2014-12-04T18:07:00Z">
          <w:pPr>
            <w:pStyle w:val="ListParagraph"/>
            <w:numPr>
              <w:numId w:val="4"/>
            </w:numPr>
            <w:ind w:hanging="360"/>
          </w:pPr>
        </w:pPrChange>
      </w:pPr>
      <w:del w:id="325" w:author="stheresia@live.com" w:date="2014-12-04T18:07:00Z">
        <w:r w:rsidDel="00666943">
          <w:rPr>
            <w:rFonts w:ascii="Verdana" w:hAnsi="Verdana" w:cs="Arial"/>
            <w:color w:val="0D0D0D" w:themeColor="text1" w:themeTint="F2"/>
            <w:lang w:val="en-GB"/>
          </w:rPr>
          <w:delText xml:space="preserve">You don't need to kill yourself creating content -This plugin will do </w:delText>
        </w:r>
        <w:r w:rsidR="005F77B7" w:rsidDel="00666943">
          <w:rPr>
            <w:rFonts w:ascii="Verdana" w:hAnsi="Verdana" w:cs="Arial"/>
            <w:color w:val="0D0D0D" w:themeColor="text1" w:themeTint="F2"/>
            <w:lang w:val="en-GB"/>
          </w:rPr>
          <w:delText xml:space="preserve">it </w:delText>
        </w:r>
        <w:r w:rsidDel="00666943">
          <w:rPr>
            <w:rFonts w:ascii="Verdana" w:hAnsi="Verdana" w:cs="Arial"/>
            <w:color w:val="0D0D0D" w:themeColor="text1" w:themeTint="F2"/>
            <w:lang w:val="en-GB"/>
          </w:rPr>
          <w:delText>for you!</w:delText>
        </w:r>
      </w:del>
    </w:p>
    <w:p w:rsidR="006E37FC" w:rsidDel="00666943" w:rsidRDefault="006E37FC" w:rsidP="00666943">
      <w:pPr>
        <w:pStyle w:val="ListParagraph"/>
        <w:numPr>
          <w:ilvl w:val="0"/>
          <w:numId w:val="4"/>
        </w:numPr>
        <w:rPr>
          <w:del w:id="326" w:author="stheresia@live.com" w:date="2014-12-04T18:07:00Z"/>
          <w:rFonts w:ascii="Verdana" w:hAnsi="Verdana" w:cs="Arial"/>
          <w:color w:val="0D0D0D" w:themeColor="text1" w:themeTint="F2"/>
          <w:lang w:val="en-GB"/>
        </w:rPr>
        <w:pPrChange w:id="327" w:author="stheresia@live.com" w:date="2014-12-04T18:07:00Z">
          <w:pPr>
            <w:pStyle w:val="ListParagraph"/>
            <w:numPr>
              <w:numId w:val="4"/>
            </w:numPr>
            <w:ind w:hanging="360"/>
          </w:pPr>
        </w:pPrChange>
      </w:pPr>
      <w:del w:id="328" w:author="stheresia@live.com" w:date="2014-12-04T18:07:00Z">
        <w:r w:rsidDel="00666943">
          <w:rPr>
            <w:rFonts w:ascii="Verdana" w:hAnsi="Verdana" w:cs="Arial"/>
            <w:color w:val="0D0D0D" w:themeColor="text1" w:themeTint="F2"/>
            <w:lang w:val="en-GB"/>
          </w:rPr>
          <w:delText>And much, much more!</w:delText>
        </w:r>
      </w:del>
    </w:p>
    <w:p w:rsidR="006E37FC" w:rsidDel="00666943" w:rsidRDefault="006E37FC" w:rsidP="00666943">
      <w:pPr>
        <w:rPr>
          <w:del w:id="329" w:author="stheresia@live.com" w:date="2014-12-04T18:07:00Z"/>
          <w:rFonts w:ascii="Verdana" w:hAnsi="Verdana" w:cs="Arial"/>
          <w:color w:val="0D0D0D" w:themeColor="text1" w:themeTint="F2"/>
          <w:lang w:val="en-GB"/>
        </w:rPr>
        <w:pPrChange w:id="330" w:author="stheresia@live.com" w:date="2014-12-04T18:07:00Z">
          <w:pPr/>
        </w:pPrChange>
      </w:pPr>
    </w:p>
    <w:p w:rsidR="006E37FC" w:rsidDel="00666943" w:rsidRDefault="00FF2C50" w:rsidP="00666943">
      <w:pPr>
        <w:rPr>
          <w:del w:id="331" w:author="stheresia@live.com" w:date="2014-12-04T18:07:00Z"/>
          <w:rFonts w:ascii="Verdana" w:hAnsi="Verdana" w:cs="Arial"/>
          <w:b/>
          <w:color w:val="C00000"/>
          <w:sz w:val="28"/>
          <w:lang w:val="en-GB"/>
        </w:rPr>
        <w:pPrChange w:id="332" w:author="stheresia@live.com" w:date="2014-12-04T18:07:00Z">
          <w:pPr>
            <w:jc w:val="center"/>
          </w:pPr>
        </w:pPrChange>
      </w:pPr>
      <w:del w:id="333" w:author="stheresia@live.com" w:date="2014-12-04T18:07:00Z">
        <w:r w:rsidDel="00666943">
          <w:rPr>
            <w:rFonts w:ascii="Verdana" w:hAnsi="Verdana" w:cs="Arial"/>
            <w:b/>
            <w:color w:val="C00000"/>
            <w:sz w:val="28"/>
            <w:lang w:val="en-GB"/>
          </w:rPr>
          <w:delText>Click The "Buy Now! Button Now And Get Immediate Access To WP VIDEO PAGE CREATOR Now!</w:delText>
        </w:r>
      </w:del>
    </w:p>
    <w:p w:rsidR="00FF2C50" w:rsidDel="00666943" w:rsidRDefault="00FF2C50" w:rsidP="00666943">
      <w:pPr>
        <w:rPr>
          <w:del w:id="334" w:author="stheresia@live.com" w:date="2014-12-04T18:07:00Z"/>
          <w:rFonts w:ascii="Verdana" w:hAnsi="Verdana" w:cs="Arial"/>
          <w:b/>
          <w:color w:val="C00000"/>
          <w:sz w:val="28"/>
          <w:lang w:val="en-GB"/>
        </w:rPr>
        <w:pPrChange w:id="335" w:author="stheresia@live.com" w:date="2014-12-04T18:07:00Z">
          <w:pPr>
            <w:jc w:val="center"/>
          </w:pPr>
        </w:pPrChange>
      </w:pPr>
      <w:del w:id="336" w:author="stheresia@live.com" w:date="2014-12-04T18:07:00Z">
        <w:r w:rsidDel="00666943">
          <w:rPr>
            <w:rFonts w:ascii="Verdana" w:hAnsi="Verdana" w:cs="Arial"/>
            <w:b/>
            <w:color w:val="C00000"/>
            <w:sz w:val="28"/>
            <w:lang w:val="en-GB"/>
          </w:rPr>
          <w:delText xml:space="preserve">Only </w:delText>
        </w:r>
        <w:r w:rsidR="00196D68" w:rsidRPr="00196D68" w:rsidDel="00666943">
          <w:rPr>
            <w:rFonts w:ascii="Verdana" w:hAnsi="Verdana" w:cs="Arial"/>
            <w:b/>
            <w:color w:val="C00000"/>
            <w:sz w:val="28"/>
            <w:highlight w:val="yellow"/>
            <w:lang w:val="en-GB"/>
          </w:rPr>
          <w:delText>$xx</w:delText>
        </w:r>
      </w:del>
    </w:p>
    <w:p w:rsidR="00FF2C50" w:rsidDel="00666943" w:rsidRDefault="00FF2C50" w:rsidP="00666943">
      <w:pPr>
        <w:rPr>
          <w:del w:id="337" w:author="stheresia@live.com" w:date="2014-12-04T18:07:00Z"/>
          <w:rFonts w:ascii="Verdana" w:hAnsi="Verdana" w:cs="Arial"/>
          <w:b/>
          <w:color w:val="7030A0"/>
          <w:lang w:val="en-GB"/>
        </w:rPr>
        <w:pPrChange w:id="338" w:author="stheresia@live.com" w:date="2014-12-04T18:07:00Z">
          <w:pPr>
            <w:jc w:val="center"/>
          </w:pPr>
        </w:pPrChange>
      </w:pPr>
      <w:del w:id="339" w:author="stheresia@live.com" w:date="2014-12-04T18:07:00Z">
        <w:r w:rsidRPr="00FF2C50" w:rsidDel="00666943">
          <w:rPr>
            <w:rFonts w:ascii="Verdana" w:hAnsi="Verdana" w:cs="Arial"/>
            <w:b/>
            <w:color w:val="7030A0"/>
            <w:lang w:val="en-GB"/>
          </w:rPr>
          <w:delText>{Insert Buy Now Button Here}</w:delText>
        </w:r>
      </w:del>
    </w:p>
    <w:p w:rsidR="00FF2C50" w:rsidDel="00666943" w:rsidRDefault="00FF2C50" w:rsidP="00666943">
      <w:pPr>
        <w:rPr>
          <w:del w:id="340" w:author="stheresia@live.com" w:date="2014-12-04T18:07:00Z"/>
          <w:rFonts w:ascii="Verdana" w:hAnsi="Verdana" w:cs="Arial"/>
          <w:b/>
          <w:color w:val="7030A0"/>
          <w:lang w:val="en-GB"/>
        </w:rPr>
        <w:pPrChange w:id="341" w:author="stheresia@live.com" w:date="2014-12-04T18:07:00Z">
          <w:pPr>
            <w:jc w:val="center"/>
          </w:pPr>
        </w:pPrChange>
      </w:pPr>
    </w:p>
    <w:p w:rsidR="00FF2C50" w:rsidDel="00666943" w:rsidRDefault="000F1F2E" w:rsidP="00666943">
      <w:pPr>
        <w:rPr>
          <w:del w:id="342" w:author="stheresia@live.com" w:date="2014-12-04T18:07:00Z"/>
          <w:rFonts w:ascii="Verdana" w:hAnsi="Verdana" w:cs="Arial"/>
          <w:color w:val="0D0D0D" w:themeColor="text1" w:themeTint="F2"/>
          <w:lang w:val="en-GB"/>
        </w:rPr>
        <w:pPrChange w:id="343" w:author="stheresia@live.com" w:date="2014-12-04T18:07:00Z">
          <w:pPr/>
        </w:pPrChange>
      </w:pPr>
      <w:del w:id="344" w:author="stheresia@live.com" w:date="2014-12-04T18:07:00Z">
        <w:r w:rsidDel="00666943">
          <w:rPr>
            <w:rFonts w:ascii="Verdana" w:hAnsi="Verdana" w:cs="Arial"/>
            <w:color w:val="0D0D0D" w:themeColor="text1" w:themeTint="F2"/>
            <w:lang w:val="en-GB"/>
          </w:rPr>
          <w:delText xml:space="preserve">You simply won't believe what this mind-blowing and effective plugin can </w:delText>
        </w:r>
        <w:r w:rsidR="005F77B7" w:rsidDel="00666943">
          <w:rPr>
            <w:rFonts w:ascii="Verdana" w:hAnsi="Verdana" w:cs="Arial"/>
            <w:color w:val="0D0D0D" w:themeColor="text1" w:themeTint="F2"/>
            <w:lang w:val="en-GB"/>
          </w:rPr>
          <w:delText xml:space="preserve">do </w:delText>
        </w:r>
        <w:r w:rsidDel="00666943">
          <w:rPr>
            <w:rFonts w:ascii="Verdana" w:hAnsi="Verdana" w:cs="Arial"/>
            <w:color w:val="0D0D0D" w:themeColor="text1" w:themeTint="F2"/>
            <w:lang w:val="en-GB"/>
          </w:rPr>
          <w:delText>for you</w:delText>
        </w:r>
        <w:r w:rsidR="007F6E54" w:rsidDel="00666943">
          <w:rPr>
            <w:rFonts w:ascii="Verdana" w:hAnsi="Verdana" w:cs="Arial"/>
            <w:color w:val="0D0D0D" w:themeColor="text1" w:themeTint="F2"/>
            <w:lang w:val="en-GB"/>
          </w:rPr>
          <w:delText>r</w:delText>
        </w:r>
        <w:r w:rsidDel="00666943">
          <w:rPr>
            <w:rFonts w:ascii="Verdana" w:hAnsi="Verdana" w:cs="Arial"/>
            <w:color w:val="0D0D0D" w:themeColor="text1" w:themeTint="F2"/>
            <w:lang w:val="en-GB"/>
          </w:rPr>
          <w:delText xml:space="preserve"> online business.</w:delText>
        </w:r>
      </w:del>
    </w:p>
    <w:p w:rsidR="000F1F2E" w:rsidRPr="007F6E54" w:rsidDel="00666943" w:rsidRDefault="000F1F2E" w:rsidP="00666943">
      <w:pPr>
        <w:rPr>
          <w:del w:id="345" w:author="stheresia@live.com" w:date="2014-12-04T18:07:00Z"/>
          <w:rFonts w:ascii="Verdana" w:hAnsi="Verdana" w:cs="Arial"/>
          <w:i/>
          <w:color w:val="0D0D0D" w:themeColor="text1" w:themeTint="F2"/>
          <w:lang w:val="en-GB"/>
        </w:rPr>
        <w:pPrChange w:id="346" w:author="stheresia@live.com" w:date="2014-12-04T18:07:00Z">
          <w:pPr/>
        </w:pPrChange>
      </w:pPr>
      <w:del w:id="347" w:author="stheresia@live.com" w:date="2014-12-04T18:07:00Z">
        <w:r w:rsidRPr="007F6E54" w:rsidDel="00666943">
          <w:rPr>
            <w:rFonts w:ascii="Verdana" w:hAnsi="Verdana" w:cs="Arial"/>
            <w:i/>
            <w:color w:val="0D0D0D" w:themeColor="text1" w:themeTint="F2"/>
            <w:lang w:val="en-GB"/>
          </w:rPr>
          <w:delText>This is very simple...</w:delText>
        </w:r>
      </w:del>
    </w:p>
    <w:p w:rsidR="007F6E54" w:rsidDel="00666943" w:rsidRDefault="000F1F2E" w:rsidP="00666943">
      <w:pPr>
        <w:rPr>
          <w:del w:id="348" w:author="stheresia@live.com" w:date="2014-12-04T18:07:00Z"/>
          <w:rFonts w:ascii="Verdana" w:hAnsi="Verdana" w:cs="Arial"/>
          <w:color w:val="0D0D0D" w:themeColor="text1" w:themeTint="F2"/>
          <w:lang w:val="en-GB"/>
        </w:rPr>
        <w:pPrChange w:id="349" w:author="stheresia@live.com" w:date="2014-12-04T18:07:00Z">
          <w:pPr/>
        </w:pPrChange>
      </w:pPr>
      <w:del w:id="350" w:author="stheresia@live.com" w:date="2014-12-04T18:07:00Z">
        <w:r w:rsidRPr="000F1F2E" w:rsidDel="00666943">
          <w:rPr>
            <w:rFonts w:ascii="Verdana" w:hAnsi="Verdana" w:cs="Arial"/>
            <w:b/>
            <w:color w:val="0D0D0D" w:themeColor="text1" w:themeTint="F2"/>
            <w:lang w:val="en-GB"/>
          </w:rPr>
          <w:delText>WP VIDEO PAGE CREATOR</w:delText>
        </w:r>
        <w:r w:rsidDel="00666943">
          <w:rPr>
            <w:rFonts w:ascii="Verdana" w:hAnsi="Verdana" w:cs="Arial"/>
            <w:color w:val="0D0D0D" w:themeColor="text1" w:themeTint="F2"/>
            <w:lang w:val="en-GB"/>
          </w:rPr>
          <w:delText xml:space="preserve"> will help you to not only dramatically increase your views </w:delText>
        </w:r>
        <w:r w:rsidR="007F6E54" w:rsidDel="00666943">
          <w:rPr>
            <w:rFonts w:ascii="Verdana" w:hAnsi="Verdana" w:cs="Arial"/>
            <w:color w:val="0D0D0D" w:themeColor="text1" w:themeTint="F2"/>
            <w:lang w:val="en-GB"/>
          </w:rPr>
          <w:delText>but also to effectively skyrocket your advertisement revenue.</w:delText>
        </w:r>
      </w:del>
    </w:p>
    <w:p w:rsidR="007F6E54" w:rsidDel="00666943" w:rsidRDefault="007F6E54" w:rsidP="00666943">
      <w:pPr>
        <w:rPr>
          <w:del w:id="351" w:author="stheresia@live.com" w:date="2014-12-04T18:07:00Z"/>
          <w:rFonts w:ascii="Verdana" w:hAnsi="Verdana" w:cs="Arial"/>
          <w:color w:val="0D0D0D" w:themeColor="text1" w:themeTint="F2"/>
          <w:lang w:val="en-GB"/>
        </w:rPr>
        <w:pPrChange w:id="352" w:author="stheresia@live.com" w:date="2014-12-04T18:07:00Z">
          <w:pPr/>
        </w:pPrChange>
      </w:pPr>
      <w:del w:id="353" w:author="stheresia@live.com" w:date="2014-12-04T18:07:00Z">
        <w:r w:rsidDel="00666943">
          <w:rPr>
            <w:rFonts w:ascii="Verdana" w:hAnsi="Verdana" w:cs="Arial"/>
            <w:color w:val="0D0D0D" w:themeColor="text1" w:themeTint="F2"/>
            <w:lang w:val="en-GB"/>
          </w:rPr>
          <w:delText xml:space="preserve">This is a high-quality plugin that's been coded by a top-notch, professional programmer (I paid TOP dollar for this) </w:delText>
        </w:r>
        <w:r w:rsidR="005F77B7" w:rsidDel="00666943">
          <w:rPr>
            <w:rFonts w:ascii="Verdana" w:hAnsi="Verdana" w:cs="Arial"/>
            <w:color w:val="0D0D0D" w:themeColor="text1" w:themeTint="F2"/>
            <w:lang w:val="en-GB"/>
          </w:rPr>
          <w:delText xml:space="preserve">to </w:delText>
        </w:r>
        <w:r w:rsidDel="00666943">
          <w:rPr>
            <w:rFonts w:ascii="Verdana" w:hAnsi="Verdana" w:cs="Arial"/>
            <w:color w:val="0D0D0D" w:themeColor="text1" w:themeTint="F2"/>
            <w:lang w:val="en-GB"/>
          </w:rPr>
          <w:delText xml:space="preserve">be sure that </w:delText>
        </w:r>
        <w:r w:rsidR="005F77B7" w:rsidDel="00666943">
          <w:rPr>
            <w:rFonts w:ascii="Verdana" w:hAnsi="Verdana" w:cs="Arial"/>
            <w:color w:val="0D0D0D" w:themeColor="text1" w:themeTint="F2"/>
            <w:lang w:val="en-GB"/>
          </w:rPr>
          <w:delText xml:space="preserve">it </w:delText>
        </w:r>
        <w:r w:rsidDel="00666943">
          <w:rPr>
            <w:rFonts w:ascii="Verdana" w:hAnsi="Verdana" w:cs="Arial"/>
            <w:color w:val="0D0D0D" w:themeColor="text1" w:themeTint="F2"/>
            <w:lang w:val="en-GB"/>
          </w:rPr>
          <w:delText>works as advertised and there's no doubt that it will create a positive impact in your online business.</w:delText>
        </w:r>
      </w:del>
    </w:p>
    <w:p w:rsidR="000F1F2E" w:rsidDel="00666943" w:rsidRDefault="007F6E54" w:rsidP="00666943">
      <w:pPr>
        <w:rPr>
          <w:del w:id="354" w:author="stheresia@live.com" w:date="2014-12-04T18:07:00Z"/>
          <w:rFonts w:ascii="Verdana" w:hAnsi="Verdana" w:cs="Arial"/>
          <w:color w:val="0D0D0D" w:themeColor="text1" w:themeTint="F2"/>
          <w:lang w:val="en-GB"/>
        </w:rPr>
        <w:pPrChange w:id="355" w:author="stheresia@live.com" w:date="2014-12-04T18:07:00Z">
          <w:pPr/>
        </w:pPrChange>
      </w:pPr>
      <w:del w:id="356" w:author="stheresia@live.com" w:date="2014-12-04T18:07:00Z">
        <w:r w:rsidDel="00666943">
          <w:rPr>
            <w:rFonts w:ascii="Verdana" w:hAnsi="Verdana" w:cs="Arial"/>
            <w:color w:val="0D0D0D" w:themeColor="text1" w:themeTint="F2"/>
            <w:lang w:val="en-GB"/>
          </w:rPr>
          <w:delText xml:space="preserve"> </w:delText>
        </w:r>
      </w:del>
    </w:p>
    <w:p w:rsidR="007F6E54" w:rsidDel="00666943" w:rsidRDefault="007F6E54" w:rsidP="00666943">
      <w:pPr>
        <w:rPr>
          <w:del w:id="357" w:author="stheresia@live.com" w:date="2014-12-04T18:07:00Z"/>
          <w:rFonts w:ascii="Verdana" w:hAnsi="Verdana" w:cs="Arial"/>
          <w:b/>
          <w:color w:val="C00000"/>
          <w:sz w:val="28"/>
          <w:lang w:val="en-GB"/>
        </w:rPr>
        <w:pPrChange w:id="358" w:author="stheresia@live.com" w:date="2014-12-04T18:07:00Z">
          <w:pPr>
            <w:jc w:val="center"/>
          </w:pPr>
        </w:pPrChange>
      </w:pPr>
      <w:del w:id="359" w:author="stheresia@live.com" w:date="2014-12-04T18:07:00Z">
        <w:r w:rsidRPr="001F5598" w:rsidDel="00666943">
          <w:rPr>
            <w:rFonts w:ascii="Verdana" w:hAnsi="Verdana" w:cs="Arial"/>
            <w:b/>
            <w:color w:val="C00000"/>
            <w:sz w:val="28"/>
            <w:u w:val="single"/>
            <w:lang w:val="en-GB"/>
          </w:rPr>
          <w:delText>Warning:</w:delText>
        </w:r>
        <w:r w:rsidDel="00666943">
          <w:rPr>
            <w:rFonts w:ascii="Verdana" w:hAnsi="Verdana" w:cs="Arial"/>
            <w:b/>
            <w:color w:val="C00000"/>
            <w:sz w:val="28"/>
            <w:lang w:val="en-GB"/>
          </w:rPr>
          <w:delText xml:space="preserve"> The Rock-</w:delText>
        </w:r>
        <w:r w:rsidR="005F77B7" w:rsidDel="00666943">
          <w:rPr>
            <w:rFonts w:ascii="Verdana" w:hAnsi="Verdana" w:cs="Arial"/>
            <w:b/>
            <w:color w:val="C00000"/>
            <w:sz w:val="28"/>
            <w:lang w:val="en-GB"/>
          </w:rPr>
          <w:delText>B</w:delText>
        </w:r>
        <w:r w:rsidDel="00666943">
          <w:rPr>
            <w:rFonts w:ascii="Verdana" w:hAnsi="Verdana" w:cs="Arial"/>
            <w:b/>
            <w:color w:val="C00000"/>
            <w:sz w:val="28"/>
            <w:lang w:val="en-GB"/>
          </w:rPr>
          <w:delText xml:space="preserve">ottom Price Of </w:delText>
        </w:r>
        <w:r w:rsidR="00196D68" w:rsidRPr="00196D68" w:rsidDel="00666943">
          <w:rPr>
            <w:rFonts w:ascii="Verdana" w:hAnsi="Verdana" w:cs="Arial"/>
            <w:b/>
            <w:color w:val="C00000"/>
            <w:sz w:val="28"/>
            <w:highlight w:val="yellow"/>
            <w:lang w:val="en-GB"/>
          </w:rPr>
          <w:delText>$XX</w:delText>
        </w:r>
        <w:r w:rsidDel="00666943">
          <w:rPr>
            <w:rFonts w:ascii="Verdana" w:hAnsi="Verdana" w:cs="Arial"/>
            <w:b/>
            <w:color w:val="C00000"/>
            <w:sz w:val="28"/>
            <w:lang w:val="en-GB"/>
          </w:rPr>
          <w:delText xml:space="preserve"> Is Going To Increase VERY Soon, And If You Decide To Pass </w:delText>
        </w:r>
        <w:r w:rsidR="005F77B7" w:rsidDel="00666943">
          <w:rPr>
            <w:rFonts w:ascii="Verdana" w:hAnsi="Verdana" w:cs="Arial"/>
            <w:b/>
            <w:color w:val="C00000"/>
            <w:sz w:val="28"/>
            <w:lang w:val="en-GB"/>
          </w:rPr>
          <w:delText xml:space="preserve">On </w:delText>
        </w:r>
        <w:r w:rsidDel="00666943">
          <w:rPr>
            <w:rFonts w:ascii="Verdana" w:hAnsi="Verdana" w:cs="Arial"/>
            <w:b/>
            <w:color w:val="C00000"/>
            <w:sz w:val="28"/>
            <w:lang w:val="en-GB"/>
          </w:rPr>
          <w:delText>This Discounted Offer You Will Have To Pay More, No Ex</w:delText>
        </w:r>
        <w:r w:rsidR="005F77B7" w:rsidDel="00666943">
          <w:rPr>
            <w:rFonts w:ascii="Verdana" w:hAnsi="Verdana" w:cs="Arial"/>
            <w:b/>
            <w:color w:val="C00000"/>
            <w:sz w:val="28"/>
            <w:lang w:val="en-GB"/>
          </w:rPr>
          <w:delText>c</w:delText>
        </w:r>
        <w:r w:rsidDel="00666943">
          <w:rPr>
            <w:rFonts w:ascii="Verdana" w:hAnsi="Verdana" w:cs="Arial"/>
            <w:b/>
            <w:color w:val="C00000"/>
            <w:sz w:val="28"/>
            <w:lang w:val="en-GB"/>
          </w:rPr>
          <w:delText>eptions.</w:delText>
        </w:r>
      </w:del>
    </w:p>
    <w:p w:rsidR="007F6E54" w:rsidDel="00666943" w:rsidRDefault="007F6E54" w:rsidP="00666943">
      <w:pPr>
        <w:rPr>
          <w:del w:id="360" w:author="stheresia@live.com" w:date="2014-12-04T18:07:00Z"/>
          <w:rFonts w:ascii="Verdana" w:hAnsi="Verdana" w:cs="Arial"/>
          <w:color w:val="0D0D0D" w:themeColor="text1" w:themeTint="F2"/>
          <w:lang w:val="en-GB"/>
        </w:rPr>
        <w:pPrChange w:id="361" w:author="stheresia@live.com" w:date="2014-12-04T18:07:00Z">
          <w:pPr/>
        </w:pPrChange>
      </w:pPr>
    </w:p>
    <w:p w:rsidR="007F6E54" w:rsidDel="00666943" w:rsidRDefault="007F6E54" w:rsidP="00666943">
      <w:pPr>
        <w:rPr>
          <w:del w:id="362" w:author="stheresia@live.com" w:date="2014-12-04T18:07:00Z"/>
          <w:rFonts w:ascii="Verdana" w:hAnsi="Verdana" w:cs="Arial"/>
          <w:color w:val="0D0D0D" w:themeColor="text1" w:themeTint="F2"/>
          <w:lang w:val="en-GB"/>
        </w:rPr>
        <w:pPrChange w:id="363" w:author="stheresia@live.com" w:date="2014-12-04T18:07:00Z">
          <w:pPr/>
        </w:pPrChange>
      </w:pPr>
      <w:del w:id="364" w:author="stheresia@live.com" w:date="2014-12-04T18:07:00Z">
        <w:r w:rsidDel="00666943">
          <w:rPr>
            <w:rFonts w:ascii="Verdana" w:hAnsi="Verdana" w:cs="Arial"/>
            <w:color w:val="0D0D0D" w:themeColor="text1" w:themeTint="F2"/>
            <w:lang w:val="en-GB"/>
          </w:rPr>
          <w:delText>I am sure that by now you are fully aware of the power of WP VIDEO PAGE CREATOR and how it can help you to increase your earnings.</w:delText>
        </w:r>
      </w:del>
    </w:p>
    <w:p w:rsidR="007F6E54" w:rsidDel="00666943" w:rsidRDefault="001F5598" w:rsidP="00666943">
      <w:pPr>
        <w:rPr>
          <w:del w:id="365" w:author="stheresia@live.com" w:date="2014-12-04T18:07:00Z"/>
          <w:rFonts w:ascii="Verdana" w:hAnsi="Verdana" w:cs="Arial"/>
          <w:color w:val="0D0D0D" w:themeColor="text1" w:themeTint="F2"/>
          <w:lang w:val="en-GB"/>
        </w:rPr>
        <w:pPrChange w:id="366" w:author="stheresia@live.com" w:date="2014-12-04T18:07:00Z">
          <w:pPr/>
        </w:pPrChange>
      </w:pPr>
      <w:del w:id="367" w:author="stheresia@live.com" w:date="2014-12-04T18:07:00Z">
        <w:r w:rsidDel="00666943">
          <w:rPr>
            <w:rFonts w:ascii="Verdana" w:hAnsi="Verdana" w:cs="Arial"/>
            <w:color w:val="0D0D0D" w:themeColor="text1" w:themeTint="F2"/>
            <w:lang w:val="en-GB"/>
          </w:rPr>
          <w:delText xml:space="preserve">And if you </w:delText>
        </w:r>
        <w:r w:rsidR="005F77B7" w:rsidDel="00666943">
          <w:rPr>
            <w:rFonts w:ascii="Verdana" w:hAnsi="Verdana" w:cs="Arial"/>
            <w:color w:val="0D0D0D" w:themeColor="text1" w:themeTint="F2"/>
            <w:lang w:val="en-GB"/>
          </w:rPr>
          <w:delText xml:space="preserve">have </w:delText>
        </w:r>
        <w:r w:rsidDel="00666943">
          <w:rPr>
            <w:rFonts w:ascii="Verdana" w:hAnsi="Verdana" w:cs="Arial"/>
            <w:color w:val="0D0D0D" w:themeColor="text1" w:themeTint="F2"/>
            <w:lang w:val="en-GB"/>
          </w:rPr>
          <w:delText>read up to this point, that means that you are clearly inter</w:delText>
        </w:r>
        <w:r w:rsidR="005F77B7" w:rsidDel="00666943">
          <w:rPr>
            <w:rFonts w:ascii="Verdana" w:hAnsi="Verdana" w:cs="Arial"/>
            <w:color w:val="0D0D0D" w:themeColor="text1" w:themeTint="F2"/>
            <w:lang w:val="en-GB"/>
          </w:rPr>
          <w:delText>e</w:delText>
        </w:r>
        <w:r w:rsidDel="00666943">
          <w:rPr>
            <w:rFonts w:ascii="Verdana" w:hAnsi="Verdana" w:cs="Arial"/>
            <w:color w:val="0D0D0D" w:themeColor="text1" w:themeTint="F2"/>
            <w:lang w:val="en-GB"/>
          </w:rPr>
          <w:delText>sted.</w:delText>
        </w:r>
      </w:del>
    </w:p>
    <w:p w:rsidR="001F5598" w:rsidRPr="00981FD6" w:rsidDel="00666943" w:rsidRDefault="001F5598" w:rsidP="00666943">
      <w:pPr>
        <w:rPr>
          <w:del w:id="368" w:author="stheresia@live.com" w:date="2014-12-04T18:07:00Z"/>
          <w:rFonts w:ascii="Verdana" w:hAnsi="Verdana" w:cs="Arial"/>
          <w:b/>
          <w:color w:val="0D0D0D" w:themeColor="text1" w:themeTint="F2"/>
          <w:lang w:val="en-GB"/>
        </w:rPr>
        <w:pPrChange w:id="369" w:author="stheresia@live.com" w:date="2014-12-04T18:07:00Z">
          <w:pPr/>
        </w:pPrChange>
      </w:pPr>
      <w:del w:id="370" w:author="stheresia@live.com" w:date="2014-12-04T18:07:00Z">
        <w:r w:rsidRPr="00981FD6" w:rsidDel="00666943">
          <w:rPr>
            <w:rFonts w:ascii="Verdana" w:hAnsi="Verdana" w:cs="Arial"/>
            <w:b/>
            <w:color w:val="0D0D0D" w:themeColor="text1" w:themeTint="F2"/>
            <w:lang w:val="en-GB"/>
          </w:rPr>
          <w:delText>Now, let's talk about the price.</w:delText>
        </w:r>
      </w:del>
    </w:p>
    <w:p w:rsidR="001F5598" w:rsidDel="00666943" w:rsidRDefault="001F5598" w:rsidP="00666943">
      <w:pPr>
        <w:rPr>
          <w:del w:id="371" w:author="stheresia@live.com" w:date="2014-12-04T18:07:00Z"/>
          <w:rFonts w:ascii="Verdana" w:hAnsi="Verdana" w:cs="Arial"/>
          <w:color w:val="0D0D0D" w:themeColor="text1" w:themeTint="F2"/>
          <w:lang w:val="en-GB"/>
        </w:rPr>
        <w:pPrChange w:id="372" w:author="stheresia@live.com" w:date="2014-12-04T18:07:00Z">
          <w:pPr/>
        </w:pPrChange>
      </w:pPr>
      <w:del w:id="373" w:author="stheresia@live.com" w:date="2014-12-04T18:07:00Z">
        <w:r w:rsidDel="00666943">
          <w:rPr>
            <w:rFonts w:ascii="Verdana" w:hAnsi="Verdana" w:cs="Arial"/>
            <w:color w:val="0D0D0D" w:themeColor="text1" w:themeTint="F2"/>
            <w:lang w:val="en-GB"/>
          </w:rPr>
          <w:delText xml:space="preserve">Quite frankly, at the beginning I thought to keep this magnificent plugin </w:delText>
        </w:r>
        <w:r w:rsidR="005F77B7" w:rsidDel="00666943">
          <w:rPr>
            <w:rFonts w:ascii="Verdana" w:hAnsi="Verdana" w:cs="Arial"/>
            <w:color w:val="0D0D0D" w:themeColor="text1" w:themeTint="F2"/>
            <w:lang w:val="en-GB"/>
          </w:rPr>
          <w:delText xml:space="preserve">a </w:delText>
        </w:r>
        <w:r w:rsidDel="00666943">
          <w:rPr>
            <w:rFonts w:ascii="Verdana" w:hAnsi="Verdana" w:cs="Arial"/>
            <w:color w:val="0D0D0D" w:themeColor="text1" w:themeTint="F2"/>
            <w:lang w:val="en-GB"/>
          </w:rPr>
          <w:delText xml:space="preserve">secret, under lock </w:delText>
        </w:r>
        <w:r w:rsidR="005F77B7" w:rsidDel="00666943">
          <w:rPr>
            <w:rFonts w:ascii="Verdana" w:hAnsi="Verdana" w:cs="Arial"/>
            <w:color w:val="0D0D0D" w:themeColor="text1" w:themeTint="F2"/>
            <w:lang w:val="en-GB"/>
          </w:rPr>
          <w:delText xml:space="preserve">and key </w:delText>
        </w:r>
        <w:r w:rsidDel="00666943">
          <w:rPr>
            <w:rFonts w:ascii="Verdana" w:hAnsi="Verdana" w:cs="Arial"/>
            <w:color w:val="0D0D0D" w:themeColor="text1" w:themeTint="F2"/>
            <w:lang w:val="en-GB"/>
          </w:rPr>
          <w:delText xml:space="preserve">so that </w:delText>
        </w:r>
        <w:r w:rsidR="005F77B7" w:rsidDel="00666943">
          <w:rPr>
            <w:rFonts w:ascii="Verdana" w:hAnsi="Verdana" w:cs="Arial"/>
            <w:color w:val="0D0D0D" w:themeColor="text1" w:themeTint="F2"/>
            <w:lang w:val="en-GB"/>
          </w:rPr>
          <w:delText xml:space="preserve">only </w:delText>
        </w:r>
        <w:r w:rsidDel="00666943">
          <w:rPr>
            <w:rFonts w:ascii="Verdana" w:hAnsi="Verdana" w:cs="Arial"/>
            <w:color w:val="0D0D0D" w:themeColor="text1" w:themeTint="F2"/>
            <w:lang w:val="en-GB"/>
          </w:rPr>
          <w:delText>I could benefit from it.</w:delText>
        </w:r>
      </w:del>
    </w:p>
    <w:p w:rsidR="001F5598" w:rsidDel="00666943" w:rsidRDefault="001F5598" w:rsidP="00666943">
      <w:pPr>
        <w:rPr>
          <w:del w:id="374" w:author="stheresia@live.com" w:date="2014-12-04T18:07:00Z"/>
          <w:rFonts w:ascii="Verdana" w:hAnsi="Verdana" w:cs="Arial"/>
          <w:color w:val="0D0D0D" w:themeColor="text1" w:themeTint="F2"/>
          <w:lang w:val="en-GB"/>
        </w:rPr>
        <w:pPrChange w:id="375" w:author="stheresia@live.com" w:date="2014-12-04T18:07:00Z">
          <w:pPr/>
        </w:pPrChange>
      </w:pPr>
      <w:del w:id="376" w:author="stheresia@live.com" w:date="2014-12-04T18:07:00Z">
        <w:r w:rsidDel="00666943">
          <w:rPr>
            <w:rFonts w:ascii="Verdana" w:hAnsi="Verdana" w:cs="Arial"/>
            <w:color w:val="0D0D0D" w:themeColor="text1" w:themeTint="F2"/>
            <w:lang w:val="en-GB"/>
          </w:rPr>
          <w:delText xml:space="preserve">And </w:delText>
        </w:r>
        <w:r w:rsidR="005F77B7" w:rsidDel="00666943">
          <w:rPr>
            <w:rFonts w:ascii="Verdana" w:hAnsi="Verdana" w:cs="Arial"/>
            <w:color w:val="0D0D0D" w:themeColor="text1" w:themeTint="F2"/>
            <w:lang w:val="en-GB"/>
          </w:rPr>
          <w:delText xml:space="preserve">that </w:delText>
        </w:r>
        <w:r w:rsidDel="00666943">
          <w:rPr>
            <w:rFonts w:ascii="Verdana" w:hAnsi="Verdana" w:cs="Arial"/>
            <w:color w:val="0D0D0D" w:themeColor="text1" w:themeTint="F2"/>
            <w:lang w:val="en-GB"/>
          </w:rPr>
          <w:delText xml:space="preserve">was the case for a few months, but then I came to my senses and thought: </w:delText>
        </w:r>
        <w:r w:rsidR="005F77B7" w:rsidDel="00666943">
          <w:rPr>
            <w:rFonts w:ascii="Verdana" w:hAnsi="Verdana" w:cs="Arial"/>
            <w:color w:val="0D0D0D" w:themeColor="text1" w:themeTint="F2"/>
            <w:lang w:val="en-GB"/>
          </w:rPr>
          <w:delText>Even i</w:delText>
        </w:r>
        <w:r w:rsidDel="00666943">
          <w:rPr>
            <w:rFonts w:ascii="Verdana" w:hAnsi="Verdana" w:cs="Arial"/>
            <w:color w:val="0D0D0D" w:themeColor="text1" w:themeTint="F2"/>
            <w:lang w:val="en-GB"/>
          </w:rPr>
          <w:delText>f I share</w:delText>
        </w:r>
        <w:r w:rsidR="005F77B7" w:rsidDel="00666943">
          <w:rPr>
            <w:rFonts w:ascii="Verdana" w:hAnsi="Verdana" w:cs="Arial"/>
            <w:color w:val="0D0D0D" w:themeColor="text1" w:themeTint="F2"/>
            <w:lang w:val="en-GB"/>
          </w:rPr>
          <w:delText>d</w:delText>
        </w:r>
        <w:r w:rsidDel="00666943">
          <w:rPr>
            <w:rFonts w:ascii="Verdana" w:hAnsi="Verdana" w:cs="Arial"/>
            <w:color w:val="0D0D0D" w:themeColor="text1" w:themeTint="F2"/>
            <w:lang w:val="en-GB"/>
          </w:rPr>
          <w:delText xml:space="preserve"> this plugin with </w:delText>
        </w:r>
        <w:r w:rsidR="005F77B7" w:rsidDel="00666943">
          <w:rPr>
            <w:rFonts w:ascii="Verdana" w:hAnsi="Verdana" w:cs="Arial"/>
            <w:color w:val="0D0D0D" w:themeColor="text1" w:themeTint="F2"/>
            <w:lang w:val="en-GB"/>
          </w:rPr>
          <w:delText xml:space="preserve">other </w:delText>
        </w:r>
        <w:r w:rsidDel="00666943">
          <w:rPr>
            <w:rFonts w:ascii="Verdana" w:hAnsi="Verdana" w:cs="Arial"/>
            <w:color w:val="0D0D0D" w:themeColor="text1" w:themeTint="F2"/>
            <w:lang w:val="en-GB"/>
          </w:rPr>
          <w:delText>video</w:delText>
        </w:r>
        <w:r w:rsidR="005F77B7" w:rsidDel="00666943">
          <w:rPr>
            <w:rFonts w:ascii="Verdana" w:hAnsi="Verdana" w:cs="Arial"/>
            <w:color w:val="0D0D0D" w:themeColor="text1" w:themeTint="F2"/>
            <w:lang w:val="en-GB"/>
          </w:rPr>
          <w:delText xml:space="preserve"> </w:delText>
        </w:r>
        <w:r w:rsidDel="00666943">
          <w:rPr>
            <w:rFonts w:ascii="Verdana" w:hAnsi="Verdana" w:cs="Arial"/>
            <w:color w:val="0D0D0D" w:themeColor="text1" w:themeTint="F2"/>
            <w:lang w:val="en-GB"/>
          </w:rPr>
          <w:delText xml:space="preserve">marketers, it </w:delText>
        </w:r>
        <w:r w:rsidR="005F77B7" w:rsidDel="00666943">
          <w:rPr>
            <w:rFonts w:ascii="Verdana" w:hAnsi="Verdana" w:cs="Arial"/>
            <w:color w:val="0D0D0D" w:themeColor="text1" w:themeTint="F2"/>
            <w:lang w:val="en-GB"/>
          </w:rPr>
          <w:delText xml:space="preserve">wouldn’t </w:delText>
        </w:r>
        <w:r w:rsidDel="00666943">
          <w:rPr>
            <w:rFonts w:ascii="Verdana" w:hAnsi="Verdana" w:cs="Arial"/>
            <w:color w:val="0D0D0D" w:themeColor="text1" w:themeTint="F2"/>
            <w:lang w:val="en-GB"/>
          </w:rPr>
          <w:delText>affect my earnings and I could certainly help people!</w:delText>
        </w:r>
      </w:del>
    </w:p>
    <w:p w:rsidR="001F5598" w:rsidDel="00666943" w:rsidRDefault="001F5598" w:rsidP="00666943">
      <w:pPr>
        <w:rPr>
          <w:del w:id="377" w:author="stheresia@live.com" w:date="2014-12-04T18:07:00Z"/>
          <w:rFonts w:ascii="Verdana" w:hAnsi="Verdana" w:cs="Arial"/>
          <w:color w:val="0D0D0D" w:themeColor="text1" w:themeTint="F2"/>
          <w:lang w:val="en-GB"/>
        </w:rPr>
        <w:pPrChange w:id="378" w:author="stheresia@live.com" w:date="2014-12-04T18:07:00Z">
          <w:pPr/>
        </w:pPrChange>
      </w:pPr>
      <w:del w:id="379" w:author="stheresia@live.com" w:date="2014-12-04T18:07:00Z">
        <w:r w:rsidDel="00666943">
          <w:rPr>
            <w:rFonts w:ascii="Verdana" w:hAnsi="Verdana" w:cs="Arial"/>
            <w:color w:val="0D0D0D" w:themeColor="text1" w:themeTint="F2"/>
            <w:lang w:val="en-GB"/>
          </w:rPr>
          <w:delText xml:space="preserve">That's why I am selling this plugin at only </w:delText>
        </w:r>
        <w:r w:rsidR="00196D68" w:rsidRPr="00196D68" w:rsidDel="00666943">
          <w:rPr>
            <w:rFonts w:ascii="Verdana" w:hAnsi="Verdana" w:cs="Arial"/>
            <w:color w:val="0D0D0D" w:themeColor="text1" w:themeTint="F2"/>
            <w:highlight w:val="yellow"/>
            <w:lang w:val="en-GB"/>
          </w:rPr>
          <w:delText>$xx.</w:delText>
        </w:r>
      </w:del>
    </w:p>
    <w:p w:rsidR="001F5598" w:rsidDel="00666943" w:rsidRDefault="001F5598" w:rsidP="00666943">
      <w:pPr>
        <w:rPr>
          <w:del w:id="380" w:author="stheresia@live.com" w:date="2014-12-04T18:07:00Z"/>
          <w:rFonts w:ascii="Verdana" w:hAnsi="Verdana" w:cs="Arial"/>
          <w:color w:val="0D0D0D" w:themeColor="text1" w:themeTint="F2"/>
          <w:lang w:val="en-GB"/>
        </w:rPr>
        <w:pPrChange w:id="381" w:author="stheresia@live.com" w:date="2014-12-04T18:07:00Z">
          <w:pPr/>
        </w:pPrChange>
      </w:pPr>
      <w:del w:id="382" w:author="stheresia@live.com" w:date="2014-12-04T18:07:00Z">
        <w:r w:rsidDel="00666943">
          <w:rPr>
            <w:rFonts w:ascii="Verdana" w:hAnsi="Verdana" w:cs="Arial"/>
            <w:color w:val="0D0D0D" w:themeColor="text1" w:themeTint="F2"/>
            <w:lang w:val="en-GB"/>
          </w:rPr>
          <w:delText xml:space="preserve">This is practically a </w:delText>
        </w:r>
        <w:r w:rsidRPr="00AC347C" w:rsidDel="00666943">
          <w:rPr>
            <w:rFonts w:ascii="Verdana" w:hAnsi="Verdana" w:cs="Arial"/>
            <w:b/>
            <w:color w:val="0D0D0D" w:themeColor="text1" w:themeTint="F2"/>
            <w:lang w:val="en-GB"/>
          </w:rPr>
          <w:delText>STEAL</w:delText>
        </w:r>
        <w:r w:rsidDel="00666943">
          <w:rPr>
            <w:rFonts w:ascii="Verdana" w:hAnsi="Verdana" w:cs="Arial"/>
            <w:color w:val="0D0D0D" w:themeColor="text1" w:themeTint="F2"/>
            <w:lang w:val="en-GB"/>
          </w:rPr>
          <w:delText>!</w:delText>
        </w:r>
      </w:del>
    </w:p>
    <w:p w:rsidR="001F5598" w:rsidRPr="00FF2C50" w:rsidDel="00666943" w:rsidRDefault="001F5598" w:rsidP="00666943">
      <w:pPr>
        <w:rPr>
          <w:del w:id="383" w:author="stheresia@live.com" w:date="2014-12-04T18:07:00Z"/>
          <w:rFonts w:ascii="Verdana" w:hAnsi="Verdana" w:cs="Arial"/>
          <w:color w:val="7030A0"/>
          <w:sz w:val="18"/>
          <w:lang w:val="en-GB"/>
        </w:rPr>
        <w:pPrChange w:id="384" w:author="stheresia@live.com" w:date="2014-12-04T18:07:00Z">
          <w:pPr/>
        </w:pPrChange>
      </w:pPr>
    </w:p>
    <w:p w:rsidR="00E40FBD" w:rsidDel="00666943" w:rsidRDefault="00981FD6" w:rsidP="00666943">
      <w:pPr>
        <w:rPr>
          <w:del w:id="385" w:author="stheresia@live.com" w:date="2014-12-04T18:07:00Z"/>
          <w:rFonts w:ascii="Verdana" w:hAnsi="Verdana" w:cs="Arial"/>
          <w:b/>
          <w:color w:val="C00000"/>
          <w:sz w:val="28"/>
          <w:lang w:val="en-GB"/>
        </w:rPr>
        <w:pPrChange w:id="386" w:author="stheresia@live.com" w:date="2014-12-04T18:07:00Z">
          <w:pPr>
            <w:jc w:val="center"/>
          </w:pPr>
        </w:pPrChange>
      </w:pPr>
      <w:del w:id="387" w:author="stheresia@live.com" w:date="2014-12-04T18:07:00Z">
        <w:r w:rsidRPr="00981FD6" w:rsidDel="00666943">
          <w:rPr>
            <w:rFonts w:ascii="Verdana" w:hAnsi="Verdana" w:cs="Arial"/>
            <w:b/>
            <w:color w:val="C00000"/>
            <w:sz w:val="28"/>
            <w:lang w:val="en-GB"/>
          </w:rPr>
          <w:delText xml:space="preserve">In Order To Sweeten This Deal Even More, I Am Going To Throw </w:delText>
        </w:r>
        <w:r w:rsidR="005F77B7" w:rsidDel="00666943">
          <w:rPr>
            <w:rFonts w:ascii="Verdana" w:hAnsi="Verdana" w:cs="Arial"/>
            <w:b/>
            <w:color w:val="C00000"/>
            <w:sz w:val="28"/>
            <w:lang w:val="en-GB"/>
          </w:rPr>
          <w:delText xml:space="preserve">In </w:delText>
        </w:r>
        <w:r w:rsidRPr="00981FD6" w:rsidDel="00666943">
          <w:rPr>
            <w:rFonts w:ascii="Verdana" w:hAnsi="Verdana" w:cs="Arial"/>
            <w:b/>
            <w:color w:val="C00000"/>
            <w:sz w:val="28"/>
            <w:lang w:val="en-GB"/>
          </w:rPr>
          <w:delText>An Offer That You Won't Simply Ignore.</w:delText>
        </w:r>
      </w:del>
    </w:p>
    <w:p w:rsidR="00981FD6" w:rsidDel="00666943" w:rsidRDefault="00C64221" w:rsidP="00666943">
      <w:pPr>
        <w:rPr>
          <w:del w:id="388" w:author="stheresia@live.com" w:date="2014-12-04T18:07:00Z"/>
          <w:rFonts w:ascii="Verdana" w:hAnsi="Verdana" w:cs="Arial"/>
          <w:b/>
          <w:color w:val="C00000"/>
          <w:sz w:val="28"/>
          <w:lang w:val="en-GB"/>
        </w:rPr>
        <w:pPrChange w:id="389" w:author="stheresia@live.com" w:date="2014-12-04T18:07:00Z">
          <w:pPr>
            <w:jc w:val="center"/>
          </w:pPr>
        </w:pPrChange>
      </w:pPr>
      <w:del w:id="390" w:author="stheresia@live.com" w:date="2014-12-04T18:07:00Z">
        <w:r w:rsidDel="00666943">
          <w:rPr>
            <w:rFonts w:ascii="Verdana" w:hAnsi="Verdana" w:cs="Arial"/>
            <w:b/>
            <w:color w:val="C00000"/>
            <w:sz w:val="28"/>
            <w:lang w:val="en-GB"/>
          </w:rPr>
          <w:delText>My Iron-clad, 30-day Money-back Guarantee.</w:delText>
        </w:r>
      </w:del>
    </w:p>
    <w:p w:rsidR="00981FD6" w:rsidDel="00666943" w:rsidRDefault="005E4BDF" w:rsidP="00666943">
      <w:pPr>
        <w:rPr>
          <w:del w:id="391" w:author="stheresia@live.com" w:date="2014-12-04T18:07:00Z"/>
          <w:rFonts w:ascii="Verdana" w:hAnsi="Verdana" w:cs="Arial"/>
          <w:color w:val="0D0D0D" w:themeColor="text1" w:themeTint="F2"/>
          <w:lang w:val="en-GB"/>
        </w:rPr>
        <w:pPrChange w:id="392" w:author="stheresia@live.com" w:date="2014-12-04T18:07:00Z">
          <w:pPr/>
        </w:pPrChange>
      </w:pPr>
      <w:del w:id="393" w:author="stheresia@live.com" w:date="2014-12-04T18:07:00Z">
        <w:r w:rsidDel="00666943">
          <w:rPr>
            <w:rFonts w:ascii="Verdana" w:hAnsi="Verdana" w:cs="Arial"/>
            <w:color w:val="0D0D0D" w:themeColor="text1" w:themeTint="F2"/>
            <w:lang w:val="en-GB"/>
          </w:rPr>
          <w:delText>I am assuming that by now you are excited about the potential.</w:delText>
        </w:r>
      </w:del>
    </w:p>
    <w:p w:rsidR="005E4BDF" w:rsidDel="00666943" w:rsidRDefault="005E4BDF" w:rsidP="00666943">
      <w:pPr>
        <w:rPr>
          <w:del w:id="394" w:author="stheresia@live.com" w:date="2014-12-04T18:07:00Z"/>
          <w:rFonts w:ascii="Verdana" w:hAnsi="Verdana" w:cs="Arial"/>
          <w:color w:val="0D0D0D" w:themeColor="text1" w:themeTint="F2"/>
          <w:lang w:val="en-GB"/>
        </w:rPr>
        <w:pPrChange w:id="395" w:author="stheresia@live.com" w:date="2014-12-04T18:07:00Z">
          <w:pPr/>
        </w:pPrChange>
      </w:pPr>
      <w:del w:id="396" w:author="stheresia@live.com" w:date="2014-12-04T18:07:00Z">
        <w:r w:rsidDel="00666943">
          <w:rPr>
            <w:rFonts w:ascii="Verdana" w:hAnsi="Verdana" w:cs="Arial"/>
            <w:color w:val="0D0D0D" w:themeColor="text1" w:themeTint="F2"/>
            <w:lang w:val="en-GB"/>
          </w:rPr>
          <w:delText xml:space="preserve">And that's </w:delText>
        </w:r>
        <w:r w:rsidR="001B4BE7" w:rsidDel="00666943">
          <w:rPr>
            <w:rFonts w:ascii="Verdana" w:hAnsi="Verdana" w:cs="Arial"/>
            <w:color w:val="0D0D0D" w:themeColor="text1" w:themeTint="F2"/>
            <w:lang w:val="en-GB"/>
          </w:rPr>
          <w:delText xml:space="preserve">really </w:delText>
        </w:r>
        <w:r w:rsidDel="00666943">
          <w:rPr>
            <w:rFonts w:ascii="Verdana" w:hAnsi="Verdana" w:cs="Arial"/>
            <w:color w:val="0D0D0D" w:themeColor="text1" w:themeTint="F2"/>
            <w:lang w:val="en-GB"/>
          </w:rPr>
          <w:delText xml:space="preserve">something great, because this plugin is truly a game-changer and </w:delText>
        </w:r>
        <w:r w:rsidR="001B4BE7" w:rsidDel="00666943">
          <w:rPr>
            <w:rFonts w:ascii="Verdana" w:hAnsi="Verdana" w:cs="Arial"/>
            <w:color w:val="0D0D0D" w:themeColor="text1" w:themeTint="F2"/>
            <w:lang w:val="en-GB"/>
          </w:rPr>
          <w:delText xml:space="preserve">a </w:delText>
        </w:r>
        <w:r w:rsidDel="00666943">
          <w:rPr>
            <w:rFonts w:ascii="Verdana" w:hAnsi="Verdana" w:cs="Arial"/>
            <w:color w:val="0D0D0D" w:themeColor="text1" w:themeTint="F2"/>
            <w:lang w:val="en-GB"/>
          </w:rPr>
          <w:delText>high-quality product.</w:delText>
        </w:r>
      </w:del>
    </w:p>
    <w:p w:rsidR="005E4BDF" w:rsidDel="00666943" w:rsidRDefault="005E4BDF" w:rsidP="00666943">
      <w:pPr>
        <w:rPr>
          <w:del w:id="397" w:author="stheresia@live.com" w:date="2014-12-04T18:07:00Z"/>
          <w:rFonts w:ascii="Verdana" w:hAnsi="Verdana" w:cs="Arial"/>
          <w:color w:val="0D0D0D" w:themeColor="text1" w:themeTint="F2"/>
          <w:lang w:val="en-GB"/>
        </w:rPr>
        <w:pPrChange w:id="398" w:author="stheresia@live.com" w:date="2014-12-04T18:07:00Z">
          <w:pPr/>
        </w:pPrChange>
      </w:pPr>
      <w:del w:id="399" w:author="stheresia@live.com" w:date="2014-12-04T18:07:00Z">
        <w:r w:rsidDel="00666943">
          <w:rPr>
            <w:rFonts w:ascii="Verdana" w:hAnsi="Verdana" w:cs="Arial"/>
            <w:color w:val="0D0D0D" w:themeColor="text1" w:themeTint="F2"/>
            <w:lang w:val="en-GB"/>
          </w:rPr>
          <w:delText>Now, in the past I've bought countless plugins only to be disappointed.</w:delText>
        </w:r>
      </w:del>
    </w:p>
    <w:p w:rsidR="005E4BDF" w:rsidRPr="005E4BDF" w:rsidDel="00666943" w:rsidRDefault="005E4BDF" w:rsidP="00666943">
      <w:pPr>
        <w:rPr>
          <w:del w:id="400" w:author="stheresia@live.com" w:date="2014-12-04T18:07:00Z"/>
          <w:rFonts w:ascii="Verdana" w:hAnsi="Verdana" w:cs="Arial"/>
          <w:color w:val="0D0D0D" w:themeColor="text1" w:themeTint="F2"/>
          <w:u w:val="single"/>
          <w:lang w:val="en-GB"/>
        </w:rPr>
        <w:pPrChange w:id="401" w:author="stheresia@live.com" w:date="2014-12-04T18:07:00Z">
          <w:pPr/>
        </w:pPrChange>
      </w:pPr>
      <w:del w:id="402" w:author="stheresia@live.com" w:date="2014-12-04T18:07:00Z">
        <w:r w:rsidRPr="005E4BDF" w:rsidDel="00666943">
          <w:rPr>
            <w:rFonts w:ascii="Verdana" w:hAnsi="Verdana" w:cs="Arial"/>
            <w:color w:val="0D0D0D" w:themeColor="text1" w:themeTint="F2"/>
            <w:u w:val="single"/>
            <w:lang w:val="en-GB"/>
          </w:rPr>
          <w:delText>It's certainly a sour feeling.</w:delText>
        </w:r>
      </w:del>
    </w:p>
    <w:p w:rsidR="005E4BDF" w:rsidDel="00666943" w:rsidRDefault="005E4BDF" w:rsidP="00666943">
      <w:pPr>
        <w:rPr>
          <w:del w:id="403" w:author="stheresia@live.com" w:date="2014-12-04T18:07:00Z"/>
          <w:rFonts w:ascii="Verdana" w:hAnsi="Verdana" w:cs="Arial"/>
          <w:color w:val="0D0D0D" w:themeColor="text1" w:themeTint="F2"/>
          <w:lang w:val="en-GB"/>
        </w:rPr>
        <w:pPrChange w:id="404" w:author="stheresia@live.com" w:date="2014-12-04T18:07:00Z">
          <w:pPr/>
        </w:pPrChange>
      </w:pPr>
      <w:del w:id="405" w:author="stheresia@live.com" w:date="2014-12-04T18:07:00Z">
        <w:r w:rsidDel="00666943">
          <w:rPr>
            <w:rFonts w:ascii="Verdana" w:hAnsi="Verdana" w:cs="Arial"/>
            <w:color w:val="0D0D0D" w:themeColor="text1" w:themeTint="F2"/>
            <w:lang w:val="en-GB"/>
          </w:rPr>
          <w:delText xml:space="preserve">But in order to put your mind at ease, I want to throw </w:delText>
        </w:r>
        <w:r w:rsidR="001B4BE7" w:rsidDel="00666943">
          <w:rPr>
            <w:rFonts w:ascii="Verdana" w:hAnsi="Verdana" w:cs="Arial"/>
            <w:color w:val="0D0D0D" w:themeColor="text1" w:themeTint="F2"/>
            <w:lang w:val="en-GB"/>
          </w:rPr>
          <w:delText xml:space="preserve">you </w:delText>
        </w:r>
        <w:r w:rsidDel="00666943">
          <w:rPr>
            <w:rFonts w:ascii="Verdana" w:hAnsi="Verdana" w:cs="Arial"/>
            <w:color w:val="0D0D0D" w:themeColor="text1" w:themeTint="F2"/>
            <w:lang w:val="en-GB"/>
          </w:rPr>
          <w:delText>a cool offer that you will be hard pressed to refuse.</w:delText>
        </w:r>
      </w:del>
    </w:p>
    <w:p w:rsidR="00FC1BE1" w:rsidDel="00666943" w:rsidRDefault="00FC1BE1" w:rsidP="00666943">
      <w:pPr>
        <w:rPr>
          <w:del w:id="406" w:author="stheresia@live.com" w:date="2014-12-04T18:07:00Z"/>
          <w:rFonts w:ascii="Verdana" w:hAnsi="Verdana" w:cs="Arial"/>
          <w:color w:val="0D0D0D" w:themeColor="text1" w:themeTint="F2"/>
          <w:lang w:val="en-GB"/>
        </w:rPr>
        <w:pPrChange w:id="407" w:author="stheresia@live.com" w:date="2014-12-04T18:07:00Z">
          <w:pPr/>
        </w:pPrChange>
      </w:pPr>
      <w:del w:id="408" w:author="stheresia@live.com" w:date="2014-12-04T18:07:00Z">
        <w:r w:rsidDel="00666943">
          <w:rPr>
            <w:rFonts w:ascii="Verdana" w:hAnsi="Verdana" w:cs="Arial"/>
            <w:color w:val="0D0D0D" w:themeColor="text1" w:themeTint="F2"/>
            <w:lang w:val="en-GB"/>
          </w:rPr>
          <w:delText xml:space="preserve">Go on and purchase </w:delText>
        </w:r>
        <w:r w:rsidRPr="00FC1BE1" w:rsidDel="00666943">
          <w:rPr>
            <w:rFonts w:ascii="Verdana" w:hAnsi="Verdana" w:cs="Arial"/>
            <w:b/>
            <w:color w:val="0D0D0D" w:themeColor="text1" w:themeTint="F2"/>
            <w:lang w:val="en-GB"/>
          </w:rPr>
          <w:delText>WP VIDEO PAGE CREATOR</w:delText>
        </w:r>
        <w:r w:rsidDel="00666943">
          <w:rPr>
            <w:rFonts w:ascii="Verdana" w:hAnsi="Verdana" w:cs="Arial"/>
            <w:color w:val="0D0D0D" w:themeColor="text1" w:themeTint="F2"/>
            <w:lang w:val="en-GB"/>
          </w:rPr>
          <w:delText>.</w:delText>
        </w:r>
      </w:del>
    </w:p>
    <w:p w:rsidR="00FC1BE1" w:rsidDel="00666943" w:rsidRDefault="00C64221" w:rsidP="00666943">
      <w:pPr>
        <w:rPr>
          <w:del w:id="409" w:author="stheresia@live.com" w:date="2014-12-04T18:07:00Z"/>
          <w:rFonts w:ascii="Verdana" w:hAnsi="Verdana" w:cs="Arial"/>
          <w:color w:val="0D0D0D" w:themeColor="text1" w:themeTint="F2"/>
          <w:lang w:val="en-GB"/>
        </w:rPr>
        <w:pPrChange w:id="410" w:author="stheresia@live.com" w:date="2014-12-04T18:07:00Z">
          <w:pPr/>
        </w:pPrChange>
      </w:pPr>
      <w:del w:id="411" w:author="stheresia@live.com" w:date="2014-12-04T18:07:00Z">
        <w:r w:rsidDel="00666943">
          <w:rPr>
            <w:rFonts w:ascii="Verdana" w:hAnsi="Verdana" w:cs="Arial"/>
            <w:color w:val="0D0D0D" w:themeColor="text1" w:themeTint="F2"/>
            <w:lang w:val="en-GB"/>
          </w:rPr>
          <w:delText>Try it for 30 days.</w:delText>
        </w:r>
      </w:del>
    </w:p>
    <w:p w:rsidR="00C64221" w:rsidDel="00666943" w:rsidRDefault="00C64221" w:rsidP="00666943">
      <w:pPr>
        <w:rPr>
          <w:del w:id="412" w:author="stheresia@live.com" w:date="2014-12-04T18:07:00Z"/>
          <w:rFonts w:ascii="Verdana" w:hAnsi="Verdana" w:cs="Arial"/>
          <w:color w:val="0D0D0D" w:themeColor="text1" w:themeTint="F2"/>
          <w:lang w:val="en-GB"/>
        </w:rPr>
        <w:pPrChange w:id="413" w:author="stheresia@live.com" w:date="2014-12-04T18:07:00Z">
          <w:pPr/>
        </w:pPrChange>
      </w:pPr>
      <w:del w:id="414" w:author="stheresia@live.com" w:date="2014-12-04T18:07:00Z">
        <w:r w:rsidDel="00666943">
          <w:rPr>
            <w:rFonts w:ascii="Verdana" w:hAnsi="Verdana" w:cs="Arial"/>
            <w:color w:val="0D0D0D" w:themeColor="text1" w:themeTint="F2"/>
            <w:lang w:val="en-GB"/>
          </w:rPr>
          <w:delText>Examine it and see how powerful it is.</w:delText>
        </w:r>
      </w:del>
    </w:p>
    <w:p w:rsidR="00C64221" w:rsidDel="00666943" w:rsidRDefault="00C64221" w:rsidP="00666943">
      <w:pPr>
        <w:rPr>
          <w:del w:id="415" w:author="stheresia@live.com" w:date="2014-12-04T18:07:00Z"/>
          <w:rFonts w:ascii="Verdana" w:hAnsi="Verdana" w:cs="Arial"/>
          <w:color w:val="0D0D0D" w:themeColor="text1" w:themeTint="F2"/>
          <w:lang w:val="en-GB"/>
        </w:rPr>
        <w:pPrChange w:id="416" w:author="stheresia@live.com" w:date="2014-12-04T18:07:00Z">
          <w:pPr/>
        </w:pPrChange>
      </w:pPr>
      <w:del w:id="417" w:author="stheresia@live.com" w:date="2014-12-04T18:07:00Z">
        <w:r w:rsidDel="00666943">
          <w:rPr>
            <w:rFonts w:ascii="Verdana" w:hAnsi="Verdana" w:cs="Arial"/>
            <w:color w:val="0D0D0D" w:themeColor="text1" w:themeTint="F2"/>
            <w:lang w:val="en-GB"/>
          </w:rPr>
          <w:delText>If during this month you are not satisfied then no worries. Just let me know and I will refund your money.</w:delText>
        </w:r>
      </w:del>
    </w:p>
    <w:p w:rsidR="00C64221" w:rsidDel="00666943" w:rsidRDefault="00C64221" w:rsidP="00666943">
      <w:pPr>
        <w:rPr>
          <w:del w:id="418" w:author="stheresia@live.com" w:date="2014-12-04T18:07:00Z"/>
          <w:rFonts w:ascii="Verdana" w:hAnsi="Verdana" w:cs="Arial"/>
          <w:color w:val="0D0D0D" w:themeColor="text1" w:themeTint="F2"/>
          <w:lang w:val="en-GB"/>
        </w:rPr>
        <w:pPrChange w:id="419" w:author="stheresia@live.com" w:date="2014-12-04T18:07:00Z">
          <w:pPr/>
        </w:pPrChange>
      </w:pPr>
      <w:del w:id="420" w:author="stheresia@live.com" w:date="2014-12-04T18:07:00Z">
        <w:r w:rsidDel="00666943">
          <w:rPr>
            <w:rFonts w:ascii="Verdana" w:hAnsi="Verdana" w:cs="Arial"/>
            <w:color w:val="0D0D0D" w:themeColor="text1" w:themeTint="F2"/>
            <w:lang w:val="en-GB"/>
          </w:rPr>
          <w:delText>I won't ask inappropriate questions and we will par</w:delText>
        </w:r>
        <w:r w:rsidR="001B4BE7" w:rsidDel="00666943">
          <w:rPr>
            <w:rFonts w:ascii="Verdana" w:hAnsi="Verdana" w:cs="Arial"/>
            <w:color w:val="0D0D0D" w:themeColor="text1" w:themeTint="F2"/>
            <w:lang w:val="en-GB"/>
          </w:rPr>
          <w:delText>t</w:delText>
        </w:r>
        <w:r w:rsidDel="00666943">
          <w:rPr>
            <w:rFonts w:ascii="Verdana" w:hAnsi="Verdana" w:cs="Arial"/>
            <w:color w:val="0D0D0D" w:themeColor="text1" w:themeTint="F2"/>
            <w:lang w:val="en-GB"/>
          </w:rPr>
          <w:delText xml:space="preserve"> ways as friends.</w:delText>
        </w:r>
      </w:del>
    </w:p>
    <w:p w:rsidR="00C64221" w:rsidDel="00666943" w:rsidRDefault="00C64221" w:rsidP="00666943">
      <w:pPr>
        <w:rPr>
          <w:del w:id="421" w:author="stheresia@live.com" w:date="2014-12-04T18:07:00Z"/>
          <w:rFonts w:ascii="Verdana" w:hAnsi="Verdana" w:cs="Arial"/>
          <w:b/>
          <w:color w:val="C00000"/>
          <w:sz w:val="28"/>
          <w:lang w:val="en-GB"/>
        </w:rPr>
        <w:pPrChange w:id="422" w:author="stheresia@live.com" w:date="2014-12-04T18:07:00Z">
          <w:pPr>
            <w:jc w:val="center"/>
          </w:pPr>
        </w:pPrChange>
      </w:pPr>
    </w:p>
    <w:p w:rsidR="00C64221" w:rsidDel="00666943" w:rsidRDefault="00C64221" w:rsidP="00666943">
      <w:pPr>
        <w:rPr>
          <w:del w:id="423" w:author="stheresia@live.com" w:date="2014-12-04T18:07:00Z"/>
          <w:rFonts w:ascii="Verdana" w:hAnsi="Verdana" w:cs="Arial"/>
          <w:b/>
          <w:color w:val="C00000"/>
          <w:sz w:val="28"/>
          <w:lang w:val="en-GB"/>
        </w:rPr>
        <w:pPrChange w:id="424" w:author="stheresia@live.com" w:date="2014-12-04T18:07:00Z">
          <w:pPr>
            <w:jc w:val="center"/>
          </w:pPr>
        </w:pPrChange>
      </w:pPr>
      <w:del w:id="425" w:author="stheresia@live.com" w:date="2014-12-04T18:07:00Z">
        <w:r w:rsidDel="00666943">
          <w:rPr>
            <w:rFonts w:ascii="Verdana" w:hAnsi="Verdana" w:cs="Arial"/>
            <w:b/>
            <w:color w:val="C00000"/>
            <w:sz w:val="28"/>
            <w:lang w:val="en-GB"/>
          </w:rPr>
          <w:delText>Hit The "Buy Now" Button Below And Experience The Difference...Increase Your Page</w:delText>
        </w:r>
        <w:r w:rsidR="001B4BE7" w:rsidDel="00666943">
          <w:rPr>
            <w:rFonts w:ascii="Verdana" w:hAnsi="Verdana" w:cs="Arial"/>
            <w:b/>
            <w:color w:val="C00000"/>
            <w:sz w:val="28"/>
            <w:lang w:val="en-GB"/>
          </w:rPr>
          <w:delText xml:space="preserve"> V</w:delText>
        </w:r>
        <w:r w:rsidDel="00666943">
          <w:rPr>
            <w:rFonts w:ascii="Verdana" w:hAnsi="Verdana" w:cs="Arial"/>
            <w:b/>
            <w:color w:val="C00000"/>
            <w:sz w:val="28"/>
            <w:lang w:val="en-GB"/>
          </w:rPr>
          <w:delText>iews AND Your Revenue!</w:delText>
        </w:r>
      </w:del>
    </w:p>
    <w:p w:rsidR="00C64221" w:rsidDel="00666943" w:rsidRDefault="00C64221" w:rsidP="00666943">
      <w:pPr>
        <w:rPr>
          <w:del w:id="426" w:author="stheresia@live.com" w:date="2014-12-04T18:07:00Z"/>
          <w:rFonts w:ascii="Verdana" w:hAnsi="Verdana" w:cs="Arial"/>
          <w:b/>
          <w:color w:val="C00000"/>
          <w:sz w:val="28"/>
          <w:lang w:val="en-GB"/>
        </w:rPr>
        <w:pPrChange w:id="427" w:author="stheresia@live.com" w:date="2014-12-04T18:07:00Z">
          <w:pPr>
            <w:jc w:val="center"/>
          </w:pPr>
        </w:pPrChange>
      </w:pPr>
      <w:del w:id="428" w:author="stheresia@live.com" w:date="2014-12-04T18:07:00Z">
        <w:r w:rsidDel="00666943">
          <w:rPr>
            <w:rFonts w:ascii="Verdana" w:hAnsi="Verdana" w:cs="Arial"/>
            <w:b/>
            <w:color w:val="C00000"/>
            <w:sz w:val="28"/>
            <w:lang w:val="en-GB"/>
          </w:rPr>
          <w:delText xml:space="preserve">Only </w:delText>
        </w:r>
        <w:r w:rsidR="00196D68" w:rsidRPr="00196D68" w:rsidDel="00666943">
          <w:rPr>
            <w:rFonts w:ascii="Verdana" w:hAnsi="Verdana" w:cs="Arial"/>
            <w:b/>
            <w:color w:val="C00000"/>
            <w:sz w:val="28"/>
            <w:highlight w:val="yellow"/>
            <w:lang w:val="en-GB"/>
          </w:rPr>
          <w:delText>$xx</w:delText>
        </w:r>
      </w:del>
    </w:p>
    <w:p w:rsidR="00C64221" w:rsidDel="00666943" w:rsidRDefault="00C64221" w:rsidP="00666943">
      <w:pPr>
        <w:rPr>
          <w:del w:id="429" w:author="stheresia@live.com" w:date="2014-12-04T18:07:00Z"/>
          <w:rFonts w:ascii="Verdana" w:hAnsi="Verdana" w:cs="Arial"/>
          <w:color w:val="7030A0"/>
          <w:sz w:val="20"/>
          <w:lang w:val="en-GB"/>
        </w:rPr>
        <w:pPrChange w:id="430" w:author="stheresia@live.com" w:date="2014-12-04T18:07:00Z">
          <w:pPr>
            <w:jc w:val="center"/>
          </w:pPr>
        </w:pPrChange>
      </w:pPr>
      <w:del w:id="431" w:author="stheresia@live.com" w:date="2014-12-04T18:07:00Z">
        <w:r w:rsidRPr="00831FCE" w:rsidDel="00666943">
          <w:rPr>
            <w:rFonts w:ascii="Verdana" w:hAnsi="Verdana" w:cs="Arial"/>
            <w:color w:val="7030A0"/>
            <w:sz w:val="20"/>
            <w:lang w:val="en-GB"/>
          </w:rPr>
          <w:delText>{Insert Buy Now Button Here}</w:delText>
        </w:r>
      </w:del>
    </w:p>
    <w:p w:rsidR="00831FCE" w:rsidDel="00666943" w:rsidRDefault="00831FCE" w:rsidP="00666943">
      <w:pPr>
        <w:rPr>
          <w:del w:id="432" w:author="stheresia@live.com" w:date="2014-12-04T18:07:00Z"/>
          <w:rFonts w:ascii="Verdana" w:hAnsi="Verdana" w:cs="Arial"/>
          <w:color w:val="7030A0"/>
          <w:sz w:val="20"/>
          <w:lang w:val="en-GB"/>
        </w:rPr>
        <w:pPrChange w:id="433" w:author="stheresia@live.com" w:date="2014-12-04T18:07:00Z">
          <w:pPr>
            <w:jc w:val="center"/>
          </w:pPr>
        </w:pPrChange>
      </w:pPr>
    </w:p>
    <w:p w:rsidR="00831FCE" w:rsidDel="00666943" w:rsidRDefault="00831FCE" w:rsidP="00666943">
      <w:pPr>
        <w:rPr>
          <w:del w:id="434" w:author="stheresia@live.com" w:date="2014-12-04T18:07:00Z"/>
          <w:rFonts w:ascii="Verdana" w:hAnsi="Verdana" w:cs="Arial"/>
          <w:color w:val="0D0D0D" w:themeColor="text1" w:themeTint="F2"/>
          <w:lang w:val="en-GB"/>
        </w:rPr>
        <w:pPrChange w:id="435" w:author="stheresia@live.com" w:date="2014-12-04T18:07:00Z">
          <w:pPr/>
        </w:pPrChange>
      </w:pPr>
      <w:del w:id="436" w:author="stheresia@live.com" w:date="2014-12-04T18:07:00Z">
        <w:r w:rsidDel="00666943">
          <w:rPr>
            <w:rFonts w:ascii="Verdana" w:hAnsi="Verdana" w:cs="Arial"/>
            <w:color w:val="0D0D0D" w:themeColor="text1" w:themeTint="F2"/>
            <w:lang w:val="en-GB"/>
          </w:rPr>
          <w:delText>Wh</w:delText>
        </w:r>
        <w:r w:rsidR="00C020E0" w:rsidDel="00666943">
          <w:rPr>
            <w:rFonts w:ascii="Verdana" w:hAnsi="Verdana" w:cs="Arial"/>
            <w:color w:val="0D0D0D" w:themeColor="text1" w:themeTint="F2"/>
            <w:lang w:val="en-GB"/>
          </w:rPr>
          <w:delText>at are you waiting for?</w:delText>
        </w:r>
      </w:del>
    </w:p>
    <w:p w:rsidR="00C020E0" w:rsidDel="00666943" w:rsidRDefault="00C020E0" w:rsidP="00666943">
      <w:pPr>
        <w:rPr>
          <w:del w:id="437" w:author="stheresia@live.com" w:date="2014-12-04T18:07:00Z"/>
          <w:rFonts w:ascii="Verdana" w:hAnsi="Verdana" w:cs="Arial"/>
          <w:color w:val="0D0D0D" w:themeColor="text1" w:themeTint="F2"/>
          <w:lang w:val="en-GB"/>
        </w:rPr>
        <w:pPrChange w:id="438" w:author="stheresia@live.com" w:date="2014-12-04T18:07:00Z">
          <w:pPr/>
        </w:pPrChange>
      </w:pPr>
      <w:del w:id="439" w:author="stheresia@live.com" w:date="2014-12-04T18:07:00Z">
        <w:r w:rsidRPr="00271AC4" w:rsidDel="00666943">
          <w:rPr>
            <w:rFonts w:ascii="Verdana" w:hAnsi="Verdana" w:cs="Arial"/>
            <w:b/>
            <w:color w:val="0D0D0D" w:themeColor="text1" w:themeTint="F2"/>
            <w:lang w:val="en-GB"/>
          </w:rPr>
          <w:delText>TAKE ACTION NOW</w:delText>
        </w:r>
        <w:r w:rsidDel="00666943">
          <w:rPr>
            <w:rFonts w:ascii="Verdana" w:hAnsi="Verdana" w:cs="Arial"/>
            <w:color w:val="0D0D0D" w:themeColor="text1" w:themeTint="F2"/>
            <w:lang w:val="en-GB"/>
          </w:rPr>
          <w:delText xml:space="preserve"> and secure your copy before </w:delText>
        </w:r>
        <w:r w:rsidR="001B4BE7" w:rsidDel="00666943">
          <w:rPr>
            <w:rFonts w:ascii="Verdana" w:hAnsi="Verdana" w:cs="Arial"/>
            <w:color w:val="0D0D0D" w:themeColor="text1" w:themeTint="F2"/>
            <w:lang w:val="en-GB"/>
          </w:rPr>
          <w:delText xml:space="preserve">the </w:delText>
        </w:r>
        <w:r w:rsidDel="00666943">
          <w:rPr>
            <w:rFonts w:ascii="Verdana" w:hAnsi="Verdana" w:cs="Arial"/>
            <w:color w:val="0D0D0D" w:themeColor="text1" w:themeTint="F2"/>
            <w:lang w:val="en-GB"/>
          </w:rPr>
          <w:delText>price increases!</w:delText>
        </w:r>
      </w:del>
    </w:p>
    <w:p w:rsidR="00C020E0" w:rsidDel="00666943" w:rsidRDefault="00C020E0" w:rsidP="00666943">
      <w:pPr>
        <w:rPr>
          <w:del w:id="440" w:author="stheresia@live.com" w:date="2014-12-04T18:07:00Z"/>
          <w:rFonts w:ascii="Verdana" w:hAnsi="Verdana" w:cs="Arial"/>
          <w:color w:val="0D0D0D" w:themeColor="text1" w:themeTint="F2"/>
          <w:lang w:val="en-GB"/>
        </w:rPr>
        <w:pPrChange w:id="441" w:author="stheresia@live.com" w:date="2014-12-04T18:07:00Z">
          <w:pPr/>
        </w:pPrChange>
      </w:pPr>
      <w:del w:id="442" w:author="stheresia@live.com" w:date="2014-12-04T18:07:00Z">
        <w:r w:rsidDel="00666943">
          <w:rPr>
            <w:rFonts w:ascii="Verdana" w:hAnsi="Verdana" w:cs="Arial"/>
            <w:color w:val="0D0D0D" w:themeColor="text1" w:themeTint="F2"/>
            <w:lang w:val="en-GB"/>
          </w:rPr>
          <w:delText xml:space="preserve">Thanks for reading and catch </w:delText>
        </w:r>
        <w:r w:rsidR="001B4BE7" w:rsidDel="00666943">
          <w:rPr>
            <w:rFonts w:ascii="Verdana" w:hAnsi="Verdana" w:cs="Arial"/>
            <w:color w:val="0D0D0D" w:themeColor="text1" w:themeTint="F2"/>
            <w:lang w:val="en-GB"/>
          </w:rPr>
          <w:delText xml:space="preserve">you </w:delText>
        </w:r>
        <w:r w:rsidDel="00666943">
          <w:rPr>
            <w:rFonts w:ascii="Verdana" w:hAnsi="Verdana" w:cs="Arial"/>
            <w:color w:val="0D0D0D" w:themeColor="text1" w:themeTint="F2"/>
            <w:lang w:val="en-GB"/>
          </w:rPr>
          <w:delText>on the flipside!</w:delText>
        </w:r>
      </w:del>
    </w:p>
    <w:p w:rsidR="00C020E0" w:rsidDel="00666943" w:rsidRDefault="00C020E0" w:rsidP="00666943">
      <w:pPr>
        <w:rPr>
          <w:del w:id="443" w:author="stheresia@live.com" w:date="2014-12-04T18:07:00Z"/>
          <w:rFonts w:ascii="Verdana" w:hAnsi="Verdana" w:cs="Arial"/>
          <w:color w:val="7030A0"/>
          <w:lang w:val="en-GB"/>
        </w:rPr>
        <w:pPrChange w:id="444" w:author="stheresia@live.com" w:date="2014-12-04T18:07:00Z">
          <w:pPr/>
        </w:pPrChange>
      </w:pPr>
      <w:del w:id="445" w:author="stheresia@live.com" w:date="2014-12-04T18:07:00Z">
        <w:r w:rsidRPr="00271AC4" w:rsidDel="00666943">
          <w:rPr>
            <w:rFonts w:ascii="Verdana" w:hAnsi="Verdana" w:cs="Arial"/>
            <w:color w:val="7030A0"/>
            <w:lang w:val="en-GB"/>
          </w:rPr>
          <w:delText>{Insert Your Name Here}</w:delText>
        </w:r>
      </w:del>
    </w:p>
    <w:p w:rsidR="00A50812" w:rsidDel="00666943" w:rsidRDefault="00A50812" w:rsidP="00666943">
      <w:pPr>
        <w:rPr>
          <w:del w:id="446" w:author="stheresia@live.com" w:date="2014-12-04T18:07:00Z"/>
          <w:rFonts w:ascii="Verdana" w:hAnsi="Verdana" w:cs="Arial"/>
          <w:color w:val="7030A0"/>
          <w:lang w:val="en-GB"/>
        </w:rPr>
        <w:pPrChange w:id="447" w:author="stheresia@live.com" w:date="2014-12-04T18:07:00Z">
          <w:pPr/>
        </w:pPrChange>
      </w:pPr>
    </w:p>
    <w:p w:rsidR="00A50812" w:rsidRPr="00E42B05" w:rsidDel="00666943" w:rsidRDefault="00A50812" w:rsidP="00666943">
      <w:pPr>
        <w:rPr>
          <w:del w:id="448" w:author="stheresia@live.com" w:date="2014-12-04T18:07:00Z"/>
          <w:rFonts w:ascii="Verdana" w:hAnsi="Verdana" w:cs="Arial"/>
          <w:b/>
          <w:color w:val="0D0D0D" w:themeColor="text1" w:themeTint="F2"/>
          <w:lang w:val="en-GB"/>
        </w:rPr>
        <w:pPrChange w:id="449" w:author="stheresia@live.com" w:date="2014-12-04T18:07:00Z">
          <w:pPr/>
        </w:pPrChange>
      </w:pPr>
      <w:del w:id="450" w:author="stheresia@live.com" w:date="2014-12-04T18:07:00Z">
        <w:r w:rsidDel="00666943">
          <w:rPr>
            <w:rFonts w:ascii="Verdana" w:hAnsi="Verdana" w:cs="Arial"/>
            <w:b/>
            <w:color w:val="0D0D0D" w:themeColor="text1" w:themeTint="F2"/>
            <w:lang w:val="en-GB"/>
          </w:rPr>
          <w:delText>Emails #1</w:delText>
        </w:r>
      </w:del>
    </w:p>
    <w:p w:rsidR="00A50812" w:rsidDel="00666943" w:rsidRDefault="00A50812" w:rsidP="00666943">
      <w:pPr>
        <w:rPr>
          <w:del w:id="451" w:author="stheresia@live.com" w:date="2014-12-04T18:07:00Z"/>
          <w:rFonts w:ascii="Verdana" w:hAnsi="Verdana" w:cs="Arial"/>
          <w:color w:val="0D0D0D" w:themeColor="text1" w:themeTint="F2"/>
          <w:lang w:val="en-GB"/>
        </w:rPr>
        <w:pPrChange w:id="452" w:author="stheresia@live.com" w:date="2014-12-04T18:07:00Z">
          <w:pPr/>
        </w:pPrChange>
      </w:pPr>
      <w:del w:id="453" w:author="stheresia@live.com" w:date="2014-12-04T18:07:00Z">
        <w:r w:rsidDel="00666943">
          <w:rPr>
            <w:rFonts w:ascii="Verdana" w:hAnsi="Verdana" w:cs="Arial"/>
            <w:color w:val="0D0D0D" w:themeColor="text1" w:themeTint="F2"/>
            <w:lang w:val="en-GB"/>
          </w:rPr>
          <w:delText xml:space="preserve">Subject: </w:delText>
        </w:r>
        <w:r w:rsidR="00BB6A7C" w:rsidDel="00666943">
          <w:rPr>
            <w:rFonts w:ascii="Verdana" w:hAnsi="Verdana" w:cs="Arial"/>
            <w:color w:val="0D0D0D" w:themeColor="text1" w:themeTint="F2"/>
            <w:lang w:val="en-GB"/>
          </w:rPr>
          <w:delText>Create Video Money Pages Easily.</w:delText>
        </w:r>
      </w:del>
    </w:p>
    <w:p w:rsidR="00A50812" w:rsidDel="00666943" w:rsidRDefault="00A50812" w:rsidP="00666943">
      <w:pPr>
        <w:rPr>
          <w:del w:id="454" w:author="stheresia@live.com" w:date="2014-12-04T18:07:00Z"/>
          <w:rFonts w:ascii="Verdana" w:hAnsi="Verdana" w:cs="Arial"/>
          <w:color w:val="0D0D0D" w:themeColor="text1" w:themeTint="F2"/>
          <w:lang w:val="en-GB"/>
        </w:rPr>
        <w:pPrChange w:id="455" w:author="stheresia@live.com" w:date="2014-12-04T18:07:00Z">
          <w:pPr/>
        </w:pPrChange>
      </w:pPr>
      <w:del w:id="456" w:author="stheresia@live.com" w:date="2014-12-04T18:07:00Z">
        <w:r w:rsidDel="00666943">
          <w:rPr>
            <w:rFonts w:ascii="Verdana" w:hAnsi="Verdana" w:cs="Arial"/>
            <w:color w:val="0D0D0D" w:themeColor="text1" w:themeTint="F2"/>
            <w:lang w:val="en-GB"/>
          </w:rPr>
          <w:delText xml:space="preserve">Body: </w:delText>
        </w:r>
      </w:del>
    </w:p>
    <w:p w:rsidR="00A50812" w:rsidDel="00666943" w:rsidRDefault="00A50812" w:rsidP="00666943">
      <w:pPr>
        <w:rPr>
          <w:del w:id="457" w:author="stheresia@live.com" w:date="2014-12-04T18:07:00Z"/>
          <w:rFonts w:ascii="Verdana" w:hAnsi="Verdana" w:cs="Arial"/>
          <w:color w:val="0D0D0D" w:themeColor="text1" w:themeTint="F2"/>
          <w:lang w:val="en-GB"/>
        </w:rPr>
        <w:pPrChange w:id="458" w:author="stheresia@live.com" w:date="2014-12-04T18:07:00Z">
          <w:pPr/>
        </w:pPrChange>
      </w:pPr>
      <w:del w:id="459" w:author="stheresia@live.com" w:date="2014-12-04T18:07:00Z">
        <w:r w:rsidDel="00666943">
          <w:rPr>
            <w:rFonts w:ascii="Verdana" w:hAnsi="Verdana" w:cs="Arial"/>
            <w:color w:val="0D0D0D" w:themeColor="text1" w:themeTint="F2"/>
            <w:lang w:val="en-GB"/>
          </w:rPr>
          <w:delText>Hey {!firstname},</w:delText>
        </w:r>
      </w:del>
    </w:p>
    <w:p w:rsidR="00A50812" w:rsidDel="00666943" w:rsidRDefault="00BB6A7C" w:rsidP="00666943">
      <w:pPr>
        <w:rPr>
          <w:del w:id="460" w:author="stheresia@live.com" w:date="2014-12-04T18:07:00Z"/>
          <w:rFonts w:ascii="Verdana" w:hAnsi="Verdana" w:cs="Arial"/>
          <w:color w:val="0D0D0D" w:themeColor="text1" w:themeTint="F2"/>
          <w:lang w:val="en-GB"/>
        </w:rPr>
        <w:pPrChange w:id="461" w:author="stheresia@live.com" w:date="2014-12-04T18:07:00Z">
          <w:pPr/>
        </w:pPrChange>
      </w:pPr>
      <w:del w:id="462" w:author="stheresia@live.com" w:date="2014-12-04T18:07:00Z">
        <w:r w:rsidDel="00666943">
          <w:rPr>
            <w:rFonts w:ascii="Verdana" w:hAnsi="Verdana" w:cs="Arial"/>
            <w:color w:val="0D0D0D" w:themeColor="text1" w:themeTint="F2"/>
            <w:lang w:val="en-GB"/>
          </w:rPr>
          <w:delText>How are you doing today?</w:delText>
        </w:r>
      </w:del>
    </w:p>
    <w:p w:rsidR="00BB6A7C" w:rsidDel="00666943" w:rsidRDefault="00BB6A7C" w:rsidP="00666943">
      <w:pPr>
        <w:rPr>
          <w:del w:id="463" w:author="stheresia@live.com" w:date="2014-12-04T18:07:00Z"/>
          <w:rFonts w:ascii="Verdana" w:hAnsi="Verdana" w:cs="Arial"/>
          <w:color w:val="0D0D0D" w:themeColor="text1" w:themeTint="F2"/>
          <w:lang w:val="en-GB"/>
        </w:rPr>
        <w:pPrChange w:id="464" w:author="stheresia@live.com" w:date="2014-12-04T18:07:00Z">
          <w:pPr/>
        </w:pPrChange>
      </w:pPr>
      <w:del w:id="465" w:author="stheresia@live.com" w:date="2014-12-04T18:07:00Z">
        <w:r w:rsidDel="00666943">
          <w:rPr>
            <w:rFonts w:ascii="Verdana" w:hAnsi="Verdana" w:cs="Arial"/>
            <w:color w:val="0D0D0D" w:themeColor="text1" w:themeTint="F2"/>
            <w:lang w:val="en-GB"/>
          </w:rPr>
          <w:delText>What if I told you that you can BOOST your page</w:delText>
        </w:r>
        <w:r w:rsidR="001B4BE7" w:rsidDel="00666943">
          <w:rPr>
            <w:rFonts w:ascii="Verdana" w:hAnsi="Verdana" w:cs="Arial"/>
            <w:color w:val="0D0D0D" w:themeColor="text1" w:themeTint="F2"/>
            <w:lang w:val="en-GB"/>
          </w:rPr>
          <w:delText xml:space="preserve"> </w:delText>
        </w:r>
        <w:r w:rsidDel="00666943">
          <w:rPr>
            <w:rFonts w:ascii="Verdana" w:hAnsi="Verdana" w:cs="Arial"/>
            <w:color w:val="0D0D0D" w:themeColor="text1" w:themeTint="F2"/>
            <w:lang w:val="en-GB"/>
          </w:rPr>
          <w:delText>views and advertising revenue with just a few simple clicks of your mouse?</w:delText>
        </w:r>
      </w:del>
    </w:p>
    <w:p w:rsidR="00BB6A7C" w:rsidDel="00666943" w:rsidRDefault="00BB6A7C" w:rsidP="00666943">
      <w:pPr>
        <w:rPr>
          <w:del w:id="466" w:author="stheresia@live.com" w:date="2014-12-04T18:07:00Z"/>
          <w:rFonts w:ascii="Verdana" w:hAnsi="Verdana" w:cs="Arial"/>
          <w:color w:val="0D0D0D" w:themeColor="text1" w:themeTint="F2"/>
          <w:lang w:val="en-GB"/>
        </w:rPr>
        <w:pPrChange w:id="467" w:author="stheresia@live.com" w:date="2014-12-04T18:07:00Z">
          <w:pPr/>
        </w:pPrChange>
      </w:pPr>
      <w:del w:id="468" w:author="stheresia@live.com" w:date="2014-12-04T18:07:00Z">
        <w:r w:rsidDel="00666943">
          <w:rPr>
            <w:rFonts w:ascii="Verdana" w:hAnsi="Verdana" w:cs="Arial"/>
            <w:color w:val="0D0D0D" w:themeColor="text1" w:themeTint="F2"/>
            <w:lang w:val="en-GB"/>
          </w:rPr>
          <w:delText>Would you believe me?</w:delText>
        </w:r>
      </w:del>
    </w:p>
    <w:p w:rsidR="00BB6A7C" w:rsidDel="00666943" w:rsidRDefault="00BB6A7C" w:rsidP="00666943">
      <w:pPr>
        <w:rPr>
          <w:del w:id="469" w:author="stheresia@live.com" w:date="2014-12-04T18:07:00Z"/>
          <w:rFonts w:ascii="Verdana" w:hAnsi="Verdana" w:cs="Arial"/>
          <w:color w:val="0D0D0D" w:themeColor="text1" w:themeTint="F2"/>
          <w:lang w:val="en-GB"/>
        </w:rPr>
        <w:pPrChange w:id="470" w:author="stheresia@live.com" w:date="2014-12-04T18:07:00Z">
          <w:pPr/>
        </w:pPrChange>
      </w:pPr>
      <w:del w:id="471" w:author="stheresia@live.com" w:date="2014-12-04T18:07:00Z">
        <w:r w:rsidDel="00666943">
          <w:rPr>
            <w:rFonts w:ascii="Verdana" w:hAnsi="Verdana" w:cs="Arial"/>
            <w:color w:val="0D0D0D" w:themeColor="text1" w:themeTint="F2"/>
            <w:lang w:val="en-GB"/>
          </w:rPr>
          <w:delText xml:space="preserve">Well, here's proof that you can attain just </w:delText>
        </w:r>
        <w:r w:rsidR="001B4BE7" w:rsidDel="00666943">
          <w:rPr>
            <w:rFonts w:ascii="Verdana" w:hAnsi="Verdana" w:cs="Arial"/>
            <w:color w:val="0D0D0D" w:themeColor="text1" w:themeTint="F2"/>
            <w:lang w:val="en-GB"/>
          </w:rPr>
          <w:delText xml:space="preserve">that </w:delText>
        </w:r>
        <w:r w:rsidDel="00666943">
          <w:rPr>
            <w:rFonts w:ascii="Verdana" w:hAnsi="Verdana" w:cs="Arial"/>
            <w:color w:val="0D0D0D" w:themeColor="text1" w:themeTint="F2"/>
            <w:lang w:val="en-GB"/>
          </w:rPr>
          <w:delText>TODAY.</w:delText>
        </w:r>
      </w:del>
    </w:p>
    <w:p w:rsidR="00BB6A7C" w:rsidDel="00666943" w:rsidRDefault="00BB6A7C" w:rsidP="00666943">
      <w:pPr>
        <w:rPr>
          <w:del w:id="472" w:author="stheresia@live.com" w:date="2014-12-04T18:07:00Z"/>
          <w:rFonts w:ascii="Verdana" w:hAnsi="Verdana" w:cs="Arial"/>
          <w:color w:val="7030A0"/>
          <w:lang w:val="en-GB"/>
        </w:rPr>
        <w:pPrChange w:id="473" w:author="stheresia@live.com" w:date="2014-12-04T18:07:00Z">
          <w:pPr/>
        </w:pPrChange>
      </w:pPr>
      <w:del w:id="474" w:author="stheresia@live.com" w:date="2014-12-04T18:07:00Z">
        <w:r w:rsidRPr="00BB6A7C" w:rsidDel="00666943">
          <w:rPr>
            <w:rFonts w:ascii="Verdana" w:hAnsi="Verdana" w:cs="Arial"/>
            <w:color w:val="7030A0"/>
            <w:lang w:val="en-GB"/>
          </w:rPr>
          <w:delText>{Insert Link Here}</w:delText>
        </w:r>
      </w:del>
    </w:p>
    <w:p w:rsidR="00BB6A7C" w:rsidDel="00666943" w:rsidRDefault="00BB6A7C" w:rsidP="00666943">
      <w:pPr>
        <w:rPr>
          <w:del w:id="475" w:author="stheresia@live.com" w:date="2014-12-04T18:07:00Z"/>
          <w:rFonts w:ascii="Verdana" w:hAnsi="Verdana" w:cs="Arial"/>
          <w:color w:val="0D0D0D" w:themeColor="text1" w:themeTint="F2"/>
          <w:lang w:val="en-GB"/>
        </w:rPr>
        <w:pPrChange w:id="476" w:author="stheresia@live.com" w:date="2014-12-04T18:07:00Z">
          <w:pPr/>
        </w:pPrChange>
      </w:pPr>
      <w:del w:id="477" w:author="stheresia@live.com" w:date="2014-12-04T18:07:00Z">
        <w:r w:rsidDel="00666943">
          <w:rPr>
            <w:rFonts w:ascii="Verdana" w:hAnsi="Verdana" w:cs="Arial"/>
            <w:color w:val="0D0D0D" w:themeColor="text1" w:themeTint="F2"/>
            <w:lang w:val="en-GB"/>
          </w:rPr>
          <w:delText>If you are a video marketer you will completely DIG this.</w:delText>
        </w:r>
      </w:del>
    </w:p>
    <w:p w:rsidR="00BB6A7C" w:rsidDel="00666943" w:rsidRDefault="00BB6A7C" w:rsidP="00666943">
      <w:pPr>
        <w:rPr>
          <w:del w:id="478" w:author="stheresia@live.com" w:date="2014-12-04T18:07:00Z"/>
          <w:rFonts w:ascii="Verdana" w:hAnsi="Verdana" w:cs="Arial"/>
          <w:color w:val="0D0D0D" w:themeColor="text1" w:themeTint="F2"/>
          <w:lang w:val="en-GB"/>
        </w:rPr>
        <w:pPrChange w:id="479" w:author="stheresia@live.com" w:date="2014-12-04T18:07:00Z">
          <w:pPr/>
        </w:pPrChange>
      </w:pPr>
      <w:del w:id="480" w:author="stheresia@live.com" w:date="2014-12-04T18:07:00Z">
        <w:r w:rsidDel="00666943">
          <w:rPr>
            <w:rFonts w:ascii="Verdana" w:hAnsi="Verdana" w:cs="Arial"/>
            <w:color w:val="0D0D0D" w:themeColor="text1" w:themeTint="F2"/>
            <w:lang w:val="en-GB"/>
          </w:rPr>
          <w:delText>It's a brand new, highly-profitable WP plugin called WP VIDEO PAGE CREATOR.</w:delText>
        </w:r>
      </w:del>
    </w:p>
    <w:p w:rsidR="00D43249" w:rsidDel="00666943" w:rsidRDefault="00D43249" w:rsidP="00666943">
      <w:pPr>
        <w:rPr>
          <w:del w:id="481" w:author="stheresia@live.com" w:date="2014-12-04T18:07:00Z"/>
          <w:rFonts w:ascii="Verdana" w:hAnsi="Verdana" w:cs="Arial"/>
          <w:color w:val="0D0D0D" w:themeColor="text1" w:themeTint="F2"/>
          <w:lang w:val="en-GB"/>
        </w:rPr>
        <w:pPrChange w:id="482" w:author="stheresia@live.com" w:date="2014-12-04T18:07:00Z">
          <w:pPr/>
        </w:pPrChange>
      </w:pPr>
      <w:del w:id="483" w:author="stheresia@live.com" w:date="2014-12-04T18:07:00Z">
        <w:r w:rsidDel="00666943">
          <w:rPr>
            <w:rFonts w:ascii="Verdana" w:hAnsi="Verdana" w:cs="Arial"/>
            <w:color w:val="0D0D0D" w:themeColor="text1" w:themeTint="F2"/>
            <w:lang w:val="en-GB"/>
          </w:rPr>
          <w:delText>In a nutshell, this</w:delText>
        </w:r>
        <w:r w:rsidR="0039033E" w:rsidDel="00666943">
          <w:rPr>
            <w:rFonts w:ascii="Verdana" w:hAnsi="Verdana" w:cs="Arial"/>
            <w:color w:val="0D0D0D" w:themeColor="text1" w:themeTint="F2"/>
            <w:lang w:val="en-GB"/>
          </w:rPr>
          <w:delText xml:space="preserve"> plugin allows you to quickly and easily create video pages that will generate you endless views and more importantly: </w:delText>
        </w:r>
        <w:r w:rsidR="0039033E" w:rsidRPr="0039033E" w:rsidDel="00666943">
          <w:rPr>
            <w:rFonts w:ascii="Verdana" w:hAnsi="Verdana" w:cs="Arial"/>
            <w:b/>
            <w:color w:val="0D0D0D" w:themeColor="text1" w:themeTint="F2"/>
            <w:lang w:val="en-GB"/>
          </w:rPr>
          <w:delText>MORE</w:delText>
        </w:r>
        <w:r w:rsidR="0039033E" w:rsidDel="00666943">
          <w:rPr>
            <w:rFonts w:ascii="Verdana" w:hAnsi="Verdana" w:cs="Arial"/>
            <w:color w:val="0D0D0D" w:themeColor="text1" w:themeTint="F2"/>
            <w:lang w:val="en-GB"/>
          </w:rPr>
          <w:delText xml:space="preserve"> profits.</w:delText>
        </w:r>
      </w:del>
    </w:p>
    <w:p w:rsidR="0039033E" w:rsidDel="00666943" w:rsidRDefault="0039033E" w:rsidP="00666943">
      <w:pPr>
        <w:rPr>
          <w:del w:id="484" w:author="stheresia@live.com" w:date="2014-12-04T18:07:00Z"/>
          <w:rFonts w:ascii="Verdana" w:hAnsi="Verdana" w:cs="Arial"/>
          <w:color w:val="0D0D0D" w:themeColor="text1" w:themeTint="F2"/>
          <w:lang w:val="en-GB"/>
        </w:rPr>
        <w:pPrChange w:id="485" w:author="stheresia@live.com" w:date="2014-12-04T18:07:00Z">
          <w:pPr/>
        </w:pPrChange>
      </w:pPr>
      <w:del w:id="486" w:author="stheresia@live.com" w:date="2014-12-04T18:07:00Z">
        <w:r w:rsidDel="00666943">
          <w:rPr>
            <w:rFonts w:ascii="Verdana" w:hAnsi="Verdana" w:cs="Arial"/>
            <w:color w:val="0D0D0D" w:themeColor="text1" w:themeTint="F2"/>
            <w:lang w:val="en-GB"/>
          </w:rPr>
          <w:delText>It's easy to use...in fact, SO easy that even a monkey could use it!</w:delText>
        </w:r>
      </w:del>
    </w:p>
    <w:p w:rsidR="007648E5" w:rsidDel="00666943" w:rsidRDefault="001C297B" w:rsidP="00666943">
      <w:pPr>
        <w:rPr>
          <w:del w:id="487" w:author="stheresia@live.com" w:date="2014-12-04T18:07:00Z"/>
          <w:rFonts w:ascii="Verdana" w:hAnsi="Verdana" w:cs="Arial"/>
          <w:color w:val="0D0D0D" w:themeColor="text1" w:themeTint="F2"/>
          <w:lang w:val="en-GB"/>
        </w:rPr>
        <w:pPrChange w:id="488" w:author="stheresia@live.com" w:date="2014-12-04T18:07:00Z">
          <w:pPr/>
        </w:pPrChange>
      </w:pPr>
      <w:del w:id="489" w:author="stheresia@live.com" w:date="2014-12-04T18:07:00Z">
        <w:r w:rsidDel="00666943">
          <w:rPr>
            <w:rFonts w:ascii="Verdana" w:hAnsi="Verdana" w:cs="Arial"/>
            <w:color w:val="0D0D0D" w:themeColor="text1" w:themeTint="F2"/>
            <w:lang w:val="en-GB"/>
          </w:rPr>
          <w:delText>Click the link below to download it...</w:delText>
        </w:r>
      </w:del>
    </w:p>
    <w:p w:rsidR="001C297B" w:rsidDel="00666943" w:rsidRDefault="001C297B" w:rsidP="00666943">
      <w:pPr>
        <w:rPr>
          <w:del w:id="490" w:author="stheresia@live.com" w:date="2014-12-04T18:07:00Z"/>
          <w:rFonts w:ascii="Verdana" w:hAnsi="Verdana" w:cs="Arial"/>
          <w:color w:val="7030A0"/>
          <w:lang w:val="en-GB"/>
        </w:rPr>
        <w:pPrChange w:id="491" w:author="stheresia@live.com" w:date="2014-12-04T18:07:00Z">
          <w:pPr/>
        </w:pPrChange>
      </w:pPr>
      <w:del w:id="492" w:author="stheresia@live.com" w:date="2014-12-04T18:07:00Z">
        <w:r w:rsidRPr="00BB6A7C" w:rsidDel="00666943">
          <w:rPr>
            <w:rFonts w:ascii="Verdana" w:hAnsi="Verdana" w:cs="Arial"/>
            <w:color w:val="7030A0"/>
            <w:lang w:val="en-GB"/>
          </w:rPr>
          <w:delText>{Insert Link Here}</w:delText>
        </w:r>
      </w:del>
    </w:p>
    <w:p w:rsidR="00C92362" w:rsidDel="00666943" w:rsidRDefault="00C92362" w:rsidP="00666943">
      <w:pPr>
        <w:rPr>
          <w:del w:id="493" w:author="stheresia@live.com" w:date="2014-12-04T18:07:00Z"/>
          <w:rFonts w:ascii="Verdana" w:hAnsi="Verdana" w:cs="Arial"/>
          <w:color w:val="0D0D0D" w:themeColor="text1" w:themeTint="F2"/>
          <w:lang w:val="en-GB"/>
        </w:rPr>
        <w:pPrChange w:id="494" w:author="stheresia@live.com" w:date="2014-12-04T18:07:00Z">
          <w:pPr/>
        </w:pPrChange>
      </w:pPr>
      <w:del w:id="495" w:author="stheresia@live.com" w:date="2014-12-04T18:07:00Z">
        <w:r w:rsidDel="00666943">
          <w:rPr>
            <w:rFonts w:ascii="Verdana" w:hAnsi="Verdana" w:cs="Arial"/>
            <w:color w:val="0D0D0D" w:themeColor="text1" w:themeTint="F2"/>
            <w:lang w:val="en-GB"/>
          </w:rPr>
          <w:delText xml:space="preserve">Now you don't have </w:delText>
        </w:r>
        <w:r w:rsidR="001B4BE7" w:rsidDel="00666943">
          <w:rPr>
            <w:rFonts w:ascii="Verdana" w:hAnsi="Verdana" w:cs="Arial"/>
            <w:color w:val="0D0D0D" w:themeColor="text1" w:themeTint="F2"/>
            <w:lang w:val="en-GB"/>
          </w:rPr>
          <w:delText xml:space="preserve">any more </w:delText>
        </w:r>
        <w:r w:rsidDel="00666943">
          <w:rPr>
            <w:rFonts w:ascii="Verdana" w:hAnsi="Verdana" w:cs="Arial"/>
            <w:color w:val="0D0D0D" w:themeColor="text1" w:themeTint="F2"/>
            <w:lang w:val="en-GB"/>
          </w:rPr>
          <w:delText>excuses to finally increase your business' bottom line and explode your video traffic!</w:delText>
        </w:r>
      </w:del>
    </w:p>
    <w:p w:rsidR="00C92362" w:rsidDel="00666943" w:rsidRDefault="00B8218F" w:rsidP="00666943">
      <w:pPr>
        <w:rPr>
          <w:del w:id="496" w:author="stheresia@live.com" w:date="2014-12-04T18:07:00Z"/>
          <w:rFonts w:ascii="Verdana" w:hAnsi="Verdana" w:cs="Arial"/>
          <w:color w:val="0D0D0D" w:themeColor="text1" w:themeTint="F2"/>
          <w:lang w:val="en-GB"/>
        </w:rPr>
        <w:pPrChange w:id="497" w:author="stheresia@live.com" w:date="2014-12-04T18:07:00Z">
          <w:pPr/>
        </w:pPrChange>
      </w:pPr>
      <w:del w:id="498" w:author="stheresia@live.com" w:date="2014-12-04T18:07:00Z">
        <w:r w:rsidDel="00666943">
          <w:rPr>
            <w:rFonts w:ascii="Verdana" w:hAnsi="Verdana" w:cs="Arial"/>
            <w:color w:val="0D0D0D" w:themeColor="text1" w:themeTint="F2"/>
            <w:lang w:val="en-GB"/>
          </w:rPr>
          <w:delText>Talk soon,</w:delText>
        </w:r>
      </w:del>
    </w:p>
    <w:p w:rsidR="00B8218F" w:rsidRPr="00B8218F" w:rsidDel="00666943" w:rsidRDefault="00B8218F" w:rsidP="00666943">
      <w:pPr>
        <w:rPr>
          <w:del w:id="499" w:author="stheresia@live.com" w:date="2014-12-04T18:07:00Z"/>
          <w:rFonts w:ascii="Verdana" w:hAnsi="Verdana" w:cs="Arial"/>
          <w:color w:val="7030A0"/>
          <w:lang w:val="en-GB"/>
        </w:rPr>
        <w:pPrChange w:id="500" w:author="stheresia@live.com" w:date="2014-12-04T18:07:00Z">
          <w:pPr/>
        </w:pPrChange>
      </w:pPr>
      <w:del w:id="501" w:author="stheresia@live.com" w:date="2014-12-04T18:07:00Z">
        <w:r w:rsidRPr="00B8218F" w:rsidDel="00666943">
          <w:rPr>
            <w:rFonts w:ascii="Verdana" w:hAnsi="Verdana" w:cs="Arial"/>
            <w:color w:val="7030A0"/>
            <w:lang w:val="en-GB"/>
          </w:rPr>
          <w:delText>{Insert Your Name Here}</w:delText>
        </w:r>
      </w:del>
    </w:p>
    <w:p w:rsidR="0039033E" w:rsidDel="00666943" w:rsidRDefault="0039033E" w:rsidP="00666943">
      <w:pPr>
        <w:rPr>
          <w:del w:id="502" w:author="stheresia@live.com" w:date="2014-12-04T18:07:00Z"/>
          <w:rFonts w:ascii="Verdana" w:hAnsi="Verdana" w:cs="Arial"/>
          <w:color w:val="7030A0"/>
          <w:sz w:val="16"/>
          <w:lang w:val="en-GB"/>
        </w:rPr>
        <w:pPrChange w:id="503" w:author="stheresia@live.com" w:date="2014-12-04T18:07:00Z">
          <w:pPr/>
        </w:pPrChange>
      </w:pPr>
    </w:p>
    <w:p w:rsidR="00B8218F" w:rsidRPr="00E42B05" w:rsidDel="00666943" w:rsidRDefault="00B8218F" w:rsidP="00666943">
      <w:pPr>
        <w:rPr>
          <w:del w:id="504" w:author="stheresia@live.com" w:date="2014-12-04T18:07:00Z"/>
          <w:rFonts w:ascii="Verdana" w:hAnsi="Verdana" w:cs="Arial"/>
          <w:b/>
          <w:color w:val="0D0D0D" w:themeColor="text1" w:themeTint="F2"/>
          <w:lang w:val="en-GB"/>
        </w:rPr>
        <w:pPrChange w:id="505" w:author="stheresia@live.com" w:date="2014-12-04T18:07:00Z">
          <w:pPr/>
        </w:pPrChange>
      </w:pPr>
      <w:del w:id="506" w:author="stheresia@live.com" w:date="2014-12-04T18:07:00Z">
        <w:r w:rsidDel="00666943">
          <w:rPr>
            <w:rFonts w:ascii="Verdana" w:hAnsi="Verdana" w:cs="Arial"/>
            <w:b/>
            <w:color w:val="0D0D0D" w:themeColor="text1" w:themeTint="F2"/>
            <w:lang w:val="en-GB"/>
          </w:rPr>
          <w:delText>Emails #2</w:delText>
        </w:r>
      </w:del>
    </w:p>
    <w:p w:rsidR="00B8218F" w:rsidDel="00666943" w:rsidRDefault="00B8218F" w:rsidP="00666943">
      <w:pPr>
        <w:rPr>
          <w:del w:id="507" w:author="stheresia@live.com" w:date="2014-12-04T18:07:00Z"/>
          <w:rFonts w:ascii="Verdana" w:hAnsi="Verdana" w:cs="Arial"/>
          <w:color w:val="0D0D0D" w:themeColor="text1" w:themeTint="F2"/>
          <w:lang w:val="en-GB"/>
        </w:rPr>
        <w:pPrChange w:id="508" w:author="stheresia@live.com" w:date="2014-12-04T18:07:00Z">
          <w:pPr/>
        </w:pPrChange>
      </w:pPr>
      <w:del w:id="509" w:author="stheresia@live.com" w:date="2014-12-04T18:07:00Z">
        <w:r w:rsidDel="00666943">
          <w:rPr>
            <w:rFonts w:ascii="Verdana" w:hAnsi="Verdana" w:cs="Arial"/>
            <w:color w:val="0D0D0D" w:themeColor="text1" w:themeTint="F2"/>
            <w:lang w:val="en-GB"/>
          </w:rPr>
          <w:delText xml:space="preserve">Subject: </w:delText>
        </w:r>
        <w:r w:rsidR="00D6467A" w:rsidDel="00666943">
          <w:rPr>
            <w:rFonts w:ascii="Verdana" w:hAnsi="Verdana" w:cs="Arial"/>
            <w:color w:val="0D0D0D" w:themeColor="text1" w:themeTint="F2"/>
            <w:lang w:val="en-GB"/>
          </w:rPr>
          <w:delText>Read my last email?</w:delText>
        </w:r>
      </w:del>
    </w:p>
    <w:p w:rsidR="00B8218F" w:rsidDel="00666943" w:rsidRDefault="00B8218F" w:rsidP="00666943">
      <w:pPr>
        <w:rPr>
          <w:del w:id="510" w:author="stheresia@live.com" w:date="2014-12-04T18:07:00Z"/>
          <w:rFonts w:ascii="Verdana" w:hAnsi="Verdana" w:cs="Arial"/>
          <w:color w:val="0D0D0D" w:themeColor="text1" w:themeTint="F2"/>
          <w:lang w:val="en-GB"/>
        </w:rPr>
        <w:pPrChange w:id="511" w:author="stheresia@live.com" w:date="2014-12-04T18:07:00Z">
          <w:pPr/>
        </w:pPrChange>
      </w:pPr>
      <w:del w:id="512" w:author="stheresia@live.com" w:date="2014-12-04T18:07:00Z">
        <w:r w:rsidDel="00666943">
          <w:rPr>
            <w:rFonts w:ascii="Verdana" w:hAnsi="Verdana" w:cs="Arial"/>
            <w:color w:val="0D0D0D" w:themeColor="text1" w:themeTint="F2"/>
            <w:lang w:val="en-GB"/>
          </w:rPr>
          <w:delText xml:space="preserve">Body: </w:delText>
        </w:r>
      </w:del>
    </w:p>
    <w:p w:rsidR="00B8218F" w:rsidDel="00666943" w:rsidRDefault="00B8218F" w:rsidP="00666943">
      <w:pPr>
        <w:rPr>
          <w:del w:id="513" w:author="stheresia@live.com" w:date="2014-12-04T18:07:00Z"/>
          <w:rFonts w:ascii="Verdana" w:hAnsi="Verdana" w:cs="Arial"/>
          <w:color w:val="0D0D0D" w:themeColor="text1" w:themeTint="F2"/>
          <w:lang w:val="en-GB"/>
        </w:rPr>
        <w:pPrChange w:id="514" w:author="stheresia@live.com" w:date="2014-12-04T18:07:00Z">
          <w:pPr/>
        </w:pPrChange>
      </w:pPr>
      <w:del w:id="515" w:author="stheresia@live.com" w:date="2014-12-04T18:07:00Z">
        <w:r w:rsidDel="00666943">
          <w:rPr>
            <w:rFonts w:ascii="Verdana" w:hAnsi="Verdana" w:cs="Arial"/>
            <w:color w:val="0D0D0D" w:themeColor="text1" w:themeTint="F2"/>
            <w:lang w:val="en-GB"/>
          </w:rPr>
          <w:delText>Hey {!firstname},</w:delText>
        </w:r>
      </w:del>
    </w:p>
    <w:p w:rsidR="00B8218F" w:rsidDel="00666943" w:rsidRDefault="00A95D87" w:rsidP="00666943">
      <w:pPr>
        <w:rPr>
          <w:del w:id="516" w:author="stheresia@live.com" w:date="2014-12-04T18:07:00Z"/>
          <w:rFonts w:ascii="Verdana" w:hAnsi="Verdana" w:cs="Arial"/>
          <w:color w:val="0D0D0D" w:themeColor="text1" w:themeTint="F2"/>
          <w:lang w:val="en-GB"/>
        </w:rPr>
        <w:pPrChange w:id="517" w:author="stheresia@live.com" w:date="2014-12-04T18:07:00Z">
          <w:pPr/>
        </w:pPrChange>
      </w:pPr>
      <w:del w:id="518" w:author="stheresia@live.com" w:date="2014-12-04T18:07:00Z">
        <w:r w:rsidDel="00666943">
          <w:rPr>
            <w:rFonts w:ascii="Verdana" w:hAnsi="Verdana" w:cs="Arial"/>
            <w:color w:val="0D0D0D" w:themeColor="text1" w:themeTint="F2"/>
            <w:lang w:val="en-GB"/>
          </w:rPr>
          <w:delText>What's up?</w:delText>
        </w:r>
      </w:del>
    </w:p>
    <w:p w:rsidR="00B8218F" w:rsidDel="00666943" w:rsidRDefault="009A2A95" w:rsidP="00666943">
      <w:pPr>
        <w:rPr>
          <w:del w:id="519" w:author="stheresia@live.com" w:date="2014-12-04T18:07:00Z"/>
          <w:rFonts w:ascii="Verdana" w:hAnsi="Verdana" w:cs="Arial"/>
          <w:color w:val="0D0D0D" w:themeColor="text1" w:themeTint="F2"/>
          <w:lang w:val="en-GB"/>
        </w:rPr>
        <w:pPrChange w:id="520" w:author="stheresia@live.com" w:date="2014-12-04T18:07:00Z">
          <w:pPr/>
        </w:pPrChange>
      </w:pPr>
      <w:del w:id="521" w:author="stheresia@live.com" w:date="2014-12-04T18:07:00Z">
        <w:r w:rsidDel="00666943">
          <w:rPr>
            <w:rFonts w:ascii="Verdana" w:hAnsi="Verdana" w:cs="Arial"/>
            <w:color w:val="0D0D0D" w:themeColor="text1" w:themeTint="F2"/>
            <w:lang w:val="en-GB"/>
          </w:rPr>
          <w:delText>On the last email I sent you I talked about a brand new plugin that's taking the internet by storm</w:delText>
        </w:r>
        <w:r w:rsidR="00D6467A" w:rsidDel="00666943">
          <w:rPr>
            <w:rFonts w:ascii="Verdana" w:hAnsi="Verdana" w:cs="Arial"/>
            <w:color w:val="0D0D0D" w:themeColor="text1" w:themeTint="F2"/>
            <w:lang w:val="en-GB"/>
          </w:rPr>
          <w:delText>...</w:delText>
        </w:r>
        <w:r w:rsidR="00D6467A" w:rsidRPr="00D6467A" w:rsidDel="00666943">
          <w:rPr>
            <w:rFonts w:ascii="Verdana" w:hAnsi="Verdana" w:cs="Arial"/>
            <w:color w:val="0D0D0D" w:themeColor="text1" w:themeTint="F2"/>
            <w:lang w:val="en-GB"/>
          </w:rPr>
          <w:delText xml:space="preserve"> </w:delText>
        </w:r>
        <w:r w:rsidR="00D6467A" w:rsidDel="00666943">
          <w:rPr>
            <w:rFonts w:ascii="Verdana" w:hAnsi="Verdana" w:cs="Arial"/>
            <w:color w:val="0D0D0D" w:themeColor="text1" w:themeTint="F2"/>
            <w:lang w:val="en-GB"/>
          </w:rPr>
          <w:delText>WP VIDEO PAGE CREATOR</w:delText>
        </w:r>
      </w:del>
    </w:p>
    <w:p w:rsidR="00D6467A" w:rsidDel="00666943" w:rsidRDefault="00D6467A" w:rsidP="00666943">
      <w:pPr>
        <w:rPr>
          <w:del w:id="522" w:author="stheresia@live.com" w:date="2014-12-04T18:07:00Z"/>
          <w:rFonts w:ascii="Verdana" w:hAnsi="Verdana" w:cs="Arial"/>
          <w:color w:val="0D0D0D" w:themeColor="text1" w:themeTint="F2"/>
          <w:lang w:val="en-GB"/>
        </w:rPr>
        <w:pPrChange w:id="523" w:author="stheresia@live.com" w:date="2014-12-04T18:07:00Z">
          <w:pPr/>
        </w:pPrChange>
      </w:pPr>
      <w:del w:id="524" w:author="stheresia@live.com" w:date="2014-12-04T18:07:00Z">
        <w:r w:rsidDel="00666943">
          <w:rPr>
            <w:rFonts w:ascii="Verdana" w:hAnsi="Verdana" w:cs="Arial"/>
            <w:color w:val="0D0D0D" w:themeColor="text1" w:themeTint="F2"/>
            <w:lang w:val="en-GB"/>
          </w:rPr>
          <w:delText>What's SO special about this plugin?</w:delText>
        </w:r>
      </w:del>
    </w:p>
    <w:p w:rsidR="00D6467A" w:rsidDel="00666943" w:rsidRDefault="00D6467A" w:rsidP="00666943">
      <w:pPr>
        <w:rPr>
          <w:del w:id="525" w:author="stheresia@live.com" w:date="2014-12-04T18:07:00Z"/>
          <w:rFonts w:ascii="Verdana" w:hAnsi="Verdana" w:cs="Arial"/>
          <w:color w:val="0D0D0D" w:themeColor="text1" w:themeTint="F2"/>
          <w:lang w:val="en-GB"/>
        </w:rPr>
        <w:pPrChange w:id="526" w:author="stheresia@live.com" w:date="2014-12-04T18:07:00Z">
          <w:pPr/>
        </w:pPrChange>
      </w:pPr>
      <w:del w:id="527" w:author="stheresia@live.com" w:date="2014-12-04T18:07:00Z">
        <w:r w:rsidDel="00666943">
          <w:rPr>
            <w:rFonts w:ascii="Verdana" w:hAnsi="Verdana" w:cs="Arial"/>
            <w:color w:val="0D0D0D" w:themeColor="text1" w:themeTint="F2"/>
            <w:lang w:val="en-GB"/>
          </w:rPr>
          <w:delText>Well, in one word: EVERYTHING.</w:delText>
        </w:r>
      </w:del>
    </w:p>
    <w:p w:rsidR="00D6467A" w:rsidDel="00666943" w:rsidRDefault="001926A2" w:rsidP="00666943">
      <w:pPr>
        <w:rPr>
          <w:del w:id="528" w:author="stheresia@live.com" w:date="2014-12-04T18:07:00Z"/>
          <w:rFonts w:ascii="Verdana" w:hAnsi="Verdana" w:cs="Arial"/>
          <w:color w:val="0D0D0D" w:themeColor="text1" w:themeTint="F2"/>
          <w:lang w:val="en-GB"/>
        </w:rPr>
        <w:pPrChange w:id="529" w:author="stheresia@live.com" w:date="2014-12-04T18:07:00Z">
          <w:pPr/>
        </w:pPrChange>
      </w:pPr>
      <w:del w:id="530" w:author="stheresia@live.com" w:date="2014-12-04T18:07:00Z">
        <w:r w:rsidDel="00666943">
          <w:rPr>
            <w:rFonts w:ascii="Verdana" w:hAnsi="Verdana" w:cs="Arial"/>
            <w:color w:val="0D0D0D" w:themeColor="text1" w:themeTint="F2"/>
            <w:lang w:val="en-GB"/>
          </w:rPr>
          <w:delText xml:space="preserve">First off, </w:delText>
        </w:r>
        <w:r w:rsidR="00E94393" w:rsidDel="00666943">
          <w:rPr>
            <w:rFonts w:ascii="Verdana" w:hAnsi="Verdana" w:cs="Arial"/>
            <w:color w:val="0D0D0D" w:themeColor="text1" w:themeTint="F2"/>
            <w:lang w:val="en-GB"/>
          </w:rPr>
          <w:delText>if you are struggling for views</w:delText>
        </w:r>
        <w:r w:rsidR="008A10C2" w:rsidDel="00666943">
          <w:rPr>
            <w:rFonts w:ascii="Verdana" w:hAnsi="Verdana" w:cs="Arial"/>
            <w:color w:val="0D0D0D" w:themeColor="text1" w:themeTint="F2"/>
            <w:lang w:val="en-GB"/>
          </w:rPr>
          <w:delText xml:space="preserve"> or sales, this plugin can help.</w:delText>
        </w:r>
      </w:del>
    </w:p>
    <w:p w:rsidR="008A10C2" w:rsidDel="00666943" w:rsidRDefault="008A10C2" w:rsidP="00666943">
      <w:pPr>
        <w:rPr>
          <w:del w:id="531" w:author="stheresia@live.com" w:date="2014-12-04T18:07:00Z"/>
          <w:rFonts w:ascii="Verdana" w:hAnsi="Verdana" w:cs="Arial"/>
          <w:color w:val="0D0D0D" w:themeColor="text1" w:themeTint="F2"/>
          <w:lang w:val="en-GB"/>
        </w:rPr>
        <w:pPrChange w:id="532" w:author="stheresia@live.com" w:date="2014-12-04T18:07:00Z">
          <w:pPr/>
        </w:pPrChange>
      </w:pPr>
      <w:del w:id="533" w:author="stheresia@live.com" w:date="2014-12-04T18:07:00Z">
        <w:r w:rsidDel="00666943">
          <w:rPr>
            <w:rFonts w:ascii="Verdana" w:hAnsi="Verdana" w:cs="Arial"/>
            <w:color w:val="0D0D0D" w:themeColor="text1" w:themeTint="F2"/>
            <w:lang w:val="en-GB"/>
          </w:rPr>
          <w:delText>If you are looking for a solid, reliable "video marketing weapon" it will also help.</w:delText>
        </w:r>
      </w:del>
    </w:p>
    <w:p w:rsidR="008A10C2" w:rsidDel="00666943" w:rsidRDefault="001B4BE7" w:rsidP="00666943">
      <w:pPr>
        <w:rPr>
          <w:del w:id="534" w:author="stheresia@live.com" w:date="2014-12-04T18:07:00Z"/>
          <w:rFonts w:ascii="Verdana" w:hAnsi="Verdana" w:cs="Arial"/>
          <w:color w:val="0D0D0D" w:themeColor="text1" w:themeTint="F2"/>
          <w:lang w:val="en-GB"/>
        </w:rPr>
        <w:pPrChange w:id="535" w:author="stheresia@live.com" w:date="2014-12-04T18:07:00Z">
          <w:pPr/>
        </w:pPrChange>
      </w:pPr>
      <w:del w:id="536" w:author="stheresia@live.com" w:date="2014-12-04T18:07:00Z">
        <w:r w:rsidDel="00666943">
          <w:rPr>
            <w:rFonts w:ascii="Verdana" w:hAnsi="Verdana" w:cs="Arial"/>
            <w:color w:val="0D0D0D" w:themeColor="text1" w:themeTint="F2"/>
            <w:lang w:val="en-GB"/>
          </w:rPr>
          <w:delText xml:space="preserve">Whichever way </w:delText>
        </w:r>
        <w:r w:rsidR="008A10C2" w:rsidDel="00666943">
          <w:rPr>
            <w:rFonts w:ascii="Verdana" w:hAnsi="Verdana" w:cs="Arial"/>
            <w:color w:val="0D0D0D" w:themeColor="text1" w:themeTint="F2"/>
            <w:lang w:val="en-GB"/>
          </w:rPr>
          <w:delText>you look at</w:delText>
        </w:r>
        <w:r w:rsidR="008A10C2" w:rsidRPr="008A10C2" w:rsidDel="00666943">
          <w:rPr>
            <w:rFonts w:ascii="Verdana" w:hAnsi="Verdana" w:cs="Arial"/>
            <w:color w:val="0D0D0D" w:themeColor="text1" w:themeTint="F2"/>
            <w:lang w:val="en-GB"/>
          </w:rPr>
          <w:delText xml:space="preserve"> </w:delText>
        </w:r>
        <w:r w:rsidR="008A10C2" w:rsidDel="00666943">
          <w:rPr>
            <w:rFonts w:ascii="Verdana" w:hAnsi="Verdana" w:cs="Arial"/>
            <w:color w:val="0D0D0D" w:themeColor="text1" w:themeTint="F2"/>
            <w:lang w:val="en-GB"/>
          </w:rPr>
          <w:delText>WP VIDEO PAGE CREATOR; it's jam-packed with a lot of benefits!</w:delText>
        </w:r>
      </w:del>
    </w:p>
    <w:p w:rsidR="008A10C2" w:rsidDel="00666943" w:rsidRDefault="008A10C2" w:rsidP="00666943">
      <w:pPr>
        <w:rPr>
          <w:del w:id="537" w:author="stheresia@live.com" w:date="2014-12-04T18:07:00Z"/>
          <w:rFonts w:ascii="Verdana" w:hAnsi="Verdana" w:cs="Arial"/>
          <w:color w:val="0D0D0D" w:themeColor="text1" w:themeTint="F2"/>
          <w:lang w:val="en-GB"/>
        </w:rPr>
        <w:pPrChange w:id="538" w:author="stheresia@live.com" w:date="2014-12-04T18:07:00Z">
          <w:pPr/>
        </w:pPrChange>
      </w:pPr>
      <w:del w:id="539" w:author="stheresia@live.com" w:date="2014-12-04T18:07:00Z">
        <w:r w:rsidDel="00666943">
          <w:rPr>
            <w:rFonts w:ascii="Verdana" w:hAnsi="Verdana" w:cs="Arial"/>
            <w:color w:val="0D0D0D" w:themeColor="text1" w:themeTint="F2"/>
            <w:lang w:val="en-GB"/>
          </w:rPr>
          <w:delText>Click the link below and download it now...</w:delText>
        </w:r>
      </w:del>
    </w:p>
    <w:p w:rsidR="008A10C2" w:rsidDel="00666943" w:rsidRDefault="008A10C2" w:rsidP="00666943">
      <w:pPr>
        <w:rPr>
          <w:del w:id="540" w:author="stheresia@live.com" w:date="2014-12-04T18:07:00Z"/>
          <w:rFonts w:ascii="Verdana" w:hAnsi="Verdana" w:cs="Arial"/>
          <w:color w:val="7030A0"/>
          <w:lang w:val="en-GB"/>
        </w:rPr>
        <w:pPrChange w:id="541" w:author="stheresia@live.com" w:date="2014-12-04T18:07:00Z">
          <w:pPr/>
        </w:pPrChange>
      </w:pPr>
      <w:del w:id="542" w:author="stheresia@live.com" w:date="2014-12-04T18:07:00Z">
        <w:r w:rsidRPr="00BB6A7C" w:rsidDel="00666943">
          <w:rPr>
            <w:rFonts w:ascii="Verdana" w:hAnsi="Verdana" w:cs="Arial"/>
            <w:color w:val="7030A0"/>
            <w:lang w:val="en-GB"/>
          </w:rPr>
          <w:delText>{Insert Link Here}</w:delText>
        </w:r>
      </w:del>
    </w:p>
    <w:p w:rsidR="008A10C2" w:rsidDel="00666943" w:rsidRDefault="008A10C2" w:rsidP="00666943">
      <w:pPr>
        <w:rPr>
          <w:del w:id="543" w:author="stheresia@live.com" w:date="2014-12-04T18:07:00Z"/>
          <w:rFonts w:ascii="Verdana" w:hAnsi="Verdana" w:cs="Arial"/>
          <w:color w:val="0D0D0D" w:themeColor="text1" w:themeTint="F2"/>
          <w:lang w:val="en-GB"/>
        </w:rPr>
        <w:pPrChange w:id="544" w:author="stheresia@live.com" w:date="2014-12-04T18:07:00Z">
          <w:pPr/>
        </w:pPrChange>
      </w:pPr>
      <w:del w:id="545" w:author="stheresia@live.com" w:date="2014-12-04T18:07:00Z">
        <w:r w:rsidDel="00666943">
          <w:rPr>
            <w:rFonts w:ascii="Verdana" w:hAnsi="Verdana" w:cs="Arial"/>
            <w:color w:val="0D0D0D" w:themeColor="text1" w:themeTint="F2"/>
            <w:lang w:val="en-GB"/>
          </w:rPr>
          <w:delText>In just a few minutes from now</w:delText>
        </w:r>
        <w:r w:rsidR="001B4BE7" w:rsidDel="00666943">
          <w:rPr>
            <w:rFonts w:ascii="Verdana" w:hAnsi="Verdana" w:cs="Arial"/>
            <w:color w:val="0D0D0D" w:themeColor="text1" w:themeTint="F2"/>
            <w:lang w:val="en-GB"/>
          </w:rPr>
          <w:delText>,</w:delText>
        </w:r>
        <w:r w:rsidDel="00666943">
          <w:rPr>
            <w:rFonts w:ascii="Verdana" w:hAnsi="Verdana" w:cs="Arial"/>
            <w:color w:val="0D0D0D" w:themeColor="text1" w:themeTint="F2"/>
            <w:lang w:val="en-GB"/>
          </w:rPr>
          <w:delText xml:space="preserve"> you can start creating your very own video profits pages with a single click of your mouse button.</w:delText>
        </w:r>
      </w:del>
    </w:p>
    <w:p w:rsidR="008A10C2" w:rsidDel="00666943" w:rsidRDefault="008A10C2" w:rsidP="00666943">
      <w:pPr>
        <w:rPr>
          <w:del w:id="546" w:author="stheresia@live.com" w:date="2014-12-04T18:07:00Z"/>
          <w:rFonts w:ascii="Verdana" w:hAnsi="Verdana" w:cs="Arial"/>
          <w:color w:val="0D0D0D" w:themeColor="text1" w:themeTint="F2"/>
          <w:lang w:val="en-GB"/>
        </w:rPr>
        <w:pPrChange w:id="547" w:author="stheresia@live.com" w:date="2014-12-04T18:07:00Z">
          <w:pPr/>
        </w:pPrChange>
      </w:pPr>
      <w:del w:id="548" w:author="stheresia@live.com" w:date="2014-12-04T18:07:00Z">
        <w:r w:rsidDel="00666943">
          <w:rPr>
            <w:rFonts w:ascii="Verdana" w:hAnsi="Verdana" w:cs="Arial"/>
            <w:color w:val="0D0D0D" w:themeColor="text1" w:themeTint="F2"/>
            <w:lang w:val="en-GB"/>
          </w:rPr>
          <w:delText>And the good thing is that there's NO limits as to how many page you can create!</w:delText>
        </w:r>
      </w:del>
    </w:p>
    <w:p w:rsidR="008A10C2" w:rsidDel="00666943" w:rsidRDefault="008A10C2" w:rsidP="00666943">
      <w:pPr>
        <w:rPr>
          <w:del w:id="549" w:author="stheresia@live.com" w:date="2014-12-04T18:07:00Z"/>
          <w:rFonts w:ascii="Verdana" w:hAnsi="Verdana" w:cs="Arial"/>
          <w:color w:val="0D0D0D" w:themeColor="text1" w:themeTint="F2"/>
          <w:lang w:val="en-GB"/>
        </w:rPr>
        <w:pPrChange w:id="550" w:author="stheresia@live.com" w:date="2014-12-04T18:07:00Z">
          <w:pPr/>
        </w:pPrChange>
      </w:pPr>
      <w:del w:id="551" w:author="stheresia@live.com" w:date="2014-12-04T18:07:00Z">
        <w:r w:rsidDel="00666943">
          <w:rPr>
            <w:rFonts w:ascii="Verdana" w:hAnsi="Verdana" w:cs="Arial"/>
            <w:color w:val="0D0D0D" w:themeColor="text1" w:themeTint="F2"/>
            <w:lang w:val="en-GB"/>
          </w:rPr>
          <w:delText>The sky is the limit!</w:delText>
        </w:r>
      </w:del>
    </w:p>
    <w:p w:rsidR="008A10C2" w:rsidDel="00666943" w:rsidRDefault="008A10C2" w:rsidP="00666943">
      <w:pPr>
        <w:rPr>
          <w:del w:id="552" w:author="stheresia@live.com" w:date="2014-12-04T18:07:00Z"/>
          <w:rFonts w:ascii="Verdana" w:hAnsi="Verdana" w:cs="Arial"/>
          <w:color w:val="0D0D0D" w:themeColor="text1" w:themeTint="F2"/>
          <w:lang w:val="en-GB"/>
        </w:rPr>
        <w:pPrChange w:id="553" w:author="stheresia@live.com" w:date="2014-12-04T18:07:00Z">
          <w:pPr/>
        </w:pPrChange>
      </w:pPr>
      <w:del w:id="554" w:author="stheresia@live.com" w:date="2014-12-04T18:07:00Z">
        <w:r w:rsidDel="00666943">
          <w:rPr>
            <w:rFonts w:ascii="Verdana" w:hAnsi="Verdana" w:cs="Arial"/>
            <w:color w:val="0D0D0D" w:themeColor="text1" w:themeTint="F2"/>
            <w:lang w:val="en-GB"/>
          </w:rPr>
          <w:delText>Do yourself a favor and grab a copy NOW.</w:delText>
        </w:r>
      </w:del>
    </w:p>
    <w:p w:rsidR="008A10C2" w:rsidDel="00666943" w:rsidRDefault="008A10C2" w:rsidP="00666943">
      <w:pPr>
        <w:rPr>
          <w:del w:id="555" w:author="stheresia@live.com" w:date="2014-12-04T18:07:00Z"/>
          <w:rFonts w:ascii="Verdana" w:hAnsi="Verdana" w:cs="Arial"/>
          <w:color w:val="0D0D0D" w:themeColor="text1" w:themeTint="F2"/>
          <w:lang w:val="en-GB"/>
        </w:rPr>
        <w:pPrChange w:id="556" w:author="stheresia@live.com" w:date="2014-12-04T18:07:00Z">
          <w:pPr/>
        </w:pPrChange>
      </w:pPr>
      <w:del w:id="557" w:author="stheresia@live.com" w:date="2014-12-04T18:07:00Z">
        <w:r w:rsidDel="00666943">
          <w:rPr>
            <w:rFonts w:ascii="Verdana" w:hAnsi="Verdana" w:cs="Arial"/>
            <w:color w:val="0D0D0D" w:themeColor="text1" w:themeTint="F2"/>
            <w:lang w:val="en-GB"/>
          </w:rPr>
          <w:delText>You won't regret it!</w:delText>
        </w:r>
      </w:del>
    </w:p>
    <w:p w:rsidR="008A10C2" w:rsidDel="00666943" w:rsidRDefault="008A10C2" w:rsidP="00666943">
      <w:pPr>
        <w:rPr>
          <w:del w:id="558" w:author="stheresia@live.com" w:date="2014-12-04T18:07:00Z"/>
          <w:rFonts w:ascii="Verdana" w:hAnsi="Verdana" w:cs="Arial"/>
          <w:color w:val="0D0D0D" w:themeColor="text1" w:themeTint="F2"/>
          <w:lang w:val="en-GB"/>
        </w:rPr>
        <w:pPrChange w:id="559" w:author="stheresia@live.com" w:date="2014-12-04T18:07:00Z">
          <w:pPr/>
        </w:pPrChange>
      </w:pPr>
      <w:del w:id="560" w:author="stheresia@live.com" w:date="2014-12-04T18:07:00Z">
        <w:r w:rsidDel="00666943">
          <w:rPr>
            <w:rFonts w:ascii="Verdana" w:hAnsi="Verdana" w:cs="Arial"/>
            <w:color w:val="0D0D0D" w:themeColor="text1" w:themeTint="F2"/>
            <w:lang w:val="en-GB"/>
          </w:rPr>
          <w:delText>CLICK HERE.</w:delText>
        </w:r>
      </w:del>
    </w:p>
    <w:p w:rsidR="008A10C2" w:rsidDel="00666943" w:rsidRDefault="008A10C2" w:rsidP="00666943">
      <w:pPr>
        <w:rPr>
          <w:del w:id="561" w:author="stheresia@live.com" w:date="2014-12-04T18:07:00Z"/>
          <w:rFonts w:ascii="Verdana" w:hAnsi="Verdana" w:cs="Arial"/>
          <w:color w:val="0D0D0D" w:themeColor="text1" w:themeTint="F2"/>
          <w:lang w:val="en-GB"/>
        </w:rPr>
        <w:pPrChange w:id="562" w:author="stheresia@live.com" w:date="2014-12-04T18:07:00Z">
          <w:pPr/>
        </w:pPrChange>
      </w:pPr>
      <w:del w:id="563" w:author="stheresia@live.com" w:date="2014-12-04T18:07:00Z">
        <w:r w:rsidDel="00666943">
          <w:rPr>
            <w:rFonts w:ascii="Verdana" w:hAnsi="Verdana" w:cs="Arial"/>
            <w:color w:val="0D0D0D" w:themeColor="text1" w:themeTint="F2"/>
            <w:lang w:val="en-GB"/>
          </w:rPr>
          <w:delText>Thanks and talk soon,</w:delText>
        </w:r>
      </w:del>
    </w:p>
    <w:p w:rsidR="008A10C2" w:rsidDel="00666943" w:rsidRDefault="008A10C2" w:rsidP="00666943">
      <w:pPr>
        <w:rPr>
          <w:del w:id="564" w:author="stheresia@live.com" w:date="2014-12-04T18:07:00Z"/>
          <w:rFonts w:ascii="Verdana" w:hAnsi="Verdana" w:cs="Arial"/>
          <w:color w:val="7030A0"/>
          <w:lang w:val="en-GB"/>
        </w:rPr>
        <w:pPrChange w:id="565" w:author="stheresia@live.com" w:date="2014-12-04T18:07:00Z">
          <w:pPr/>
        </w:pPrChange>
      </w:pPr>
      <w:del w:id="566" w:author="stheresia@live.com" w:date="2014-12-04T18:07:00Z">
        <w:r w:rsidRPr="008A10C2" w:rsidDel="00666943">
          <w:rPr>
            <w:rFonts w:ascii="Verdana" w:hAnsi="Verdana" w:cs="Arial"/>
            <w:color w:val="7030A0"/>
            <w:lang w:val="en-GB"/>
          </w:rPr>
          <w:delText>{Insert Your Name Here}</w:delText>
        </w:r>
      </w:del>
    </w:p>
    <w:p w:rsidR="00CD50C8" w:rsidDel="00666943" w:rsidRDefault="00CD50C8" w:rsidP="00666943">
      <w:pPr>
        <w:rPr>
          <w:del w:id="567" w:author="stheresia@live.com" w:date="2014-12-04T18:07:00Z"/>
          <w:rFonts w:ascii="Verdana" w:hAnsi="Verdana" w:cs="Arial"/>
          <w:color w:val="7030A0"/>
          <w:lang w:val="en-GB"/>
        </w:rPr>
        <w:pPrChange w:id="568" w:author="stheresia@live.com" w:date="2014-12-04T18:07:00Z">
          <w:pPr/>
        </w:pPrChange>
      </w:pPr>
    </w:p>
    <w:p w:rsidR="00CD50C8" w:rsidDel="00666943" w:rsidRDefault="00CD50C8" w:rsidP="00666943">
      <w:pPr>
        <w:rPr>
          <w:del w:id="569" w:author="stheresia@live.com" w:date="2014-12-04T18:07:00Z"/>
          <w:rFonts w:ascii="Verdana" w:hAnsi="Verdana" w:cs="Arial"/>
          <w:b/>
          <w:lang w:val="en-GB"/>
        </w:rPr>
        <w:pPrChange w:id="570" w:author="stheresia@live.com" w:date="2014-12-04T18:07:00Z">
          <w:pPr/>
        </w:pPrChange>
      </w:pPr>
      <w:del w:id="571" w:author="stheresia@live.com" w:date="2014-12-04T18:07:00Z">
        <w:r w:rsidRPr="009E0B60" w:rsidDel="00666943">
          <w:rPr>
            <w:rFonts w:ascii="Verdana" w:hAnsi="Verdana" w:cs="Arial"/>
            <w:b/>
            <w:lang w:val="en-GB"/>
          </w:rPr>
          <w:delText xml:space="preserve">WP </w:delText>
        </w:r>
        <w:r w:rsidDel="00666943">
          <w:rPr>
            <w:rFonts w:ascii="Verdana" w:hAnsi="Verdana" w:cs="Arial"/>
            <w:b/>
            <w:lang w:val="en-GB"/>
          </w:rPr>
          <w:delText>QUICK MEME CREATOR</w:delText>
        </w:r>
      </w:del>
    </w:p>
    <w:p w:rsidR="00CD50C8" w:rsidRPr="009E0B60" w:rsidDel="00666943" w:rsidRDefault="00CD50C8" w:rsidP="00666943">
      <w:pPr>
        <w:rPr>
          <w:del w:id="572" w:author="stheresia@live.com" w:date="2014-12-04T18:07:00Z"/>
          <w:rFonts w:ascii="Verdana" w:hAnsi="Verdana" w:cs="Arial"/>
          <w:b/>
          <w:lang w:val="en-GB"/>
        </w:rPr>
        <w:pPrChange w:id="573" w:author="stheresia@live.com" w:date="2014-12-04T18:07:00Z">
          <w:pPr/>
        </w:pPrChange>
      </w:pPr>
    </w:p>
    <w:p w:rsidR="00E4724E" w:rsidDel="00666943" w:rsidRDefault="00E4724E" w:rsidP="00666943">
      <w:pPr>
        <w:rPr>
          <w:del w:id="574" w:author="stheresia@live.com" w:date="2014-12-04T18:07:00Z"/>
          <w:rFonts w:ascii="Verdana" w:hAnsi="Verdana" w:cs="Arial"/>
          <w:color w:val="C00000"/>
          <w:lang w:val="en-GB"/>
        </w:rPr>
        <w:pPrChange w:id="575" w:author="stheresia@live.com" w:date="2014-12-04T18:07:00Z">
          <w:pPr>
            <w:jc w:val="center"/>
          </w:pPr>
        </w:pPrChange>
      </w:pPr>
      <w:del w:id="576" w:author="stheresia@live.com" w:date="2014-12-04T18:07:00Z">
        <w:r w:rsidDel="00666943">
          <w:rPr>
            <w:rFonts w:ascii="Verdana" w:hAnsi="Verdana" w:cs="Arial"/>
            <w:b/>
            <w:color w:val="C00000"/>
            <w:u w:val="single"/>
            <w:lang w:val="en-GB"/>
          </w:rPr>
          <w:delText>ANNOUNCING:</w:delText>
        </w:r>
        <w:r w:rsidRPr="000C36CD" w:rsidDel="00666943">
          <w:rPr>
            <w:rFonts w:ascii="Verdana" w:hAnsi="Verdana" w:cs="Arial"/>
            <w:b/>
            <w:color w:val="C00000"/>
            <w:lang w:val="en-GB"/>
          </w:rPr>
          <w:delText xml:space="preserve"> </w:delText>
        </w:r>
        <w:r w:rsidDel="00666943">
          <w:rPr>
            <w:rFonts w:ascii="Verdana" w:hAnsi="Verdana" w:cs="Arial"/>
            <w:color w:val="0D0D0D" w:themeColor="text1" w:themeTint="F2"/>
            <w:lang w:val="en-GB"/>
          </w:rPr>
          <w:delText>If you want to unleash the power of memes then this is the rare opportunity that you've been looking for!</w:delText>
        </w:r>
      </w:del>
    </w:p>
    <w:p w:rsidR="00E4724E" w:rsidRPr="00A27E5B" w:rsidDel="00666943" w:rsidRDefault="00E4724E" w:rsidP="00666943">
      <w:pPr>
        <w:rPr>
          <w:del w:id="577" w:author="stheresia@live.com" w:date="2014-12-04T18:07:00Z"/>
          <w:rFonts w:ascii="Verdana" w:hAnsi="Verdana" w:cs="Arial"/>
          <w:b/>
          <w:color w:val="C00000"/>
          <w:sz w:val="28"/>
          <w:lang w:val="en-GB"/>
        </w:rPr>
        <w:pPrChange w:id="578" w:author="stheresia@live.com" w:date="2014-12-04T18:07:00Z">
          <w:pPr>
            <w:jc w:val="center"/>
          </w:pPr>
        </w:pPrChange>
      </w:pPr>
      <w:del w:id="579" w:author="stheresia@live.com" w:date="2014-12-04T18:07:00Z">
        <w:r w:rsidDel="00666943">
          <w:rPr>
            <w:rFonts w:ascii="Verdana" w:hAnsi="Verdana" w:cs="Arial"/>
            <w:b/>
            <w:color w:val="C00000"/>
            <w:sz w:val="28"/>
            <w:lang w:val="en-GB"/>
          </w:rPr>
          <w:delText>Unleash An Avalanche Of Traffic Ready To Visit Your Site With A Powerful And Devastating WP Plugin!</w:delText>
        </w:r>
      </w:del>
    </w:p>
    <w:p w:rsidR="00E4724E" w:rsidRPr="00A27E5B" w:rsidDel="00666943" w:rsidRDefault="00E4724E" w:rsidP="00666943">
      <w:pPr>
        <w:rPr>
          <w:del w:id="580" w:author="stheresia@live.com" w:date="2014-12-04T18:07:00Z"/>
          <w:rFonts w:ascii="Verdana" w:hAnsi="Verdana" w:cs="Arial"/>
          <w:b/>
          <w:color w:val="0D0D0D" w:themeColor="text1" w:themeTint="F2"/>
          <w:sz w:val="28"/>
          <w:lang w:val="en-GB"/>
        </w:rPr>
        <w:pPrChange w:id="581" w:author="stheresia@live.com" w:date="2014-12-04T18:07:00Z">
          <w:pPr>
            <w:jc w:val="center"/>
          </w:pPr>
        </w:pPrChange>
      </w:pPr>
      <w:del w:id="582" w:author="stheresia@live.com" w:date="2014-12-04T18:07:00Z">
        <w:r w:rsidDel="00666943">
          <w:rPr>
            <w:rFonts w:ascii="Verdana" w:hAnsi="Verdana" w:cs="Arial"/>
            <w:b/>
            <w:color w:val="0D0D0D" w:themeColor="text1" w:themeTint="F2"/>
            <w:sz w:val="28"/>
            <w:lang w:val="en-GB"/>
          </w:rPr>
          <w:delText>Question Is: Are You Ready To Handle All Of This Traffic?</w:delText>
        </w:r>
      </w:del>
    </w:p>
    <w:p w:rsidR="00E4724E" w:rsidDel="00666943" w:rsidRDefault="00E4724E" w:rsidP="00666943">
      <w:pPr>
        <w:contextualSpacing/>
        <w:rPr>
          <w:del w:id="583" w:author="stheresia@live.com" w:date="2014-12-04T18:07:00Z"/>
          <w:rFonts w:ascii="Verdana" w:hAnsi="Verdana" w:cs="Arial"/>
          <w:color w:val="0D0D0D" w:themeColor="text1" w:themeTint="F2"/>
          <w:lang w:val="en-GB"/>
        </w:rPr>
        <w:pPrChange w:id="584" w:author="stheresia@live.com" w:date="2014-12-04T18:07:00Z">
          <w:pPr>
            <w:contextualSpacing/>
          </w:pPr>
        </w:pPrChange>
      </w:pPr>
      <w:del w:id="585" w:author="stheresia@live.com" w:date="2014-12-04T18:07:00Z">
        <w:r w:rsidRPr="00843513" w:rsidDel="00666943">
          <w:rPr>
            <w:rFonts w:ascii="Verdana" w:hAnsi="Verdana" w:cs="Arial"/>
            <w:b/>
            <w:color w:val="0D0D0D" w:themeColor="text1" w:themeTint="F2"/>
            <w:lang w:val="en-GB"/>
          </w:rPr>
          <w:delText>From:</w:delText>
        </w:r>
        <w:r w:rsidDel="00666943">
          <w:rPr>
            <w:rFonts w:ascii="Verdana" w:hAnsi="Verdana" w:cs="Arial"/>
            <w:color w:val="0D0D0D" w:themeColor="text1" w:themeTint="F2"/>
            <w:lang w:val="en-GB"/>
          </w:rPr>
          <w:delText xml:space="preserve"> </w:delText>
        </w:r>
        <w:r w:rsidRPr="00843513" w:rsidDel="00666943">
          <w:rPr>
            <w:rFonts w:ascii="Verdana" w:hAnsi="Verdana" w:cs="Arial"/>
            <w:color w:val="7030A0"/>
            <w:lang w:val="en-GB"/>
          </w:rPr>
          <w:delText>{Insert Your Name Here}</w:delText>
        </w:r>
      </w:del>
    </w:p>
    <w:p w:rsidR="00E4724E" w:rsidDel="00666943" w:rsidRDefault="00E4724E" w:rsidP="00666943">
      <w:pPr>
        <w:contextualSpacing/>
        <w:rPr>
          <w:del w:id="586" w:author="stheresia@live.com" w:date="2014-12-04T18:07:00Z"/>
          <w:rFonts w:ascii="Verdana" w:hAnsi="Verdana" w:cs="Arial"/>
          <w:b/>
          <w:color w:val="0D0D0D" w:themeColor="text1" w:themeTint="F2"/>
          <w:lang w:val="en-GB"/>
        </w:rPr>
        <w:pPrChange w:id="587" w:author="stheresia@live.com" w:date="2014-12-04T18:07:00Z">
          <w:pPr>
            <w:contextualSpacing/>
          </w:pPr>
        </w:pPrChange>
      </w:pPr>
      <w:del w:id="588" w:author="stheresia@live.com" w:date="2014-12-04T18:07:00Z">
        <w:r w:rsidRPr="00843513" w:rsidDel="00666943">
          <w:rPr>
            <w:rFonts w:ascii="Verdana" w:hAnsi="Verdana" w:cs="Arial"/>
            <w:b/>
            <w:color w:val="0D0D0D" w:themeColor="text1" w:themeTint="F2"/>
            <w:lang w:val="en-GB"/>
          </w:rPr>
          <w:delText>Subject:</w:delText>
        </w:r>
        <w:r w:rsidDel="00666943">
          <w:rPr>
            <w:rFonts w:ascii="Verdana" w:hAnsi="Verdana" w:cs="Arial"/>
            <w:b/>
            <w:color w:val="0D0D0D" w:themeColor="text1" w:themeTint="F2"/>
            <w:lang w:val="en-GB"/>
          </w:rPr>
          <w:delText xml:space="preserve"> </w:delText>
        </w:r>
        <w:r w:rsidR="00B34CFE" w:rsidDel="00666943">
          <w:rPr>
            <w:rFonts w:ascii="Verdana" w:hAnsi="Verdana" w:cs="Arial"/>
            <w:color w:val="0D0D0D" w:themeColor="text1" w:themeTint="F2"/>
            <w:lang w:val="en-GB"/>
          </w:rPr>
          <w:delText>All the traffic you want (and then some)</w:delText>
        </w:r>
      </w:del>
    </w:p>
    <w:p w:rsidR="00E4724E" w:rsidDel="00666943" w:rsidRDefault="00E4724E" w:rsidP="00666943">
      <w:pPr>
        <w:contextualSpacing/>
        <w:rPr>
          <w:del w:id="589" w:author="stheresia@live.com" w:date="2014-12-04T18:07:00Z"/>
          <w:rFonts w:ascii="Verdana" w:hAnsi="Verdana" w:cs="Arial"/>
          <w:b/>
          <w:color w:val="0D0D0D" w:themeColor="text1" w:themeTint="F2"/>
          <w:lang w:val="en-GB"/>
        </w:rPr>
        <w:pPrChange w:id="590" w:author="stheresia@live.com" w:date="2014-12-04T18:07:00Z">
          <w:pPr>
            <w:contextualSpacing/>
          </w:pPr>
        </w:pPrChange>
      </w:pPr>
    </w:p>
    <w:p w:rsidR="00E4724E" w:rsidDel="00666943" w:rsidRDefault="00E4724E" w:rsidP="00666943">
      <w:pPr>
        <w:contextualSpacing/>
        <w:rPr>
          <w:del w:id="591" w:author="stheresia@live.com" w:date="2014-12-04T18:07:00Z"/>
          <w:rFonts w:ascii="Verdana" w:hAnsi="Verdana" w:cs="Arial"/>
          <w:color w:val="0D0D0D" w:themeColor="text1" w:themeTint="F2"/>
          <w:lang w:val="en-GB"/>
        </w:rPr>
        <w:pPrChange w:id="592" w:author="stheresia@live.com" w:date="2014-12-04T18:07:00Z">
          <w:pPr>
            <w:contextualSpacing/>
          </w:pPr>
        </w:pPrChange>
      </w:pPr>
      <w:del w:id="593" w:author="stheresia@live.com" w:date="2014-12-04T18:07:00Z">
        <w:r w:rsidDel="00666943">
          <w:rPr>
            <w:rFonts w:ascii="Verdana" w:hAnsi="Verdana" w:cs="Arial"/>
            <w:color w:val="0D0D0D" w:themeColor="text1" w:themeTint="F2"/>
            <w:lang w:val="en-GB"/>
          </w:rPr>
          <w:delText>Dear Internet Marketer,</w:delText>
        </w:r>
      </w:del>
    </w:p>
    <w:p w:rsidR="00B34CFE" w:rsidDel="00666943" w:rsidRDefault="00B34CFE" w:rsidP="00666943">
      <w:pPr>
        <w:rPr>
          <w:del w:id="594" w:author="stheresia@live.com" w:date="2014-12-04T18:07:00Z"/>
          <w:rFonts w:ascii="Verdana" w:hAnsi="Verdana" w:cs="Arial"/>
          <w:color w:val="0D0D0D" w:themeColor="text1" w:themeTint="F2"/>
          <w:lang w:val="en-GB"/>
        </w:rPr>
        <w:pPrChange w:id="595" w:author="stheresia@live.com" w:date="2014-12-04T18:07:00Z">
          <w:pPr/>
        </w:pPrChange>
      </w:pPr>
      <w:del w:id="596" w:author="stheresia@live.com" w:date="2014-12-04T18:07:00Z">
        <w:r w:rsidDel="00666943">
          <w:rPr>
            <w:rFonts w:ascii="Verdana" w:hAnsi="Verdana" w:cs="Arial"/>
            <w:color w:val="0D0D0D" w:themeColor="text1" w:themeTint="F2"/>
            <w:lang w:val="en-GB"/>
          </w:rPr>
          <w:delText>Traffic nowadays is a BIG problem that many marketers are facing.</w:delText>
        </w:r>
      </w:del>
    </w:p>
    <w:p w:rsidR="00B34CFE" w:rsidDel="00666943" w:rsidRDefault="00B34CFE" w:rsidP="00666943">
      <w:pPr>
        <w:rPr>
          <w:del w:id="597" w:author="stheresia@live.com" w:date="2014-12-04T18:07:00Z"/>
          <w:rFonts w:ascii="Verdana" w:hAnsi="Verdana" w:cs="Arial"/>
          <w:color w:val="0D0D0D" w:themeColor="text1" w:themeTint="F2"/>
          <w:lang w:val="en-GB"/>
        </w:rPr>
        <w:pPrChange w:id="598" w:author="stheresia@live.com" w:date="2014-12-04T18:07:00Z">
          <w:pPr/>
        </w:pPrChange>
      </w:pPr>
      <w:del w:id="599" w:author="stheresia@live.com" w:date="2014-12-04T18:07:00Z">
        <w:r w:rsidDel="00666943">
          <w:rPr>
            <w:rFonts w:ascii="Verdana" w:hAnsi="Verdana" w:cs="Arial"/>
            <w:color w:val="0D0D0D" w:themeColor="text1" w:themeTint="F2"/>
            <w:lang w:val="en-GB"/>
          </w:rPr>
          <w:delText>It's certainly frustrating when you have a great blog, a great offer or even a superior product yet</w:delText>
        </w:r>
        <w:r w:rsidR="009753B1" w:rsidDel="00666943">
          <w:rPr>
            <w:rFonts w:ascii="Verdana" w:hAnsi="Verdana" w:cs="Arial"/>
            <w:color w:val="0D0D0D" w:themeColor="text1" w:themeTint="F2"/>
            <w:lang w:val="en-GB"/>
          </w:rPr>
          <w:delText xml:space="preserve"> you are not able to direct eyeballs to them.</w:delText>
        </w:r>
      </w:del>
    </w:p>
    <w:p w:rsidR="009753B1" w:rsidDel="00666943" w:rsidRDefault="009753B1" w:rsidP="00666943">
      <w:pPr>
        <w:rPr>
          <w:del w:id="600" w:author="stheresia@live.com" w:date="2014-12-04T18:07:00Z"/>
          <w:rFonts w:ascii="Verdana" w:hAnsi="Verdana" w:cs="Arial"/>
          <w:color w:val="0D0D0D" w:themeColor="text1" w:themeTint="F2"/>
          <w:lang w:val="en-GB"/>
        </w:rPr>
        <w:pPrChange w:id="601" w:author="stheresia@live.com" w:date="2014-12-04T18:07:00Z">
          <w:pPr/>
        </w:pPrChange>
      </w:pPr>
      <w:del w:id="602" w:author="stheresia@live.com" w:date="2014-12-04T18:07:00Z">
        <w:r w:rsidDel="00666943">
          <w:rPr>
            <w:rFonts w:ascii="Verdana" w:hAnsi="Verdana" w:cs="Arial"/>
            <w:color w:val="0D0D0D" w:themeColor="text1" w:themeTint="F2"/>
            <w:lang w:val="en-GB"/>
          </w:rPr>
          <w:delText>What's more, some marketers or bloggers even lose their shirt with useless media buys or catastrophic PPC techniques.</w:delText>
        </w:r>
      </w:del>
    </w:p>
    <w:p w:rsidR="009753B1" w:rsidDel="00666943" w:rsidRDefault="009753B1" w:rsidP="00666943">
      <w:pPr>
        <w:rPr>
          <w:del w:id="603" w:author="stheresia@live.com" w:date="2014-12-04T18:07:00Z"/>
          <w:rFonts w:ascii="Verdana" w:hAnsi="Verdana" w:cs="Arial"/>
          <w:color w:val="0D0D0D" w:themeColor="text1" w:themeTint="F2"/>
          <w:lang w:val="en-GB"/>
        </w:rPr>
        <w:pPrChange w:id="604" w:author="stheresia@live.com" w:date="2014-12-04T18:07:00Z">
          <w:pPr/>
        </w:pPrChange>
      </w:pPr>
      <w:del w:id="605" w:author="stheresia@live.com" w:date="2014-12-04T18:07:00Z">
        <w:r w:rsidDel="00666943">
          <w:rPr>
            <w:rFonts w:ascii="Verdana" w:hAnsi="Verdana" w:cs="Arial"/>
            <w:color w:val="0D0D0D" w:themeColor="text1" w:themeTint="F2"/>
            <w:lang w:val="en-GB"/>
          </w:rPr>
          <w:delText>Now, don't get me wrong...</w:delText>
        </w:r>
      </w:del>
    </w:p>
    <w:p w:rsidR="009753B1" w:rsidDel="00666943" w:rsidRDefault="009753B1" w:rsidP="00666943">
      <w:pPr>
        <w:rPr>
          <w:del w:id="606" w:author="stheresia@live.com" w:date="2014-12-04T18:07:00Z"/>
          <w:rFonts w:ascii="Verdana" w:hAnsi="Verdana" w:cs="Arial"/>
          <w:color w:val="0D0D0D" w:themeColor="text1" w:themeTint="F2"/>
          <w:lang w:val="en-GB"/>
        </w:rPr>
        <w:pPrChange w:id="607" w:author="stheresia@live.com" w:date="2014-12-04T18:07:00Z">
          <w:pPr/>
        </w:pPrChange>
      </w:pPr>
      <w:del w:id="608" w:author="stheresia@live.com" w:date="2014-12-04T18:07:00Z">
        <w:r w:rsidDel="00666943">
          <w:rPr>
            <w:rFonts w:ascii="Verdana" w:hAnsi="Verdana" w:cs="Arial"/>
            <w:color w:val="0D0D0D" w:themeColor="text1" w:themeTint="F2"/>
            <w:lang w:val="en-GB"/>
          </w:rPr>
          <w:delText>I am not saying that PPC or media buys do not produce results, but you have to be VERY experienced and have huge pockets.</w:delText>
        </w:r>
      </w:del>
    </w:p>
    <w:p w:rsidR="00CD50C8" w:rsidDel="00666943" w:rsidRDefault="00CD50C8" w:rsidP="00666943">
      <w:pPr>
        <w:rPr>
          <w:del w:id="609" w:author="stheresia@live.com" w:date="2014-12-04T18:07:00Z"/>
          <w:rFonts w:ascii="Verdana" w:hAnsi="Verdana" w:cs="Arial"/>
          <w:color w:val="7030A0"/>
          <w:lang w:val="en-GB"/>
        </w:rPr>
        <w:pPrChange w:id="610" w:author="stheresia@live.com" w:date="2014-12-04T18:07:00Z">
          <w:pPr/>
        </w:pPrChange>
      </w:pPr>
    </w:p>
    <w:p w:rsidR="00682E80" w:rsidDel="00666943" w:rsidRDefault="00682E80" w:rsidP="00666943">
      <w:pPr>
        <w:rPr>
          <w:del w:id="611" w:author="stheresia@live.com" w:date="2014-12-04T18:07:00Z"/>
          <w:rFonts w:ascii="Verdana" w:hAnsi="Verdana" w:cs="Arial"/>
          <w:b/>
          <w:color w:val="C00000"/>
          <w:sz w:val="28"/>
          <w:lang w:val="en-GB"/>
        </w:rPr>
        <w:pPrChange w:id="612" w:author="stheresia@live.com" w:date="2014-12-04T18:07:00Z">
          <w:pPr>
            <w:jc w:val="center"/>
          </w:pPr>
        </w:pPrChange>
      </w:pPr>
      <w:del w:id="613" w:author="stheresia@live.com" w:date="2014-12-04T18:07:00Z">
        <w:r w:rsidDel="00666943">
          <w:rPr>
            <w:rFonts w:ascii="Verdana" w:hAnsi="Verdana" w:cs="Arial"/>
            <w:b/>
            <w:color w:val="C00000"/>
            <w:sz w:val="28"/>
            <w:lang w:val="en-GB"/>
          </w:rPr>
          <w:delText>But Did You Know That There's A Better Way?</w:delText>
        </w:r>
      </w:del>
    </w:p>
    <w:p w:rsidR="00682E80" w:rsidDel="00666943" w:rsidRDefault="00A82921" w:rsidP="00666943">
      <w:pPr>
        <w:rPr>
          <w:del w:id="614" w:author="stheresia@live.com" w:date="2014-12-04T18:07:00Z"/>
          <w:rFonts w:ascii="Verdana" w:hAnsi="Verdana" w:cs="Arial"/>
          <w:color w:val="0D0D0D" w:themeColor="text1" w:themeTint="F2"/>
          <w:lang w:val="en-GB"/>
        </w:rPr>
        <w:pPrChange w:id="615" w:author="stheresia@live.com" w:date="2014-12-04T18:07:00Z">
          <w:pPr/>
        </w:pPrChange>
      </w:pPr>
      <w:del w:id="616" w:author="stheresia@live.com" w:date="2014-12-04T18:07:00Z">
        <w:r w:rsidDel="00666943">
          <w:rPr>
            <w:rFonts w:ascii="Verdana" w:hAnsi="Verdana" w:cs="Arial"/>
            <w:color w:val="0D0D0D" w:themeColor="text1" w:themeTint="F2"/>
            <w:lang w:val="en-GB"/>
          </w:rPr>
          <w:delText xml:space="preserve">Yes, </w:delText>
        </w:r>
        <w:r w:rsidR="00A85C0D" w:rsidDel="00666943">
          <w:rPr>
            <w:rFonts w:ascii="Verdana" w:hAnsi="Verdana" w:cs="Arial"/>
            <w:color w:val="0D0D0D" w:themeColor="text1" w:themeTint="F2"/>
            <w:lang w:val="en-GB"/>
          </w:rPr>
          <w:delText xml:space="preserve">there's a much, much better way (and </w:delText>
        </w:r>
        <w:r w:rsidR="001B4BE7" w:rsidDel="00666943">
          <w:rPr>
            <w:rFonts w:ascii="Verdana" w:hAnsi="Verdana" w:cs="Arial"/>
            <w:color w:val="0D0D0D" w:themeColor="text1" w:themeTint="F2"/>
            <w:lang w:val="en-GB"/>
          </w:rPr>
          <w:delText xml:space="preserve">the </w:delText>
        </w:r>
        <w:r w:rsidR="00A85C0D" w:rsidDel="00666943">
          <w:rPr>
            <w:rFonts w:ascii="Verdana" w:hAnsi="Verdana" w:cs="Arial"/>
            <w:color w:val="0D0D0D" w:themeColor="text1" w:themeTint="F2"/>
            <w:lang w:val="en-GB"/>
          </w:rPr>
          <w:delText>fastest) way to literally flood your site with visitors.</w:delText>
        </w:r>
      </w:del>
    </w:p>
    <w:p w:rsidR="00A85C0D" w:rsidRPr="0041153E" w:rsidDel="00666943" w:rsidRDefault="00A85C0D" w:rsidP="00666943">
      <w:pPr>
        <w:rPr>
          <w:del w:id="617" w:author="stheresia@live.com" w:date="2014-12-04T18:07:00Z"/>
          <w:rFonts w:ascii="Verdana" w:hAnsi="Verdana" w:cs="Arial"/>
          <w:b/>
          <w:color w:val="0D0D0D" w:themeColor="text1" w:themeTint="F2"/>
          <w:lang w:val="en-GB"/>
        </w:rPr>
        <w:pPrChange w:id="618" w:author="stheresia@live.com" w:date="2014-12-04T18:07:00Z">
          <w:pPr/>
        </w:pPrChange>
      </w:pPr>
      <w:del w:id="619" w:author="stheresia@live.com" w:date="2014-12-04T18:07:00Z">
        <w:r w:rsidRPr="0041153E" w:rsidDel="00666943">
          <w:rPr>
            <w:rFonts w:ascii="Verdana" w:hAnsi="Verdana" w:cs="Arial"/>
            <w:b/>
            <w:color w:val="0D0D0D" w:themeColor="text1" w:themeTint="F2"/>
            <w:lang w:val="en-GB"/>
          </w:rPr>
          <w:delText>With the power of image marketing.</w:delText>
        </w:r>
      </w:del>
    </w:p>
    <w:p w:rsidR="00A85C0D" w:rsidDel="00666943" w:rsidRDefault="00A85C0D" w:rsidP="00666943">
      <w:pPr>
        <w:rPr>
          <w:del w:id="620" w:author="stheresia@live.com" w:date="2014-12-04T18:07:00Z"/>
          <w:rFonts w:ascii="Verdana" w:hAnsi="Verdana" w:cs="Arial"/>
          <w:color w:val="0D0D0D" w:themeColor="text1" w:themeTint="F2"/>
          <w:lang w:val="en-GB"/>
        </w:rPr>
        <w:pPrChange w:id="621" w:author="stheresia@live.com" w:date="2014-12-04T18:07:00Z">
          <w:pPr/>
        </w:pPrChange>
      </w:pPr>
      <w:del w:id="622" w:author="stheresia@live.com" w:date="2014-12-04T18:07:00Z">
        <w:r w:rsidDel="00666943">
          <w:rPr>
            <w:rFonts w:ascii="Verdana" w:hAnsi="Verdana" w:cs="Arial"/>
            <w:color w:val="0D0D0D" w:themeColor="text1" w:themeTint="F2"/>
            <w:lang w:val="en-GB"/>
          </w:rPr>
          <w:delText xml:space="preserve">Before you roll your eyes and tell me "I already know about </w:delText>
        </w:r>
        <w:r w:rsidR="00597F76" w:rsidDel="00666943">
          <w:rPr>
            <w:rFonts w:ascii="Verdana" w:hAnsi="Verdana" w:cs="Arial"/>
            <w:color w:val="0D0D0D" w:themeColor="text1" w:themeTint="F2"/>
            <w:lang w:val="en-GB"/>
          </w:rPr>
          <w:delText>it, it's nothing new</w:delText>
        </w:r>
        <w:r w:rsidDel="00666943">
          <w:rPr>
            <w:rFonts w:ascii="Verdana" w:hAnsi="Verdana" w:cs="Arial"/>
            <w:color w:val="0D0D0D" w:themeColor="text1" w:themeTint="F2"/>
            <w:lang w:val="en-GB"/>
          </w:rPr>
          <w:delText>" let me tell you one thing...</w:delText>
        </w:r>
      </w:del>
    </w:p>
    <w:p w:rsidR="00A85C0D" w:rsidDel="00666943" w:rsidRDefault="008277D4" w:rsidP="00666943">
      <w:pPr>
        <w:rPr>
          <w:del w:id="623" w:author="stheresia@live.com" w:date="2014-12-04T18:07:00Z"/>
          <w:rFonts w:ascii="Verdana" w:hAnsi="Verdana" w:cs="Arial"/>
          <w:color w:val="0D0D0D" w:themeColor="text1" w:themeTint="F2"/>
          <w:lang w:val="en-GB"/>
        </w:rPr>
        <w:pPrChange w:id="624" w:author="stheresia@live.com" w:date="2014-12-04T18:07:00Z">
          <w:pPr/>
        </w:pPrChange>
      </w:pPr>
      <w:del w:id="625" w:author="stheresia@live.com" w:date="2014-12-04T18:07:00Z">
        <w:r w:rsidRPr="00597F76" w:rsidDel="00666943">
          <w:rPr>
            <w:rFonts w:ascii="Verdana" w:hAnsi="Verdana" w:cs="Arial"/>
            <w:color w:val="0D0D0D" w:themeColor="text1" w:themeTint="F2"/>
            <w:lang w:val="en-GB"/>
          </w:rPr>
          <w:delText>In order t</w:delText>
        </w:r>
        <w:r w:rsidR="00597F76" w:rsidRPr="00597F76" w:rsidDel="00666943">
          <w:rPr>
            <w:rFonts w:ascii="Verdana" w:hAnsi="Verdana" w:cs="Arial"/>
            <w:color w:val="0D0D0D" w:themeColor="text1" w:themeTint="F2"/>
            <w:lang w:val="en-GB"/>
          </w:rPr>
          <w:delText>o correctly send a</w:delText>
        </w:r>
        <w:r w:rsidR="00597F76" w:rsidDel="00666943">
          <w:rPr>
            <w:rFonts w:ascii="Verdana" w:hAnsi="Verdana" w:cs="Arial"/>
            <w:color w:val="0D0D0D" w:themeColor="text1" w:themeTint="F2"/>
            <w:lang w:val="en-GB"/>
          </w:rPr>
          <w:delText xml:space="preserve"> stampede of traffic that's willing to buy from you, you need to leverage the power of Memes.</w:delText>
        </w:r>
      </w:del>
    </w:p>
    <w:p w:rsidR="00597F76" w:rsidDel="00666943" w:rsidRDefault="00597F76" w:rsidP="00666943">
      <w:pPr>
        <w:rPr>
          <w:del w:id="626" w:author="stheresia@live.com" w:date="2014-12-04T18:07:00Z"/>
          <w:rFonts w:ascii="Verdana" w:hAnsi="Verdana" w:cs="Arial"/>
          <w:color w:val="0D0D0D" w:themeColor="text1" w:themeTint="F2"/>
          <w:lang w:val="en-GB"/>
        </w:rPr>
        <w:pPrChange w:id="627" w:author="stheresia@live.com" w:date="2014-12-04T18:07:00Z">
          <w:pPr/>
        </w:pPrChange>
      </w:pPr>
      <w:del w:id="628" w:author="stheresia@live.com" w:date="2014-12-04T18:07:00Z">
        <w:r w:rsidDel="00666943">
          <w:rPr>
            <w:rFonts w:ascii="Verdana" w:hAnsi="Verdana" w:cs="Arial"/>
            <w:color w:val="0D0D0D" w:themeColor="text1" w:themeTint="F2"/>
            <w:lang w:val="en-GB"/>
          </w:rPr>
          <w:delText>By now, I am sure that you know what memes are.</w:delText>
        </w:r>
      </w:del>
    </w:p>
    <w:p w:rsidR="00597F76" w:rsidDel="00666943" w:rsidRDefault="00597F76" w:rsidP="00666943">
      <w:pPr>
        <w:rPr>
          <w:del w:id="629" w:author="stheresia@live.com" w:date="2014-12-04T18:07:00Z"/>
          <w:rFonts w:ascii="Verdana" w:hAnsi="Verdana" w:cs="Arial"/>
          <w:color w:val="0D0D0D" w:themeColor="text1" w:themeTint="F2"/>
          <w:lang w:val="en-GB"/>
        </w:rPr>
        <w:pPrChange w:id="630" w:author="stheresia@live.com" w:date="2014-12-04T18:07:00Z">
          <w:pPr/>
        </w:pPrChange>
      </w:pPr>
      <w:del w:id="631" w:author="stheresia@live.com" w:date="2014-12-04T18:07:00Z">
        <w:r w:rsidDel="00666943">
          <w:rPr>
            <w:rFonts w:ascii="Verdana" w:hAnsi="Verdana" w:cs="Arial"/>
            <w:color w:val="0D0D0D" w:themeColor="text1" w:themeTint="F2"/>
            <w:lang w:val="en-GB"/>
          </w:rPr>
          <w:delText>Well, the good thing is that they have the potential to go viral...</w:delText>
        </w:r>
      </w:del>
    </w:p>
    <w:p w:rsidR="00597F76" w:rsidDel="00666943" w:rsidRDefault="00597F76" w:rsidP="00666943">
      <w:pPr>
        <w:rPr>
          <w:del w:id="632" w:author="stheresia@live.com" w:date="2014-12-04T18:07:00Z"/>
          <w:rFonts w:ascii="Verdana" w:hAnsi="Verdana" w:cs="Arial"/>
          <w:color w:val="0D0D0D" w:themeColor="text1" w:themeTint="F2"/>
          <w:lang w:val="en-GB"/>
        </w:rPr>
        <w:pPrChange w:id="633" w:author="stheresia@live.com" w:date="2014-12-04T18:07:00Z">
          <w:pPr/>
        </w:pPrChange>
      </w:pPr>
      <w:del w:id="634" w:author="stheresia@live.com" w:date="2014-12-04T18:07:00Z">
        <w:r w:rsidDel="00666943">
          <w:rPr>
            <w:rFonts w:ascii="Verdana" w:hAnsi="Verdana" w:cs="Arial"/>
            <w:color w:val="0D0D0D" w:themeColor="text1" w:themeTint="F2"/>
            <w:lang w:val="en-GB"/>
          </w:rPr>
          <w:delText>And provide you with all of the traffic in the world and then some!</w:delText>
        </w:r>
      </w:del>
    </w:p>
    <w:p w:rsidR="00597F76" w:rsidDel="00666943" w:rsidRDefault="00597F76" w:rsidP="00666943">
      <w:pPr>
        <w:rPr>
          <w:del w:id="635" w:author="stheresia@live.com" w:date="2014-12-04T18:07:00Z"/>
          <w:rFonts w:ascii="Verdana" w:hAnsi="Verdana" w:cs="Arial"/>
          <w:color w:val="0D0D0D" w:themeColor="text1" w:themeTint="F2"/>
          <w:lang w:val="en-GB"/>
        </w:rPr>
        <w:pPrChange w:id="636" w:author="stheresia@live.com" w:date="2014-12-04T18:07:00Z">
          <w:pPr/>
        </w:pPrChange>
      </w:pPr>
    </w:p>
    <w:p w:rsidR="00597F76" w:rsidDel="00666943" w:rsidRDefault="00597F76" w:rsidP="00666943">
      <w:pPr>
        <w:rPr>
          <w:del w:id="637" w:author="stheresia@live.com" w:date="2014-12-04T18:07:00Z"/>
          <w:rFonts w:ascii="Verdana" w:hAnsi="Verdana" w:cs="Arial"/>
          <w:b/>
          <w:color w:val="C00000"/>
          <w:sz w:val="28"/>
          <w:lang w:val="en-GB"/>
        </w:rPr>
        <w:pPrChange w:id="638" w:author="stheresia@live.com" w:date="2014-12-04T18:07:00Z">
          <w:pPr>
            <w:jc w:val="center"/>
          </w:pPr>
        </w:pPrChange>
      </w:pPr>
      <w:del w:id="639" w:author="stheresia@live.com" w:date="2014-12-04T18:07:00Z">
        <w:r w:rsidDel="00666943">
          <w:rPr>
            <w:rFonts w:ascii="Verdana" w:hAnsi="Verdana" w:cs="Arial"/>
            <w:b/>
            <w:color w:val="C00000"/>
            <w:sz w:val="28"/>
            <w:lang w:val="en-GB"/>
          </w:rPr>
          <w:delText xml:space="preserve">As A Mad Scientist, I Created The </w:delText>
        </w:r>
        <w:r w:rsidR="001B4BE7" w:rsidDel="00666943">
          <w:rPr>
            <w:rFonts w:ascii="Verdana" w:hAnsi="Verdana" w:cs="Arial"/>
            <w:b/>
            <w:color w:val="C00000"/>
            <w:sz w:val="28"/>
            <w:lang w:val="en-GB"/>
          </w:rPr>
          <w:delText xml:space="preserve">Devastating </w:delText>
        </w:r>
        <w:r w:rsidDel="00666943">
          <w:rPr>
            <w:rFonts w:ascii="Verdana" w:hAnsi="Verdana" w:cs="Arial"/>
            <w:b/>
            <w:color w:val="C00000"/>
            <w:sz w:val="28"/>
            <w:lang w:val="en-GB"/>
          </w:rPr>
          <w:delText>Weapon That Will Put A Definitive End To Your Traffic Problems!</w:delText>
        </w:r>
      </w:del>
    </w:p>
    <w:p w:rsidR="00E30C8B" w:rsidDel="00666943" w:rsidRDefault="00E30C8B" w:rsidP="00666943">
      <w:pPr>
        <w:rPr>
          <w:del w:id="640" w:author="stheresia@live.com" w:date="2014-12-04T18:07:00Z"/>
          <w:rFonts w:ascii="Verdana" w:hAnsi="Verdana" w:cs="Arial"/>
          <w:color w:val="0D0D0D" w:themeColor="text1" w:themeTint="F2"/>
          <w:lang w:val="en-GB"/>
        </w:rPr>
        <w:pPrChange w:id="641" w:author="stheresia@live.com" w:date="2014-12-04T18:07:00Z">
          <w:pPr>
            <w:jc w:val="center"/>
          </w:pPr>
        </w:pPrChange>
      </w:pPr>
    </w:p>
    <w:p w:rsidR="00E30C8B" w:rsidDel="00666943" w:rsidRDefault="001947B0" w:rsidP="00666943">
      <w:pPr>
        <w:rPr>
          <w:del w:id="642" w:author="stheresia@live.com" w:date="2014-12-04T18:07:00Z"/>
          <w:rFonts w:ascii="Verdana" w:hAnsi="Verdana" w:cs="Arial"/>
          <w:color w:val="0D0D0D" w:themeColor="text1" w:themeTint="F2"/>
          <w:lang w:val="en-GB"/>
        </w:rPr>
        <w:pPrChange w:id="643" w:author="stheresia@live.com" w:date="2014-12-04T18:07:00Z">
          <w:pPr/>
        </w:pPrChange>
      </w:pPr>
      <w:del w:id="644" w:author="stheresia@live.com" w:date="2014-12-04T18:07:00Z">
        <w:r w:rsidDel="00666943">
          <w:rPr>
            <w:rFonts w:ascii="Verdana" w:hAnsi="Verdana" w:cs="Arial"/>
            <w:color w:val="0D0D0D" w:themeColor="text1" w:themeTint="F2"/>
            <w:lang w:val="en-GB"/>
          </w:rPr>
          <w:delText>This is NOT sci-fi.</w:delText>
        </w:r>
      </w:del>
    </w:p>
    <w:p w:rsidR="001947B0" w:rsidDel="00666943" w:rsidRDefault="001947B0" w:rsidP="00666943">
      <w:pPr>
        <w:rPr>
          <w:del w:id="645" w:author="stheresia@live.com" w:date="2014-12-04T18:07:00Z"/>
          <w:rFonts w:ascii="Verdana" w:hAnsi="Verdana" w:cs="Arial"/>
          <w:color w:val="0D0D0D" w:themeColor="text1" w:themeTint="F2"/>
          <w:lang w:val="en-GB"/>
        </w:rPr>
        <w:pPrChange w:id="646" w:author="stheresia@live.com" w:date="2014-12-04T18:07:00Z">
          <w:pPr/>
        </w:pPrChange>
      </w:pPr>
      <w:del w:id="647" w:author="stheresia@live.com" w:date="2014-12-04T18:07:00Z">
        <w:r w:rsidDel="00666943">
          <w:rPr>
            <w:rFonts w:ascii="Verdana" w:hAnsi="Verdana" w:cs="Arial"/>
            <w:color w:val="0D0D0D" w:themeColor="text1" w:themeTint="F2"/>
            <w:lang w:val="en-GB"/>
          </w:rPr>
          <w:delText>I've cracked the code to endless traffic.</w:delText>
        </w:r>
      </w:del>
    </w:p>
    <w:p w:rsidR="001947B0" w:rsidDel="00666943" w:rsidRDefault="001947B0" w:rsidP="00666943">
      <w:pPr>
        <w:rPr>
          <w:del w:id="648" w:author="stheresia@live.com" w:date="2014-12-04T18:07:00Z"/>
          <w:rFonts w:ascii="Verdana" w:hAnsi="Verdana" w:cs="Arial"/>
          <w:color w:val="0D0D0D" w:themeColor="text1" w:themeTint="F2"/>
          <w:lang w:val="en-GB"/>
        </w:rPr>
        <w:pPrChange w:id="649" w:author="stheresia@live.com" w:date="2014-12-04T18:07:00Z">
          <w:pPr/>
        </w:pPrChange>
      </w:pPr>
      <w:del w:id="650" w:author="stheresia@live.com" w:date="2014-12-04T18:07:00Z">
        <w:r w:rsidDel="00666943">
          <w:rPr>
            <w:rFonts w:ascii="Verdana" w:hAnsi="Verdana" w:cs="Arial"/>
            <w:color w:val="0D0D0D" w:themeColor="text1" w:themeTint="F2"/>
            <w:lang w:val="en-GB"/>
          </w:rPr>
          <w:delText>And fortunately for you I will reveal it to you in just a few moments.</w:delText>
        </w:r>
      </w:del>
    </w:p>
    <w:p w:rsidR="001947B0" w:rsidDel="00666943" w:rsidRDefault="001947B0" w:rsidP="00666943">
      <w:pPr>
        <w:rPr>
          <w:del w:id="651" w:author="stheresia@live.com" w:date="2014-12-04T18:07:00Z"/>
          <w:rFonts w:ascii="Verdana" w:hAnsi="Verdana" w:cs="Arial"/>
          <w:color w:val="0D0D0D" w:themeColor="text1" w:themeTint="F2"/>
          <w:lang w:val="en-GB"/>
        </w:rPr>
        <w:pPrChange w:id="652" w:author="stheresia@live.com" w:date="2014-12-04T18:07:00Z">
          <w:pPr/>
        </w:pPrChange>
      </w:pPr>
      <w:del w:id="653" w:author="stheresia@live.com" w:date="2014-12-04T18:07:00Z">
        <w:r w:rsidDel="00666943">
          <w:rPr>
            <w:rFonts w:ascii="Verdana" w:hAnsi="Verdana" w:cs="Arial"/>
            <w:color w:val="0D0D0D" w:themeColor="text1" w:themeTint="F2"/>
            <w:lang w:val="en-GB"/>
          </w:rPr>
          <w:delText>But before</w:delText>
        </w:r>
        <w:r w:rsidR="001B4BE7" w:rsidDel="00666943">
          <w:rPr>
            <w:rFonts w:ascii="Verdana" w:hAnsi="Verdana" w:cs="Arial"/>
            <w:color w:val="0D0D0D" w:themeColor="text1" w:themeTint="F2"/>
            <w:lang w:val="en-GB"/>
          </w:rPr>
          <w:delText xml:space="preserve"> that</w:delText>
        </w:r>
        <w:r w:rsidDel="00666943">
          <w:rPr>
            <w:rFonts w:ascii="Verdana" w:hAnsi="Verdana" w:cs="Arial"/>
            <w:color w:val="0D0D0D" w:themeColor="text1" w:themeTint="F2"/>
            <w:lang w:val="en-GB"/>
          </w:rPr>
          <w:delText>, let me tell you one thing: this devastating "meme weapon" has never been released to the public.</w:delText>
        </w:r>
      </w:del>
    </w:p>
    <w:p w:rsidR="001947B0" w:rsidDel="00666943" w:rsidRDefault="001947B0" w:rsidP="00666943">
      <w:pPr>
        <w:rPr>
          <w:del w:id="654" w:author="stheresia@live.com" w:date="2014-12-04T18:07:00Z"/>
          <w:rFonts w:ascii="Verdana" w:hAnsi="Verdana" w:cs="Arial"/>
          <w:color w:val="0D0D0D" w:themeColor="text1" w:themeTint="F2"/>
          <w:lang w:val="en-GB"/>
        </w:rPr>
        <w:pPrChange w:id="655" w:author="stheresia@live.com" w:date="2014-12-04T18:07:00Z">
          <w:pPr/>
        </w:pPrChange>
      </w:pPr>
      <w:del w:id="656" w:author="stheresia@live.com" w:date="2014-12-04T18:07:00Z">
        <w:r w:rsidDel="00666943">
          <w:rPr>
            <w:rFonts w:ascii="Verdana" w:hAnsi="Verdana" w:cs="Arial"/>
            <w:color w:val="0D0D0D" w:themeColor="text1" w:themeTint="F2"/>
            <w:lang w:val="en-GB"/>
          </w:rPr>
          <w:delText>In fact, this is the first time that I</w:delText>
        </w:r>
        <w:r w:rsidR="001B4BE7" w:rsidDel="00666943">
          <w:rPr>
            <w:rFonts w:ascii="Verdana" w:hAnsi="Verdana" w:cs="Arial"/>
            <w:color w:val="0D0D0D" w:themeColor="text1" w:themeTint="F2"/>
            <w:lang w:val="en-GB"/>
          </w:rPr>
          <w:delText>’m</w:delText>
        </w:r>
        <w:r w:rsidDel="00666943">
          <w:rPr>
            <w:rFonts w:ascii="Verdana" w:hAnsi="Verdana" w:cs="Arial"/>
            <w:color w:val="0D0D0D" w:themeColor="text1" w:themeTint="F2"/>
            <w:lang w:val="en-GB"/>
          </w:rPr>
          <w:delText xml:space="preserve"> sharing it with the whole world.</w:delText>
        </w:r>
      </w:del>
    </w:p>
    <w:p w:rsidR="001947B0" w:rsidDel="00666943" w:rsidRDefault="001947B0" w:rsidP="00666943">
      <w:pPr>
        <w:rPr>
          <w:del w:id="657" w:author="stheresia@live.com" w:date="2014-12-04T18:07:00Z"/>
          <w:rFonts w:ascii="Verdana" w:hAnsi="Verdana" w:cs="Arial"/>
          <w:color w:val="0D0D0D" w:themeColor="text1" w:themeTint="F2"/>
          <w:lang w:val="en-GB"/>
        </w:rPr>
        <w:pPrChange w:id="658" w:author="stheresia@live.com" w:date="2014-12-04T18:07:00Z">
          <w:pPr/>
        </w:pPrChange>
      </w:pPr>
      <w:del w:id="659" w:author="stheresia@live.com" w:date="2014-12-04T18:07:00Z">
        <w:r w:rsidDel="00666943">
          <w:rPr>
            <w:rFonts w:ascii="Verdana" w:hAnsi="Verdana" w:cs="Arial"/>
            <w:color w:val="0D0D0D" w:themeColor="text1" w:themeTint="F2"/>
            <w:lang w:val="en-GB"/>
          </w:rPr>
          <w:delText>This is the same "weapon" that drives me streams of</w:delText>
        </w:r>
        <w:r w:rsidR="003E066B" w:rsidDel="00666943">
          <w:rPr>
            <w:rFonts w:ascii="Verdana" w:hAnsi="Verdana" w:cs="Arial"/>
            <w:color w:val="0D0D0D" w:themeColor="text1" w:themeTint="F2"/>
            <w:lang w:val="en-GB"/>
          </w:rPr>
          <w:delText xml:space="preserve"> fresh and targeted</w:delText>
        </w:r>
        <w:r w:rsidDel="00666943">
          <w:rPr>
            <w:rFonts w:ascii="Verdana" w:hAnsi="Verdana" w:cs="Arial"/>
            <w:color w:val="0D0D0D" w:themeColor="text1" w:themeTint="F2"/>
            <w:lang w:val="en-GB"/>
          </w:rPr>
          <w:delText xml:space="preserve"> traffic almost on demand!</w:delText>
        </w:r>
      </w:del>
    </w:p>
    <w:p w:rsidR="001947B0" w:rsidDel="00666943" w:rsidRDefault="001947B0" w:rsidP="00666943">
      <w:pPr>
        <w:rPr>
          <w:del w:id="660" w:author="stheresia@live.com" w:date="2014-12-04T18:07:00Z"/>
          <w:rFonts w:ascii="Verdana" w:hAnsi="Verdana" w:cs="Arial"/>
          <w:color w:val="0D0D0D" w:themeColor="text1" w:themeTint="F2"/>
          <w:lang w:val="en-GB"/>
        </w:rPr>
        <w:pPrChange w:id="661" w:author="stheresia@live.com" w:date="2014-12-04T18:07:00Z">
          <w:pPr/>
        </w:pPrChange>
      </w:pPr>
      <w:del w:id="662" w:author="stheresia@live.com" w:date="2014-12-04T18:07:00Z">
        <w:r w:rsidDel="00666943">
          <w:rPr>
            <w:rFonts w:ascii="Verdana" w:hAnsi="Verdana" w:cs="Arial"/>
            <w:color w:val="0D0D0D" w:themeColor="text1" w:themeTint="F2"/>
            <w:lang w:val="en-GB"/>
          </w:rPr>
          <w:delText xml:space="preserve">It's a fantastic and useful WP plugin that </w:delText>
        </w:r>
        <w:r w:rsidR="001B4BE7" w:rsidDel="00666943">
          <w:rPr>
            <w:rFonts w:ascii="Verdana" w:hAnsi="Verdana" w:cs="Arial"/>
            <w:color w:val="0D0D0D" w:themeColor="text1" w:themeTint="F2"/>
            <w:lang w:val="en-GB"/>
          </w:rPr>
          <w:delText xml:space="preserve">has </w:delText>
        </w:r>
        <w:r w:rsidDel="00666943">
          <w:rPr>
            <w:rFonts w:ascii="Verdana" w:hAnsi="Verdana" w:cs="Arial"/>
            <w:color w:val="0D0D0D" w:themeColor="text1" w:themeTint="F2"/>
            <w:lang w:val="en-GB"/>
          </w:rPr>
          <w:delText>cost me over $2,000 to develop.</w:delText>
        </w:r>
      </w:del>
    </w:p>
    <w:p w:rsidR="001947B0" w:rsidDel="00666943" w:rsidRDefault="001947B0" w:rsidP="00666943">
      <w:pPr>
        <w:rPr>
          <w:del w:id="663" w:author="stheresia@live.com" w:date="2014-12-04T18:07:00Z"/>
          <w:rFonts w:ascii="Verdana" w:hAnsi="Verdana" w:cs="Arial"/>
          <w:color w:val="0D0D0D" w:themeColor="text1" w:themeTint="F2"/>
          <w:lang w:val="en-GB"/>
        </w:rPr>
        <w:pPrChange w:id="664" w:author="stheresia@live.com" w:date="2014-12-04T18:07:00Z">
          <w:pPr/>
        </w:pPrChange>
      </w:pPr>
      <w:del w:id="665" w:author="stheresia@live.com" w:date="2014-12-04T18:07:00Z">
        <w:r w:rsidDel="00666943">
          <w:rPr>
            <w:rFonts w:ascii="Verdana" w:hAnsi="Verdana" w:cs="Arial"/>
            <w:color w:val="0D0D0D" w:themeColor="text1" w:themeTint="F2"/>
            <w:lang w:val="en-GB"/>
          </w:rPr>
          <w:delText>And again, for the first time ever you will have access to it!</w:delText>
        </w:r>
      </w:del>
    </w:p>
    <w:p w:rsidR="001947B0" w:rsidDel="00666943" w:rsidRDefault="001947B0" w:rsidP="00666943">
      <w:pPr>
        <w:rPr>
          <w:del w:id="666" w:author="stheresia@live.com" w:date="2014-12-04T18:07:00Z"/>
          <w:rFonts w:ascii="Verdana" w:hAnsi="Verdana" w:cs="Arial"/>
          <w:color w:val="0D0D0D" w:themeColor="text1" w:themeTint="F2"/>
          <w:lang w:val="en-GB"/>
        </w:rPr>
        <w:pPrChange w:id="667" w:author="stheresia@live.com" w:date="2014-12-04T18:07:00Z">
          <w:pPr/>
        </w:pPrChange>
      </w:pPr>
    </w:p>
    <w:p w:rsidR="003E066B" w:rsidDel="00666943" w:rsidRDefault="003E066B" w:rsidP="00666943">
      <w:pPr>
        <w:rPr>
          <w:del w:id="668" w:author="stheresia@live.com" w:date="2014-12-04T18:07:00Z"/>
          <w:rFonts w:ascii="Verdana" w:hAnsi="Verdana" w:cs="Arial"/>
          <w:b/>
          <w:color w:val="C00000"/>
          <w:sz w:val="28"/>
          <w:lang w:val="en-GB"/>
        </w:rPr>
        <w:pPrChange w:id="669" w:author="stheresia@live.com" w:date="2014-12-04T18:07:00Z">
          <w:pPr>
            <w:jc w:val="center"/>
          </w:pPr>
        </w:pPrChange>
      </w:pPr>
      <w:del w:id="670" w:author="stheresia@live.com" w:date="2014-12-04T18:07:00Z">
        <w:r w:rsidDel="00666943">
          <w:rPr>
            <w:rFonts w:ascii="Verdana" w:hAnsi="Verdana" w:cs="Arial"/>
            <w:b/>
            <w:color w:val="C00000"/>
            <w:sz w:val="28"/>
            <w:lang w:val="en-GB"/>
          </w:rPr>
          <w:delText>But A Word Of Warning: Once You Start Using This Plugin You WILL See Results!</w:delText>
        </w:r>
      </w:del>
    </w:p>
    <w:p w:rsidR="003E066B" w:rsidDel="00666943" w:rsidRDefault="003E066B" w:rsidP="00666943">
      <w:pPr>
        <w:rPr>
          <w:del w:id="671" w:author="stheresia@live.com" w:date="2014-12-04T18:07:00Z"/>
          <w:rFonts w:ascii="Verdana" w:hAnsi="Verdana" w:cs="Arial"/>
          <w:color w:val="0D0D0D" w:themeColor="text1" w:themeTint="F2"/>
          <w:lang w:val="en-GB"/>
        </w:rPr>
        <w:pPrChange w:id="672" w:author="stheresia@live.com" w:date="2014-12-04T18:07:00Z">
          <w:pPr/>
        </w:pPrChange>
      </w:pPr>
      <w:del w:id="673" w:author="stheresia@live.com" w:date="2014-12-04T18:07:00Z">
        <w:r w:rsidRPr="003E066B" w:rsidDel="00666943">
          <w:rPr>
            <w:rFonts w:ascii="Verdana" w:hAnsi="Verdana" w:cs="Arial"/>
            <w:b/>
            <w:color w:val="0D0D0D" w:themeColor="text1" w:themeTint="F2"/>
            <w:u w:val="single"/>
            <w:lang w:val="en-GB"/>
          </w:rPr>
          <w:delText>Here's the truth:</w:delText>
        </w:r>
        <w:r w:rsidDel="00666943">
          <w:rPr>
            <w:rFonts w:ascii="Verdana" w:hAnsi="Verdana" w:cs="Arial"/>
            <w:color w:val="0D0D0D" w:themeColor="text1" w:themeTint="F2"/>
            <w:lang w:val="en-GB"/>
          </w:rPr>
          <w:delText xml:space="preserve"> When I was testing this plugin on the early beta phase, I wasn't expecting much.</w:delText>
        </w:r>
      </w:del>
    </w:p>
    <w:p w:rsidR="003E066B" w:rsidDel="00666943" w:rsidRDefault="003E066B" w:rsidP="00666943">
      <w:pPr>
        <w:rPr>
          <w:del w:id="674" w:author="stheresia@live.com" w:date="2014-12-04T18:07:00Z"/>
          <w:rFonts w:ascii="Verdana" w:hAnsi="Verdana" w:cs="Arial"/>
          <w:color w:val="0D0D0D" w:themeColor="text1" w:themeTint="F2"/>
          <w:lang w:val="en-GB"/>
        </w:rPr>
        <w:pPrChange w:id="675" w:author="stheresia@live.com" w:date="2014-12-04T18:07:00Z">
          <w:pPr/>
        </w:pPrChange>
      </w:pPr>
      <w:del w:id="676" w:author="stheresia@live.com" w:date="2014-12-04T18:07:00Z">
        <w:r w:rsidDel="00666943">
          <w:rPr>
            <w:rFonts w:ascii="Verdana" w:hAnsi="Verdana" w:cs="Arial"/>
            <w:color w:val="0D0D0D" w:themeColor="text1" w:themeTint="F2"/>
            <w:lang w:val="en-GB"/>
          </w:rPr>
          <w:delText xml:space="preserve">After all, </w:delText>
        </w:r>
        <w:r w:rsidR="004E6F44" w:rsidDel="00666943">
          <w:rPr>
            <w:rFonts w:ascii="Verdana" w:hAnsi="Verdana" w:cs="Arial"/>
            <w:color w:val="0D0D0D" w:themeColor="text1" w:themeTint="F2"/>
            <w:lang w:val="en-GB"/>
          </w:rPr>
          <w:delText xml:space="preserve">I was just starting to use the plugin and didn't know how it </w:delText>
        </w:r>
        <w:r w:rsidR="001B4BE7" w:rsidDel="00666943">
          <w:rPr>
            <w:rFonts w:ascii="Verdana" w:hAnsi="Verdana" w:cs="Arial"/>
            <w:color w:val="0D0D0D" w:themeColor="text1" w:themeTint="F2"/>
            <w:lang w:val="en-GB"/>
          </w:rPr>
          <w:delText xml:space="preserve">would </w:delText>
        </w:r>
        <w:r w:rsidR="004E6F44" w:rsidDel="00666943">
          <w:rPr>
            <w:rFonts w:ascii="Verdana" w:hAnsi="Verdana" w:cs="Arial"/>
            <w:color w:val="0D0D0D" w:themeColor="text1" w:themeTint="F2"/>
            <w:lang w:val="en-GB"/>
          </w:rPr>
          <w:delText>turn out.</w:delText>
        </w:r>
      </w:del>
    </w:p>
    <w:p w:rsidR="004E6F44" w:rsidDel="00666943" w:rsidRDefault="004E6F44" w:rsidP="00666943">
      <w:pPr>
        <w:rPr>
          <w:del w:id="677" w:author="stheresia@live.com" w:date="2014-12-04T18:07:00Z"/>
          <w:rFonts w:ascii="Verdana" w:hAnsi="Verdana" w:cs="Arial"/>
          <w:color w:val="0D0D0D" w:themeColor="text1" w:themeTint="F2"/>
          <w:lang w:val="en-GB"/>
        </w:rPr>
        <w:pPrChange w:id="678" w:author="stheresia@live.com" w:date="2014-12-04T18:07:00Z">
          <w:pPr/>
        </w:pPrChange>
      </w:pPr>
      <w:del w:id="679" w:author="stheresia@live.com" w:date="2014-12-04T18:07:00Z">
        <w:r w:rsidDel="00666943">
          <w:rPr>
            <w:rFonts w:ascii="Verdana" w:hAnsi="Verdana" w:cs="Arial"/>
            <w:color w:val="0D0D0D" w:themeColor="text1" w:themeTint="F2"/>
            <w:lang w:val="en-GB"/>
          </w:rPr>
          <w:delText>But boy, the plugin worked smoothly and increased my traffic in way</w:delText>
        </w:r>
        <w:r w:rsidR="001B4BE7"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that made my jaw drop!</w:delText>
        </w:r>
      </w:del>
    </w:p>
    <w:p w:rsidR="004E6F44" w:rsidDel="00666943" w:rsidRDefault="004E6F44" w:rsidP="00666943">
      <w:pPr>
        <w:rPr>
          <w:del w:id="680" w:author="stheresia@live.com" w:date="2014-12-04T18:07:00Z"/>
          <w:rFonts w:ascii="Verdana" w:hAnsi="Verdana" w:cs="Arial"/>
          <w:color w:val="0D0D0D" w:themeColor="text1" w:themeTint="F2"/>
          <w:lang w:val="en-GB"/>
        </w:rPr>
        <w:pPrChange w:id="681" w:author="stheresia@live.com" w:date="2014-12-04T18:07:00Z">
          <w:pPr/>
        </w:pPrChange>
      </w:pPr>
      <w:del w:id="682" w:author="stheresia@live.com" w:date="2014-12-04T18:07:00Z">
        <w:r w:rsidDel="00666943">
          <w:rPr>
            <w:rFonts w:ascii="Verdana" w:hAnsi="Verdana" w:cs="Arial"/>
            <w:color w:val="0D0D0D" w:themeColor="text1" w:themeTint="F2"/>
            <w:lang w:val="en-GB"/>
          </w:rPr>
          <w:delText>After tweaking everything I tried again and as predicted, it drove me even MORE traffic!</w:delText>
        </w:r>
      </w:del>
    </w:p>
    <w:p w:rsidR="004E6F44" w:rsidDel="00666943" w:rsidRDefault="00992A3D" w:rsidP="00666943">
      <w:pPr>
        <w:rPr>
          <w:del w:id="683" w:author="stheresia@live.com" w:date="2014-12-04T18:07:00Z"/>
          <w:rFonts w:ascii="Verdana" w:hAnsi="Verdana" w:cs="Arial"/>
          <w:b/>
          <w:color w:val="C00000"/>
          <w:sz w:val="28"/>
          <w:lang w:val="en-GB"/>
        </w:rPr>
        <w:pPrChange w:id="684" w:author="stheresia@live.com" w:date="2014-12-04T18:07:00Z">
          <w:pPr>
            <w:jc w:val="center"/>
          </w:pPr>
        </w:pPrChange>
      </w:pPr>
      <w:del w:id="685" w:author="stheresia@live.com" w:date="2014-12-04T18:07:00Z">
        <w:r w:rsidDel="00666943">
          <w:rPr>
            <w:rFonts w:ascii="Verdana" w:hAnsi="Verdana" w:cs="Arial"/>
            <w:b/>
            <w:color w:val="C00000"/>
            <w:sz w:val="28"/>
            <w:lang w:val="en-GB"/>
          </w:rPr>
          <w:delText>Introducing...</w:delText>
        </w:r>
      </w:del>
    </w:p>
    <w:p w:rsidR="00992A3D" w:rsidRPr="00992A3D" w:rsidDel="00666943" w:rsidRDefault="00992A3D" w:rsidP="00666943">
      <w:pPr>
        <w:rPr>
          <w:del w:id="686" w:author="stheresia@live.com" w:date="2014-12-04T18:07:00Z"/>
          <w:rFonts w:ascii="Verdana" w:hAnsi="Verdana" w:cs="Arial"/>
          <w:b/>
          <w:color w:val="0D0D0D" w:themeColor="text1" w:themeTint="F2"/>
          <w:sz w:val="28"/>
          <w:lang w:val="en-GB"/>
        </w:rPr>
        <w:pPrChange w:id="687" w:author="stheresia@live.com" w:date="2014-12-04T18:07:00Z">
          <w:pPr>
            <w:jc w:val="center"/>
          </w:pPr>
        </w:pPrChange>
      </w:pPr>
      <w:del w:id="688" w:author="stheresia@live.com" w:date="2014-12-04T18:07:00Z">
        <w:r w:rsidRPr="00992A3D" w:rsidDel="00666943">
          <w:rPr>
            <w:rFonts w:ascii="Verdana" w:hAnsi="Verdana" w:cs="Arial"/>
            <w:b/>
            <w:color w:val="0D0D0D" w:themeColor="text1" w:themeTint="F2"/>
            <w:sz w:val="28"/>
            <w:lang w:val="en-GB"/>
          </w:rPr>
          <w:delText>WP Quick Meme Creator</w:delText>
        </w:r>
      </w:del>
    </w:p>
    <w:p w:rsidR="00992A3D" w:rsidDel="00666943" w:rsidRDefault="00992A3D" w:rsidP="00666943">
      <w:pPr>
        <w:rPr>
          <w:del w:id="689" w:author="stheresia@live.com" w:date="2014-12-04T18:07:00Z"/>
          <w:rFonts w:ascii="Verdana" w:hAnsi="Verdana" w:cs="Arial"/>
          <w:b/>
          <w:color w:val="7030A0"/>
          <w:sz w:val="20"/>
          <w:lang w:val="en-GB"/>
        </w:rPr>
        <w:pPrChange w:id="690" w:author="stheresia@live.com" w:date="2014-12-04T18:07:00Z">
          <w:pPr>
            <w:jc w:val="center"/>
          </w:pPr>
        </w:pPrChange>
      </w:pPr>
      <w:del w:id="691" w:author="stheresia@live.com" w:date="2014-12-04T18:07:00Z">
        <w:r w:rsidRPr="00992A3D" w:rsidDel="00666943">
          <w:rPr>
            <w:rFonts w:ascii="Verdana" w:hAnsi="Verdana" w:cs="Arial"/>
            <w:b/>
            <w:color w:val="7030A0"/>
            <w:sz w:val="20"/>
            <w:lang w:val="en-GB"/>
          </w:rPr>
          <w:delText>{Insert Ecover Here}</w:delText>
        </w:r>
      </w:del>
    </w:p>
    <w:p w:rsidR="00992A3D" w:rsidDel="00666943" w:rsidRDefault="00992A3D" w:rsidP="00666943">
      <w:pPr>
        <w:rPr>
          <w:del w:id="692" w:author="stheresia@live.com" w:date="2014-12-04T18:07:00Z"/>
          <w:rFonts w:ascii="Verdana" w:hAnsi="Verdana" w:cs="Arial"/>
          <w:b/>
          <w:color w:val="7030A0"/>
          <w:sz w:val="20"/>
          <w:lang w:val="en-GB"/>
        </w:rPr>
        <w:pPrChange w:id="693" w:author="stheresia@live.com" w:date="2014-12-04T18:07:00Z">
          <w:pPr>
            <w:jc w:val="center"/>
          </w:pPr>
        </w:pPrChange>
      </w:pPr>
    </w:p>
    <w:p w:rsidR="00992A3D" w:rsidDel="00666943" w:rsidRDefault="00992A3D" w:rsidP="00666943">
      <w:pPr>
        <w:rPr>
          <w:del w:id="694" w:author="stheresia@live.com" w:date="2014-12-04T18:07:00Z"/>
          <w:rFonts w:ascii="Verdana" w:hAnsi="Verdana" w:cs="Arial"/>
          <w:color w:val="0D0D0D" w:themeColor="text1" w:themeTint="F2"/>
          <w:lang w:val="en-GB"/>
        </w:rPr>
        <w:pPrChange w:id="695" w:author="stheresia@live.com" w:date="2014-12-04T18:07:00Z">
          <w:pPr/>
        </w:pPrChange>
      </w:pPr>
      <w:del w:id="696" w:author="stheresia@live.com" w:date="2014-12-04T18:07:00Z">
        <w:r w:rsidDel="00666943">
          <w:rPr>
            <w:rFonts w:ascii="Verdana" w:hAnsi="Verdana" w:cs="Arial"/>
            <w:color w:val="0D0D0D" w:themeColor="text1" w:themeTint="F2"/>
            <w:lang w:val="en-GB"/>
          </w:rPr>
          <w:delText>This is a traffic-generating plugin that helps you to create viral memes with ease, so that you can BOOST your traffic!</w:delText>
        </w:r>
      </w:del>
    </w:p>
    <w:p w:rsidR="00992A3D" w:rsidDel="00666943" w:rsidRDefault="00992A3D" w:rsidP="00666943">
      <w:pPr>
        <w:rPr>
          <w:del w:id="697" w:author="stheresia@live.com" w:date="2014-12-04T18:07:00Z"/>
          <w:rFonts w:ascii="Verdana" w:hAnsi="Verdana" w:cs="Arial"/>
          <w:color w:val="0D0D0D" w:themeColor="text1" w:themeTint="F2"/>
          <w:lang w:val="en-GB"/>
        </w:rPr>
        <w:pPrChange w:id="698" w:author="stheresia@live.com" w:date="2014-12-04T18:07:00Z">
          <w:pPr/>
        </w:pPrChange>
      </w:pPr>
      <w:del w:id="699" w:author="stheresia@live.com" w:date="2014-12-04T18:07:00Z">
        <w:r w:rsidDel="00666943">
          <w:rPr>
            <w:rFonts w:ascii="Verdana" w:hAnsi="Verdana" w:cs="Arial"/>
            <w:color w:val="0D0D0D" w:themeColor="text1" w:themeTint="F2"/>
            <w:lang w:val="en-GB"/>
          </w:rPr>
          <w:delText>Features and benefits of this plugin;</w:delText>
        </w:r>
      </w:del>
    </w:p>
    <w:p w:rsidR="00992A3D" w:rsidRPr="00435106" w:rsidDel="00666943" w:rsidRDefault="00992A3D" w:rsidP="00666943">
      <w:pPr>
        <w:pStyle w:val="ListParagraph"/>
        <w:numPr>
          <w:ilvl w:val="0"/>
          <w:numId w:val="5"/>
        </w:numPr>
        <w:rPr>
          <w:del w:id="700" w:author="stheresia@live.com" w:date="2014-12-04T18:07:00Z"/>
          <w:rFonts w:ascii="Verdana" w:hAnsi="Verdana" w:cs="Arial"/>
          <w:color w:val="0D0D0D" w:themeColor="text1" w:themeTint="F2"/>
          <w:lang w:val="en-GB"/>
        </w:rPr>
        <w:pPrChange w:id="701" w:author="stheresia@live.com" w:date="2014-12-04T18:07:00Z">
          <w:pPr>
            <w:pStyle w:val="ListParagraph"/>
            <w:numPr>
              <w:numId w:val="5"/>
            </w:numPr>
            <w:ind w:hanging="360"/>
          </w:pPr>
        </w:pPrChange>
      </w:pPr>
      <w:del w:id="702" w:author="stheresia@live.com" w:date="2014-12-04T18:07:00Z">
        <w:r w:rsidRPr="00435106" w:rsidDel="00666943">
          <w:rPr>
            <w:rFonts w:ascii="Verdana" w:hAnsi="Verdana" w:cs="Arial"/>
            <w:color w:val="0D0D0D" w:themeColor="text1" w:themeTint="F2"/>
            <w:lang w:val="en-GB"/>
          </w:rPr>
          <w:delText>Create, edit and publish memes to your blog posts.</w:delText>
        </w:r>
      </w:del>
    </w:p>
    <w:p w:rsidR="00992A3D" w:rsidRPr="00435106" w:rsidDel="00666943" w:rsidRDefault="001B4BE7" w:rsidP="00666943">
      <w:pPr>
        <w:pStyle w:val="ListParagraph"/>
        <w:numPr>
          <w:ilvl w:val="0"/>
          <w:numId w:val="5"/>
        </w:numPr>
        <w:rPr>
          <w:del w:id="703" w:author="stheresia@live.com" w:date="2014-12-04T18:07:00Z"/>
          <w:rFonts w:ascii="Verdana" w:hAnsi="Verdana" w:cs="Arial"/>
          <w:color w:val="0D0D0D" w:themeColor="text1" w:themeTint="F2"/>
          <w:lang w:val="en-GB"/>
        </w:rPr>
        <w:pPrChange w:id="704" w:author="stheresia@live.com" w:date="2014-12-04T18:07:00Z">
          <w:pPr>
            <w:pStyle w:val="ListParagraph"/>
            <w:numPr>
              <w:numId w:val="5"/>
            </w:numPr>
            <w:ind w:hanging="360"/>
          </w:pPr>
        </w:pPrChange>
      </w:pPr>
      <w:del w:id="705" w:author="stheresia@live.com" w:date="2014-12-04T18:07:00Z">
        <w:r w:rsidDel="00666943">
          <w:rPr>
            <w:rFonts w:ascii="Verdana" w:hAnsi="Verdana" w:cs="Arial"/>
            <w:color w:val="0D0D0D" w:themeColor="text1" w:themeTint="F2"/>
            <w:lang w:val="en-GB"/>
          </w:rPr>
          <w:delText>Ability</w:delText>
        </w:r>
        <w:r w:rsidRPr="00435106" w:rsidDel="00666943">
          <w:rPr>
            <w:rFonts w:ascii="Verdana" w:hAnsi="Verdana" w:cs="Arial"/>
            <w:color w:val="0D0D0D" w:themeColor="text1" w:themeTint="F2"/>
            <w:lang w:val="en-GB"/>
          </w:rPr>
          <w:delText xml:space="preserve"> </w:delText>
        </w:r>
        <w:r w:rsidR="00992A3D" w:rsidRPr="00435106" w:rsidDel="00666943">
          <w:rPr>
            <w:rFonts w:ascii="Verdana" w:hAnsi="Verdana" w:cs="Arial"/>
            <w:color w:val="0D0D0D" w:themeColor="text1" w:themeTint="F2"/>
            <w:lang w:val="en-GB"/>
          </w:rPr>
          <w:delText xml:space="preserve">to download your images to your desktop so that you can upload it to other websites, </w:delText>
        </w:r>
        <w:r w:rsidRPr="00435106" w:rsidDel="00666943">
          <w:rPr>
            <w:rFonts w:ascii="Verdana" w:hAnsi="Verdana" w:cs="Arial"/>
            <w:color w:val="0D0D0D" w:themeColor="text1" w:themeTint="F2"/>
            <w:lang w:val="en-GB"/>
          </w:rPr>
          <w:delText>Facebook</w:delText>
        </w:r>
        <w:r w:rsidR="00992A3D" w:rsidRPr="00435106" w:rsidDel="00666943">
          <w:rPr>
            <w:rFonts w:ascii="Verdana" w:hAnsi="Verdana" w:cs="Arial"/>
            <w:color w:val="0D0D0D" w:themeColor="text1" w:themeTint="F2"/>
            <w:lang w:val="en-GB"/>
          </w:rPr>
          <w:delText xml:space="preserve"> or </w:delText>
        </w:r>
        <w:r w:rsidR="00BE532D" w:rsidDel="00666943">
          <w:rPr>
            <w:rFonts w:ascii="Verdana" w:hAnsi="Verdana" w:cs="Arial"/>
            <w:color w:val="0D0D0D" w:themeColor="text1" w:themeTint="F2"/>
            <w:lang w:val="en-GB"/>
          </w:rPr>
          <w:delText>P</w:delText>
        </w:r>
        <w:r w:rsidR="00992A3D" w:rsidRPr="00435106" w:rsidDel="00666943">
          <w:rPr>
            <w:rFonts w:ascii="Verdana" w:hAnsi="Verdana" w:cs="Arial"/>
            <w:color w:val="0D0D0D" w:themeColor="text1" w:themeTint="F2"/>
            <w:lang w:val="en-GB"/>
          </w:rPr>
          <w:delText>interest (for example</w:delText>
        </w:r>
        <w:r w:rsidDel="00666943">
          <w:rPr>
            <w:rFonts w:ascii="Verdana" w:hAnsi="Verdana" w:cs="Arial"/>
            <w:color w:val="0D0D0D" w:themeColor="text1" w:themeTint="F2"/>
            <w:lang w:val="en-GB"/>
          </w:rPr>
          <w:delText>)</w:delText>
        </w:r>
        <w:r w:rsidR="00992A3D" w:rsidRPr="00435106" w:rsidDel="00666943">
          <w:rPr>
            <w:rFonts w:ascii="Verdana" w:hAnsi="Verdana" w:cs="Arial"/>
            <w:color w:val="0D0D0D" w:themeColor="text1" w:themeTint="F2"/>
            <w:lang w:val="en-GB"/>
          </w:rPr>
          <w:delText>.</w:delText>
        </w:r>
      </w:del>
    </w:p>
    <w:p w:rsidR="00992A3D" w:rsidRPr="00435106" w:rsidDel="00666943" w:rsidRDefault="00992A3D" w:rsidP="00666943">
      <w:pPr>
        <w:pStyle w:val="ListParagraph"/>
        <w:numPr>
          <w:ilvl w:val="0"/>
          <w:numId w:val="5"/>
        </w:numPr>
        <w:rPr>
          <w:del w:id="706" w:author="stheresia@live.com" w:date="2014-12-04T18:07:00Z"/>
          <w:rFonts w:ascii="Verdana" w:hAnsi="Verdana" w:cs="Arial"/>
          <w:color w:val="0D0D0D" w:themeColor="text1" w:themeTint="F2"/>
          <w:lang w:val="en-GB"/>
        </w:rPr>
        <w:pPrChange w:id="707" w:author="stheresia@live.com" w:date="2014-12-04T18:07:00Z">
          <w:pPr>
            <w:pStyle w:val="ListParagraph"/>
            <w:numPr>
              <w:numId w:val="5"/>
            </w:numPr>
            <w:ind w:hanging="360"/>
          </w:pPr>
        </w:pPrChange>
      </w:pPr>
      <w:del w:id="708" w:author="stheresia@live.com" w:date="2014-12-04T18:07:00Z">
        <w:r w:rsidRPr="00435106" w:rsidDel="00666943">
          <w:rPr>
            <w:rFonts w:ascii="Verdana" w:hAnsi="Verdana" w:cs="Arial"/>
            <w:color w:val="0D0D0D" w:themeColor="text1" w:themeTint="F2"/>
            <w:lang w:val="en-GB"/>
          </w:rPr>
          <w:delText>Easy to use and newbie friendly - even if you have no tech-skills, the plugin is extremely easy to use!</w:delText>
        </w:r>
      </w:del>
    </w:p>
    <w:p w:rsidR="00992A3D" w:rsidRPr="00435106" w:rsidDel="00666943" w:rsidRDefault="00435106" w:rsidP="00666943">
      <w:pPr>
        <w:pStyle w:val="ListParagraph"/>
        <w:numPr>
          <w:ilvl w:val="0"/>
          <w:numId w:val="5"/>
        </w:numPr>
        <w:rPr>
          <w:del w:id="709" w:author="stheresia@live.com" w:date="2014-12-04T18:07:00Z"/>
          <w:rFonts w:ascii="Verdana" w:hAnsi="Verdana" w:cs="Arial"/>
          <w:color w:val="0D0D0D" w:themeColor="text1" w:themeTint="F2"/>
          <w:lang w:val="en-GB"/>
        </w:rPr>
        <w:pPrChange w:id="710" w:author="stheresia@live.com" w:date="2014-12-04T18:07:00Z">
          <w:pPr>
            <w:pStyle w:val="ListParagraph"/>
            <w:numPr>
              <w:numId w:val="5"/>
            </w:numPr>
            <w:ind w:hanging="360"/>
          </w:pPr>
        </w:pPrChange>
      </w:pPr>
      <w:del w:id="711" w:author="stheresia@live.com" w:date="2014-12-04T18:07:00Z">
        <w:r w:rsidRPr="00435106" w:rsidDel="00666943">
          <w:rPr>
            <w:rFonts w:ascii="Verdana" w:hAnsi="Verdana" w:cs="Arial"/>
            <w:color w:val="0D0D0D" w:themeColor="text1" w:themeTint="F2"/>
            <w:lang w:val="en-GB"/>
          </w:rPr>
          <w:delText xml:space="preserve">Get a torrent of viral traffic thanks to </w:delText>
        </w:r>
        <w:r w:rsidR="001B4BE7" w:rsidDel="00666943">
          <w:rPr>
            <w:rFonts w:ascii="Verdana" w:hAnsi="Verdana" w:cs="Arial"/>
            <w:color w:val="0D0D0D" w:themeColor="text1" w:themeTint="F2"/>
            <w:lang w:val="en-GB"/>
          </w:rPr>
          <w:delText>these</w:delText>
        </w:r>
        <w:r w:rsidR="001B4BE7" w:rsidRPr="00435106" w:rsidDel="00666943">
          <w:rPr>
            <w:rFonts w:ascii="Verdana" w:hAnsi="Verdana" w:cs="Arial"/>
            <w:color w:val="0D0D0D" w:themeColor="text1" w:themeTint="F2"/>
            <w:lang w:val="en-GB"/>
          </w:rPr>
          <w:delText xml:space="preserve"> </w:delText>
        </w:r>
        <w:r w:rsidRPr="00435106" w:rsidDel="00666943">
          <w:rPr>
            <w:rFonts w:ascii="Verdana" w:hAnsi="Verdana" w:cs="Arial"/>
            <w:color w:val="0D0D0D" w:themeColor="text1" w:themeTint="F2"/>
            <w:lang w:val="en-GB"/>
          </w:rPr>
          <w:delText>memes</w:delText>
        </w:r>
      </w:del>
    </w:p>
    <w:p w:rsidR="00435106" w:rsidRPr="00435106" w:rsidDel="00666943" w:rsidRDefault="00435106" w:rsidP="00666943">
      <w:pPr>
        <w:pStyle w:val="ListParagraph"/>
        <w:numPr>
          <w:ilvl w:val="0"/>
          <w:numId w:val="5"/>
        </w:numPr>
        <w:rPr>
          <w:del w:id="712" w:author="stheresia@live.com" w:date="2014-12-04T18:07:00Z"/>
          <w:rFonts w:ascii="Verdana" w:hAnsi="Verdana" w:cs="Arial"/>
          <w:color w:val="0D0D0D" w:themeColor="text1" w:themeTint="F2"/>
          <w:lang w:val="en-GB"/>
        </w:rPr>
        <w:pPrChange w:id="713" w:author="stheresia@live.com" w:date="2014-12-04T18:07:00Z">
          <w:pPr>
            <w:pStyle w:val="ListParagraph"/>
            <w:numPr>
              <w:numId w:val="5"/>
            </w:numPr>
            <w:ind w:hanging="360"/>
          </w:pPr>
        </w:pPrChange>
      </w:pPr>
      <w:del w:id="714" w:author="stheresia@live.com" w:date="2014-12-04T18:07:00Z">
        <w:r w:rsidRPr="00435106" w:rsidDel="00666943">
          <w:rPr>
            <w:rFonts w:ascii="Verdana" w:hAnsi="Verdana" w:cs="Arial"/>
            <w:color w:val="0D0D0D" w:themeColor="text1" w:themeTint="F2"/>
            <w:lang w:val="en-GB"/>
          </w:rPr>
          <w:delText>100% satisfaction guarantee</w:delText>
        </w:r>
      </w:del>
    </w:p>
    <w:p w:rsidR="00435106" w:rsidRPr="00435106" w:rsidDel="00666943" w:rsidRDefault="00435106" w:rsidP="00666943">
      <w:pPr>
        <w:pStyle w:val="ListParagraph"/>
        <w:numPr>
          <w:ilvl w:val="0"/>
          <w:numId w:val="5"/>
        </w:numPr>
        <w:rPr>
          <w:del w:id="715" w:author="stheresia@live.com" w:date="2014-12-04T18:07:00Z"/>
          <w:rFonts w:ascii="Verdana" w:hAnsi="Verdana" w:cs="Arial"/>
          <w:color w:val="0D0D0D" w:themeColor="text1" w:themeTint="F2"/>
          <w:lang w:val="en-GB"/>
        </w:rPr>
        <w:pPrChange w:id="716" w:author="stheresia@live.com" w:date="2014-12-04T18:07:00Z">
          <w:pPr>
            <w:pStyle w:val="ListParagraph"/>
            <w:numPr>
              <w:numId w:val="5"/>
            </w:numPr>
            <w:ind w:hanging="360"/>
          </w:pPr>
        </w:pPrChange>
      </w:pPr>
      <w:del w:id="717" w:author="stheresia@live.com" w:date="2014-12-04T18:07:00Z">
        <w:r w:rsidRPr="00435106" w:rsidDel="00666943">
          <w:rPr>
            <w:rFonts w:ascii="Verdana" w:hAnsi="Verdana" w:cs="Arial"/>
            <w:color w:val="0D0D0D" w:themeColor="text1" w:themeTint="F2"/>
            <w:lang w:val="en-GB"/>
          </w:rPr>
          <w:delText>30-days money-back guarantee (you either love this plugin or your money goes back to your pocket again)</w:delText>
        </w:r>
      </w:del>
    </w:p>
    <w:p w:rsidR="00435106" w:rsidRPr="00435106" w:rsidDel="00666943" w:rsidRDefault="00435106" w:rsidP="00666943">
      <w:pPr>
        <w:pStyle w:val="ListParagraph"/>
        <w:numPr>
          <w:ilvl w:val="0"/>
          <w:numId w:val="5"/>
        </w:numPr>
        <w:rPr>
          <w:del w:id="718" w:author="stheresia@live.com" w:date="2014-12-04T18:07:00Z"/>
          <w:rFonts w:ascii="Verdana" w:hAnsi="Verdana" w:cs="Arial"/>
          <w:color w:val="0D0D0D" w:themeColor="text1" w:themeTint="F2"/>
          <w:lang w:val="en-GB"/>
        </w:rPr>
        <w:pPrChange w:id="719" w:author="stheresia@live.com" w:date="2014-12-04T18:07:00Z">
          <w:pPr>
            <w:pStyle w:val="ListParagraph"/>
            <w:numPr>
              <w:numId w:val="5"/>
            </w:numPr>
            <w:ind w:hanging="360"/>
          </w:pPr>
        </w:pPrChange>
      </w:pPr>
      <w:del w:id="720" w:author="stheresia@live.com" w:date="2014-12-04T18:07:00Z">
        <w:r w:rsidRPr="00435106" w:rsidDel="00666943">
          <w:rPr>
            <w:rFonts w:ascii="Verdana" w:hAnsi="Verdana" w:cs="Arial"/>
            <w:color w:val="0D0D0D" w:themeColor="text1" w:themeTint="F2"/>
            <w:lang w:val="en-GB"/>
          </w:rPr>
          <w:delText>Attentive, friendly customer support that will be there if you need it</w:delText>
        </w:r>
      </w:del>
    </w:p>
    <w:p w:rsidR="00435106" w:rsidDel="00666943" w:rsidRDefault="00435106" w:rsidP="00666943">
      <w:pPr>
        <w:pStyle w:val="ListParagraph"/>
        <w:numPr>
          <w:ilvl w:val="0"/>
          <w:numId w:val="5"/>
        </w:numPr>
        <w:rPr>
          <w:del w:id="721" w:author="stheresia@live.com" w:date="2014-12-04T18:07:00Z"/>
          <w:rFonts w:ascii="Verdana" w:hAnsi="Verdana" w:cs="Arial"/>
          <w:color w:val="0D0D0D" w:themeColor="text1" w:themeTint="F2"/>
          <w:lang w:val="en-GB"/>
        </w:rPr>
        <w:pPrChange w:id="722" w:author="stheresia@live.com" w:date="2014-12-04T18:07:00Z">
          <w:pPr>
            <w:pStyle w:val="ListParagraph"/>
            <w:numPr>
              <w:numId w:val="5"/>
            </w:numPr>
            <w:ind w:hanging="360"/>
          </w:pPr>
        </w:pPrChange>
      </w:pPr>
      <w:del w:id="723" w:author="stheresia@live.com" w:date="2014-12-04T18:07:00Z">
        <w:r w:rsidRPr="00435106" w:rsidDel="00666943">
          <w:rPr>
            <w:rFonts w:ascii="Verdana" w:hAnsi="Verdana" w:cs="Arial"/>
            <w:color w:val="0D0D0D" w:themeColor="text1" w:themeTint="F2"/>
            <w:lang w:val="en-GB"/>
          </w:rPr>
          <w:delText>And much, much more!</w:delText>
        </w:r>
      </w:del>
    </w:p>
    <w:p w:rsidR="00435106" w:rsidDel="00666943" w:rsidRDefault="00435106" w:rsidP="00666943">
      <w:pPr>
        <w:rPr>
          <w:del w:id="724" w:author="stheresia@live.com" w:date="2014-12-04T18:07:00Z"/>
          <w:rFonts w:ascii="Verdana" w:hAnsi="Verdana" w:cs="Arial"/>
          <w:color w:val="0D0D0D" w:themeColor="text1" w:themeTint="F2"/>
          <w:lang w:val="en-GB"/>
        </w:rPr>
        <w:pPrChange w:id="725" w:author="stheresia@live.com" w:date="2014-12-04T18:07:00Z">
          <w:pPr/>
        </w:pPrChange>
      </w:pPr>
    </w:p>
    <w:p w:rsidR="00435106" w:rsidDel="00666943" w:rsidRDefault="00435106" w:rsidP="00666943">
      <w:pPr>
        <w:rPr>
          <w:del w:id="726" w:author="stheresia@live.com" w:date="2014-12-04T18:07:00Z"/>
          <w:rFonts w:ascii="Verdana" w:hAnsi="Verdana" w:cs="Arial"/>
          <w:b/>
          <w:color w:val="C00000"/>
          <w:sz w:val="28"/>
          <w:lang w:val="en-GB"/>
        </w:rPr>
        <w:pPrChange w:id="727" w:author="stheresia@live.com" w:date="2014-12-04T18:07:00Z">
          <w:pPr>
            <w:jc w:val="center"/>
          </w:pPr>
        </w:pPrChange>
      </w:pPr>
      <w:del w:id="728" w:author="stheresia@live.com" w:date="2014-12-04T18:07:00Z">
        <w:r w:rsidDel="00666943">
          <w:rPr>
            <w:rFonts w:ascii="Verdana" w:hAnsi="Verdana" w:cs="Arial"/>
            <w:b/>
            <w:color w:val="C00000"/>
            <w:sz w:val="28"/>
            <w:lang w:val="en-GB"/>
          </w:rPr>
          <w:delText>Memes Are All The Rage Nowadays...Tap Into This UNLIMITED TRAFFIC Source</w:delText>
        </w:r>
      </w:del>
    </w:p>
    <w:p w:rsidR="00435106" w:rsidDel="00666943" w:rsidRDefault="002F1F1D" w:rsidP="00666943">
      <w:pPr>
        <w:rPr>
          <w:del w:id="729" w:author="stheresia@live.com" w:date="2014-12-04T18:07:00Z"/>
          <w:rFonts w:ascii="Verdana" w:hAnsi="Verdana" w:cs="Arial"/>
          <w:color w:val="0D0D0D" w:themeColor="text1" w:themeTint="F2"/>
          <w:lang w:val="en-GB"/>
        </w:rPr>
        <w:pPrChange w:id="730" w:author="stheresia@live.com" w:date="2014-12-04T18:07:00Z">
          <w:pPr/>
        </w:pPrChange>
      </w:pPr>
      <w:del w:id="731" w:author="stheresia@live.com" w:date="2014-12-04T18:07:00Z">
        <w:r w:rsidDel="00666943">
          <w:rPr>
            <w:rFonts w:ascii="Verdana" w:hAnsi="Verdana" w:cs="Arial"/>
            <w:color w:val="0D0D0D" w:themeColor="text1" w:themeTint="F2"/>
            <w:lang w:val="en-GB"/>
          </w:rPr>
          <w:delText>There's no doubt that Memes are here to stay.</w:delText>
        </w:r>
      </w:del>
    </w:p>
    <w:p w:rsidR="002F1F1D" w:rsidDel="00666943" w:rsidRDefault="002F1F1D" w:rsidP="00666943">
      <w:pPr>
        <w:rPr>
          <w:del w:id="732" w:author="stheresia@live.com" w:date="2014-12-04T18:07:00Z"/>
          <w:rFonts w:ascii="Verdana" w:hAnsi="Verdana" w:cs="Arial"/>
          <w:color w:val="0D0D0D" w:themeColor="text1" w:themeTint="F2"/>
          <w:lang w:val="en-GB"/>
        </w:rPr>
        <w:pPrChange w:id="733" w:author="stheresia@live.com" w:date="2014-12-04T18:07:00Z">
          <w:pPr/>
        </w:pPrChange>
      </w:pPr>
      <w:del w:id="734" w:author="stheresia@live.com" w:date="2014-12-04T18:07:00Z">
        <w:r w:rsidDel="00666943">
          <w:rPr>
            <w:rFonts w:ascii="Verdana" w:hAnsi="Verdana" w:cs="Arial"/>
            <w:color w:val="0D0D0D" w:themeColor="text1" w:themeTint="F2"/>
            <w:lang w:val="en-GB"/>
          </w:rPr>
          <w:delText>Most of them get viral and a single meme can been seen by millio</w:delText>
        </w:r>
        <w:r w:rsidR="003A5F79" w:rsidDel="00666943">
          <w:rPr>
            <w:rFonts w:ascii="Verdana" w:hAnsi="Verdana" w:cs="Arial"/>
            <w:color w:val="0D0D0D" w:themeColor="text1" w:themeTint="F2"/>
            <w:lang w:val="en-GB"/>
          </w:rPr>
          <w:delText>ns of people in just a few days - YES, in just a few days!</w:delText>
        </w:r>
      </w:del>
    </w:p>
    <w:p w:rsidR="002F1F1D" w:rsidDel="00666943" w:rsidRDefault="002F1F1D" w:rsidP="00666943">
      <w:pPr>
        <w:rPr>
          <w:del w:id="735" w:author="stheresia@live.com" w:date="2014-12-04T18:07:00Z"/>
          <w:rFonts w:ascii="Verdana" w:hAnsi="Verdana" w:cs="Arial"/>
          <w:color w:val="0D0D0D" w:themeColor="text1" w:themeTint="F2"/>
          <w:lang w:val="en-GB"/>
        </w:rPr>
        <w:pPrChange w:id="736" w:author="stheresia@live.com" w:date="2014-12-04T18:07:00Z">
          <w:pPr/>
        </w:pPrChange>
      </w:pPr>
      <w:del w:id="737" w:author="stheresia@live.com" w:date="2014-12-04T18:07:00Z">
        <w:r w:rsidDel="00666943">
          <w:rPr>
            <w:rFonts w:ascii="Verdana" w:hAnsi="Verdana" w:cs="Arial"/>
            <w:color w:val="0D0D0D" w:themeColor="text1" w:themeTint="F2"/>
            <w:lang w:val="en-GB"/>
          </w:rPr>
          <w:delText>Just imagine</w:delText>
        </w:r>
        <w:r w:rsidR="003A5F79" w:rsidDel="00666943">
          <w:rPr>
            <w:rFonts w:ascii="Verdana" w:hAnsi="Verdana" w:cs="Arial"/>
            <w:color w:val="0D0D0D" w:themeColor="text1" w:themeTint="F2"/>
            <w:lang w:val="en-GB"/>
          </w:rPr>
          <w:delText xml:space="preserve"> if</w:delText>
        </w:r>
        <w:r w:rsidDel="00666943">
          <w:rPr>
            <w:rFonts w:ascii="Verdana" w:hAnsi="Verdana" w:cs="Arial"/>
            <w:color w:val="0D0D0D" w:themeColor="text1" w:themeTint="F2"/>
            <w:lang w:val="en-GB"/>
          </w:rPr>
          <w:delText xml:space="preserve"> </w:delText>
        </w:r>
        <w:r w:rsidR="003A5F79" w:rsidDel="00666943">
          <w:rPr>
            <w:rFonts w:ascii="Verdana" w:hAnsi="Verdana" w:cs="Arial"/>
            <w:color w:val="0D0D0D" w:themeColor="text1" w:themeTint="F2"/>
            <w:lang w:val="en-GB"/>
          </w:rPr>
          <w:delText xml:space="preserve">at </w:delText>
        </w:r>
        <w:r w:rsidR="00BE532D" w:rsidDel="00666943">
          <w:rPr>
            <w:rFonts w:ascii="Verdana" w:hAnsi="Verdana" w:cs="Arial"/>
            <w:color w:val="0D0D0D" w:themeColor="text1" w:themeTint="F2"/>
            <w:lang w:val="en-GB"/>
          </w:rPr>
          <w:delText xml:space="preserve">the very </w:delText>
        </w:r>
        <w:r w:rsidR="003A5F79" w:rsidDel="00666943">
          <w:rPr>
            <w:rFonts w:ascii="Verdana" w:hAnsi="Verdana" w:cs="Arial"/>
            <w:color w:val="0D0D0D" w:themeColor="text1" w:themeTint="F2"/>
            <w:lang w:val="en-GB"/>
          </w:rPr>
          <w:delText xml:space="preserve">least you </w:delText>
        </w:r>
        <w:r w:rsidR="00BE532D" w:rsidDel="00666943">
          <w:rPr>
            <w:rFonts w:ascii="Verdana" w:hAnsi="Verdana" w:cs="Arial"/>
            <w:color w:val="0D0D0D" w:themeColor="text1" w:themeTint="F2"/>
            <w:lang w:val="en-GB"/>
          </w:rPr>
          <w:delText>were able to</w:delText>
        </w:r>
        <w:r w:rsidDel="00666943">
          <w:rPr>
            <w:rFonts w:ascii="Verdana" w:hAnsi="Verdana" w:cs="Arial"/>
            <w:color w:val="0D0D0D" w:themeColor="text1" w:themeTint="F2"/>
            <w:lang w:val="en-GB"/>
          </w:rPr>
          <w:delText>grab a tiny piece of this monster traffic cake!</w:delText>
        </w:r>
      </w:del>
    </w:p>
    <w:p w:rsidR="002F1F1D" w:rsidDel="00666943" w:rsidRDefault="002F1F1D" w:rsidP="00666943">
      <w:pPr>
        <w:rPr>
          <w:del w:id="738" w:author="stheresia@live.com" w:date="2014-12-04T18:07:00Z"/>
          <w:rFonts w:ascii="Verdana" w:hAnsi="Verdana" w:cs="Arial"/>
          <w:color w:val="0D0D0D" w:themeColor="text1" w:themeTint="F2"/>
          <w:lang w:val="en-GB"/>
        </w:rPr>
        <w:pPrChange w:id="739" w:author="stheresia@live.com" w:date="2014-12-04T18:07:00Z">
          <w:pPr/>
        </w:pPrChange>
      </w:pPr>
      <w:del w:id="740" w:author="stheresia@live.com" w:date="2014-12-04T18:07:00Z">
        <w:r w:rsidDel="00666943">
          <w:rPr>
            <w:rFonts w:ascii="Verdana" w:hAnsi="Verdana" w:cs="Arial"/>
            <w:color w:val="0D0D0D" w:themeColor="text1" w:themeTint="F2"/>
            <w:lang w:val="en-GB"/>
          </w:rPr>
          <w:delText>Would a few things change in your current business?</w:delText>
        </w:r>
      </w:del>
    </w:p>
    <w:p w:rsidR="002F1F1D" w:rsidDel="00666943" w:rsidRDefault="002F1F1D" w:rsidP="00666943">
      <w:pPr>
        <w:rPr>
          <w:del w:id="741" w:author="stheresia@live.com" w:date="2014-12-04T18:07:00Z"/>
          <w:rFonts w:ascii="Verdana" w:hAnsi="Verdana" w:cs="Arial"/>
          <w:color w:val="0D0D0D" w:themeColor="text1" w:themeTint="F2"/>
          <w:lang w:val="en-GB"/>
        </w:rPr>
        <w:pPrChange w:id="742" w:author="stheresia@live.com" w:date="2014-12-04T18:07:00Z">
          <w:pPr/>
        </w:pPrChange>
      </w:pPr>
      <w:del w:id="743" w:author="stheresia@live.com" w:date="2014-12-04T18:07:00Z">
        <w:r w:rsidDel="00666943">
          <w:rPr>
            <w:rFonts w:ascii="Verdana" w:hAnsi="Verdana" w:cs="Arial"/>
            <w:color w:val="0D0D0D" w:themeColor="text1" w:themeTint="F2"/>
            <w:lang w:val="en-GB"/>
          </w:rPr>
          <w:delText>Sure it would!</w:delText>
        </w:r>
      </w:del>
    </w:p>
    <w:p w:rsidR="003A5F79" w:rsidDel="00666943" w:rsidRDefault="003A5F79" w:rsidP="00666943">
      <w:pPr>
        <w:rPr>
          <w:del w:id="744" w:author="stheresia@live.com" w:date="2014-12-04T18:07:00Z"/>
          <w:rFonts w:ascii="Verdana" w:hAnsi="Verdana" w:cs="Arial"/>
          <w:color w:val="0D0D0D" w:themeColor="text1" w:themeTint="F2"/>
          <w:lang w:val="en-GB"/>
        </w:rPr>
        <w:pPrChange w:id="745" w:author="stheresia@live.com" w:date="2014-12-04T18:07:00Z">
          <w:pPr/>
        </w:pPrChange>
      </w:pPr>
      <w:del w:id="746" w:author="stheresia@live.com" w:date="2014-12-04T18:07:00Z">
        <w:r w:rsidDel="00666943">
          <w:rPr>
            <w:rFonts w:ascii="Verdana" w:hAnsi="Verdana" w:cs="Arial"/>
            <w:color w:val="0D0D0D" w:themeColor="text1" w:themeTint="F2"/>
            <w:lang w:val="en-GB"/>
          </w:rPr>
          <w:delText>Now, I am not saying that you only have to create a meme and traffic will come to you...but if you create GOOD meme</w:delText>
        </w:r>
        <w:r w:rsidR="00BE532D" w:rsidDel="00666943">
          <w:rPr>
            <w:rFonts w:ascii="Verdana" w:hAnsi="Verdana" w:cs="Arial"/>
            <w:color w:val="0D0D0D" w:themeColor="text1" w:themeTint="F2"/>
            <w:lang w:val="en-GB"/>
          </w:rPr>
          <w:delText>s</w:delText>
        </w:r>
        <w:r w:rsidDel="00666943">
          <w:rPr>
            <w:rFonts w:ascii="Verdana" w:hAnsi="Verdana" w:cs="Arial"/>
            <w:color w:val="0D0D0D" w:themeColor="text1" w:themeTint="F2"/>
            <w:lang w:val="en-GB"/>
          </w:rPr>
          <w:delText xml:space="preserve"> you will definitely get traffic with this plugin.</w:delText>
        </w:r>
      </w:del>
    </w:p>
    <w:p w:rsidR="003A5F79" w:rsidDel="00666943" w:rsidRDefault="003A5F79" w:rsidP="00666943">
      <w:pPr>
        <w:rPr>
          <w:del w:id="747" w:author="stheresia@live.com" w:date="2014-12-04T18:07:00Z"/>
          <w:rFonts w:ascii="Verdana" w:hAnsi="Verdana" w:cs="Arial"/>
          <w:color w:val="0D0D0D" w:themeColor="text1" w:themeTint="F2"/>
          <w:lang w:val="en-GB"/>
        </w:rPr>
        <w:pPrChange w:id="748" w:author="stheresia@live.com" w:date="2014-12-04T18:07:00Z">
          <w:pPr/>
        </w:pPrChange>
      </w:pPr>
      <w:del w:id="749" w:author="stheresia@live.com" w:date="2014-12-04T18:07:00Z">
        <w:r w:rsidDel="00666943">
          <w:rPr>
            <w:rFonts w:ascii="Verdana" w:hAnsi="Verdana" w:cs="Arial"/>
            <w:color w:val="0D0D0D" w:themeColor="text1" w:themeTint="F2"/>
            <w:lang w:val="en-GB"/>
          </w:rPr>
          <w:delText>This is the same WP plugin that I am using almost on daily basis in order to quickly and easily create memes that bring in massive traffic...</w:delText>
        </w:r>
      </w:del>
    </w:p>
    <w:p w:rsidR="003A5F79" w:rsidRPr="001A5F29" w:rsidDel="00666943" w:rsidRDefault="003A5F79" w:rsidP="00666943">
      <w:pPr>
        <w:rPr>
          <w:del w:id="750" w:author="stheresia@live.com" w:date="2014-12-04T18:07:00Z"/>
          <w:rFonts w:ascii="Verdana" w:hAnsi="Verdana" w:cs="Arial"/>
          <w:b/>
          <w:color w:val="0D0D0D" w:themeColor="text1" w:themeTint="F2"/>
          <w:u w:val="single"/>
          <w:lang w:val="en-GB"/>
        </w:rPr>
        <w:pPrChange w:id="751" w:author="stheresia@live.com" w:date="2014-12-04T18:07:00Z">
          <w:pPr/>
        </w:pPrChange>
      </w:pPr>
      <w:del w:id="752" w:author="stheresia@live.com" w:date="2014-12-04T18:07:00Z">
        <w:r w:rsidRPr="001A5F29" w:rsidDel="00666943">
          <w:rPr>
            <w:rFonts w:ascii="Verdana" w:hAnsi="Verdana" w:cs="Arial"/>
            <w:b/>
            <w:color w:val="0D0D0D" w:themeColor="text1" w:themeTint="F2"/>
            <w:u w:val="single"/>
            <w:lang w:val="en-GB"/>
          </w:rPr>
          <w:delText>And now it's YOUR turn.</w:delText>
        </w:r>
      </w:del>
    </w:p>
    <w:p w:rsidR="003A5F79" w:rsidDel="00666943" w:rsidRDefault="003A5F79" w:rsidP="00666943">
      <w:pPr>
        <w:rPr>
          <w:del w:id="753" w:author="stheresia@live.com" w:date="2014-12-04T18:07:00Z"/>
          <w:rFonts w:ascii="Verdana" w:hAnsi="Verdana" w:cs="Arial"/>
          <w:color w:val="0D0D0D" w:themeColor="text1" w:themeTint="F2"/>
          <w:lang w:val="en-GB"/>
        </w:rPr>
        <w:pPrChange w:id="754" w:author="stheresia@live.com" w:date="2014-12-04T18:07:00Z">
          <w:pPr/>
        </w:pPrChange>
      </w:pPr>
    </w:p>
    <w:p w:rsidR="003A5F79" w:rsidDel="00666943" w:rsidRDefault="003A5F79" w:rsidP="00666943">
      <w:pPr>
        <w:rPr>
          <w:del w:id="755" w:author="stheresia@live.com" w:date="2014-12-04T18:07:00Z"/>
          <w:rFonts w:ascii="Verdana" w:hAnsi="Verdana" w:cs="Arial"/>
          <w:b/>
          <w:color w:val="C00000"/>
          <w:sz w:val="28"/>
          <w:lang w:val="en-GB"/>
        </w:rPr>
        <w:pPrChange w:id="756" w:author="stheresia@live.com" w:date="2014-12-04T18:07:00Z">
          <w:pPr>
            <w:jc w:val="center"/>
          </w:pPr>
        </w:pPrChange>
      </w:pPr>
      <w:del w:id="757" w:author="stheresia@live.com" w:date="2014-12-04T18:07:00Z">
        <w:r w:rsidDel="00666943">
          <w:rPr>
            <w:rFonts w:ascii="Verdana" w:hAnsi="Verdana" w:cs="Arial"/>
            <w:b/>
            <w:color w:val="C00000"/>
            <w:sz w:val="28"/>
            <w:lang w:val="en-GB"/>
          </w:rPr>
          <w:delText>I Am</w:delText>
        </w:r>
        <w:r w:rsidR="001A5F29" w:rsidDel="00666943">
          <w:rPr>
            <w:rFonts w:ascii="Verdana" w:hAnsi="Verdana" w:cs="Arial"/>
            <w:b/>
            <w:color w:val="C00000"/>
            <w:sz w:val="28"/>
            <w:lang w:val="en-GB"/>
          </w:rPr>
          <w:delText xml:space="preserve"> Interested...But What's The Price?</w:delText>
        </w:r>
      </w:del>
    </w:p>
    <w:p w:rsidR="001A5F29" w:rsidDel="00666943" w:rsidRDefault="00C55EFF" w:rsidP="00666943">
      <w:pPr>
        <w:rPr>
          <w:del w:id="758" w:author="stheresia@live.com" w:date="2014-12-04T18:07:00Z"/>
          <w:rFonts w:ascii="Verdana" w:hAnsi="Verdana" w:cs="Arial"/>
          <w:color w:val="0D0D0D" w:themeColor="text1" w:themeTint="F2"/>
          <w:lang w:val="en-GB"/>
        </w:rPr>
        <w:pPrChange w:id="759" w:author="stheresia@live.com" w:date="2014-12-04T18:07:00Z">
          <w:pPr/>
        </w:pPrChange>
      </w:pPr>
      <w:del w:id="760" w:author="stheresia@live.com" w:date="2014-12-04T18:07:00Z">
        <w:r w:rsidDel="00666943">
          <w:rPr>
            <w:rFonts w:ascii="Verdana" w:hAnsi="Verdana" w:cs="Arial"/>
            <w:color w:val="0D0D0D" w:themeColor="text1" w:themeTint="F2"/>
            <w:lang w:val="en-GB"/>
          </w:rPr>
          <w:delText>Before talking about the price...</w:delText>
        </w:r>
      </w:del>
    </w:p>
    <w:p w:rsidR="00C55EFF" w:rsidDel="00666943" w:rsidRDefault="00C55EFF" w:rsidP="00666943">
      <w:pPr>
        <w:rPr>
          <w:del w:id="761" w:author="stheresia@live.com" w:date="2014-12-04T18:07:00Z"/>
          <w:rFonts w:ascii="Verdana" w:hAnsi="Verdana" w:cs="Arial"/>
          <w:color w:val="0D0D0D" w:themeColor="text1" w:themeTint="F2"/>
          <w:lang w:val="en-GB"/>
        </w:rPr>
        <w:pPrChange w:id="762" w:author="stheresia@live.com" w:date="2014-12-04T18:07:00Z">
          <w:pPr/>
        </w:pPrChange>
      </w:pPr>
      <w:del w:id="763" w:author="stheresia@live.com" w:date="2014-12-04T18:07:00Z">
        <w:r w:rsidDel="00666943">
          <w:rPr>
            <w:rFonts w:ascii="Verdana" w:hAnsi="Verdana" w:cs="Arial"/>
            <w:color w:val="0D0D0D" w:themeColor="text1" w:themeTint="F2"/>
            <w:lang w:val="en-GB"/>
          </w:rPr>
          <w:delText>Think about all of the benefits that my plugin could bring to your online business.</w:delText>
        </w:r>
      </w:del>
    </w:p>
    <w:p w:rsidR="00C55EFF" w:rsidDel="00666943" w:rsidRDefault="00C55EFF" w:rsidP="00666943">
      <w:pPr>
        <w:rPr>
          <w:del w:id="764" w:author="stheresia@live.com" w:date="2014-12-04T18:07:00Z"/>
          <w:rFonts w:ascii="Verdana" w:hAnsi="Verdana" w:cs="Arial"/>
          <w:color w:val="0D0D0D" w:themeColor="text1" w:themeTint="F2"/>
          <w:lang w:val="en-GB"/>
        </w:rPr>
        <w:pPrChange w:id="765" w:author="stheresia@live.com" w:date="2014-12-04T18:07:00Z">
          <w:pPr/>
        </w:pPrChange>
      </w:pPr>
      <w:del w:id="766" w:author="stheresia@live.com" w:date="2014-12-04T18:07:00Z">
        <w:r w:rsidDel="00666943">
          <w:rPr>
            <w:rFonts w:ascii="Verdana" w:hAnsi="Verdana" w:cs="Arial"/>
            <w:color w:val="0D0D0D" w:themeColor="text1" w:themeTint="F2"/>
            <w:lang w:val="en-GB"/>
          </w:rPr>
          <w:delText>I am talking about traffic - the kind of traffic that YOU need.</w:delText>
        </w:r>
      </w:del>
    </w:p>
    <w:p w:rsidR="00C55EFF" w:rsidDel="00666943" w:rsidRDefault="00C55EFF" w:rsidP="00666943">
      <w:pPr>
        <w:rPr>
          <w:del w:id="767" w:author="stheresia@live.com" w:date="2014-12-04T18:07:00Z"/>
          <w:rFonts w:ascii="Verdana" w:hAnsi="Verdana" w:cs="Arial"/>
          <w:color w:val="0D0D0D" w:themeColor="text1" w:themeTint="F2"/>
          <w:lang w:val="en-GB"/>
        </w:rPr>
        <w:pPrChange w:id="768" w:author="stheresia@live.com" w:date="2014-12-04T18:07:00Z">
          <w:pPr/>
        </w:pPrChange>
      </w:pPr>
      <w:del w:id="769" w:author="stheresia@live.com" w:date="2014-12-04T18:07:00Z">
        <w:r w:rsidDel="00666943">
          <w:rPr>
            <w:rFonts w:ascii="Verdana" w:hAnsi="Verdana" w:cs="Arial"/>
            <w:color w:val="0D0D0D" w:themeColor="text1" w:themeTint="F2"/>
            <w:lang w:val="en-GB"/>
          </w:rPr>
          <w:delText>Something like this should be priced really HIGH.</w:delText>
        </w:r>
      </w:del>
    </w:p>
    <w:p w:rsidR="00C55EFF" w:rsidDel="00666943" w:rsidRDefault="00C55EFF" w:rsidP="00666943">
      <w:pPr>
        <w:rPr>
          <w:del w:id="770" w:author="stheresia@live.com" w:date="2014-12-04T18:07:00Z"/>
          <w:rFonts w:ascii="Verdana" w:hAnsi="Verdana" w:cs="Arial"/>
          <w:color w:val="0D0D0D" w:themeColor="text1" w:themeTint="F2"/>
          <w:lang w:val="en-GB"/>
        </w:rPr>
        <w:pPrChange w:id="771" w:author="stheresia@live.com" w:date="2014-12-04T18:07:00Z">
          <w:pPr/>
        </w:pPrChange>
      </w:pPr>
      <w:del w:id="772" w:author="stheresia@live.com" w:date="2014-12-04T18:07:00Z">
        <w:r w:rsidDel="00666943">
          <w:rPr>
            <w:rFonts w:ascii="Verdana" w:hAnsi="Verdana" w:cs="Arial"/>
            <w:color w:val="0D0D0D" w:themeColor="text1" w:themeTint="F2"/>
            <w:lang w:val="en-GB"/>
          </w:rPr>
          <w:delText>Perhaps a $97 price would justify the awesomeness of WP QUICK MEME CREATOR.</w:delText>
        </w:r>
      </w:del>
    </w:p>
    <w:p w:rsidR="00C55EFF" w:rsidDel="00666943" w:rsidRDefault="00C55EFF" w:rsidP="00666943">
      <w:pPr>
        <w:rPr>
          <w:del w:id="773" w:author="stheresia@live.com" w:date="2014-12-04T18:07:00Z"/>
          <w:rFonts w:ascii="Verdana" w:hAnsi="Verdana" w:cs="Arial"/>
          <w:color w:val="0D0D0D" w:themeColor="text1" w:themeTint="F2"/>
          <w:lang w:val="en-GB"/>
        </w:rPr>
        <w:pPrChange w:id="774" w:author="stheresia@live.com" w:date="2014-12-04T18:07:00Z">
          <w:pPr/>
        </w:pPrChange>
      </w:pPr>
      <w:del w:id="775" w:author="stheresia@live.com" w:date="2014-12-04T18:07:00Z">
        <w:r w:rsidDel="00666943">
          <w:rPr>
            <w:rFonts w:ascii="Verdana" w:hAnsi="Verdana" w:cs="Arial"/>
            <w:color w:val="0D0D0D" w:themeColor="text1" w:themeTint="F2"/>
            <w:lang w:val="en-GB"/>
          </w:rPr>
          <w:delText>However, I won't charge that.</w:delText>
        </w:r>
      </w:del>
    </w:p>
    <w:p w:rsidR="00C55EFF" w:rsidDel="00666943" w:rsidRDefault="00C55EFF" w:rsidP="00666943">
      <w:pPr>
        <w:rPr>
          <w:del w:id="776" w:author="stheresia@live.com" w:date="2014-12-04T18:07:00Z"/>
          <w:rFonts w:ascii="Verdana" w:hAnsi="Verdana" w:cs="Arial"/>
          <w:color w:val="0D0D0D" w:themeColor="text1" w:themeTint="F2"/>
          <w:lang w:val="en-GB"/>
        </w:rPr>
        <w:pPrChange w:id="777" w:author="stheresia@live.com" w:date="2014-12-04T18:07:00Z">
          <w:pPr/>
        </w:pPrChange>
      </w:pPr>
      <w:del w:id="778" w:author="stheresia@live.com" w:date="2014-12-04T18:07:00Z">
        <w:r w:rsidDel="00666943">
          <w:rPr>
            <w:rFonts w:ascii="Verdana" w:hAnsi="Verdana" w:cs="Arial"/>
            <w:color w:val="0D0D0D" w:themeColor="text1" w:themeTint="F2"/>
            <w:lang w:val="en-GB"/>
          </w:rPr>
          <w:delText>No, not all.</w:delText>
        </w:r>
      </w:del>
    </w:p>
    <w:p w:rsidR="00C55EFF" w:rsidDel="00666943" w:rsidRDefault="00C55EFF" w:rsidP="00666943">
      <w:pPr>
        <w:rPr>
          <w:del w:id="779" w:author="stheresia@live.com" w:date="2014-12-04T18:07:00Z"/>
          <w:rFonts w:ascii="Verdana" w:hAnsi="Verdana" w:cs="Arial"/>
          <w:color w:val="0D0D0D" w:themeColor="text1" w:themeTint="F2"/>
          <w:lang w:val="en-GB"/>
        </w:rPr>
        <w:pPrChange w:id="780" w:author="stheresia@live.com" w:date="2014-12-04T18:07:00Z">
          <w:pPr/>
        </w:pPrChange>
      </w:pPr>
      <w:del w:id="781" w:author="stheresia@live.com" w:date="2014-12-04T18:07:00Z">
        <w:r w:rsidDel="00666943">
          <w:rPr>
            <w:rFonts w:ascii="Verdana" w:hAnsi="Verdana" w:cs="Arial"/>
            <w:color w:val="0D0D0D" w:themeColor="text1" w:themeTint="F2"/>
            <w:lang w:val="en-GB"/>
          </w:rPr>
          <w:delText xml:space="preserve">In fact, I am going to </w:delText>
        </w:r>
        <w:r w:rsidR="00BE532D" w:rsidDel="00666943">
          <w:rPr>
            <w:rFonts w:ascii="Verdana" w:hAnsi="Verdana" w:cs="Arial"/>
            <w:color w:val="0D0D0D" w:themeColor="text1" w:themeTint="F2"/>
            <w:lang w:val="en-GB"/>
          </w:rPr>
          <w:delText xml:space="preserve">price </w:delText>
        </w:r>
        <w:r w:rsidDel="00666943">
          <w:rPr>
            <w:rFonts w:ascii="Verdana" w:hAnsi="Verdana" w:cs="Arial"/>
            <w:color w:val="0D0D0D" w:themeColor="text1" w:themeTint="F2"/>
            <w:lang w:val="en-GB"/>
          </w:rPr>
          <w:delText xml:space="preserve">this at an affordable </w:delText>
        </w:r>
        <w:r w:rsidR="00BE532D" w:rsidDel="00666943">
          <w:rPr>
            <w:rFonts w:ascii="Verdana" w:hAnsi="Verdana" w:cs="Arial"/>
            <w:color w:val="0D0D0D" w:themeColor="text1" w:themeTint="F2"/>
            <w:lang w:val="en-GB"/>
          </w:rPr>
          <w:delText xml:space="preserve">rate </w:delText>
        </w:r>
        <w:r w:rsidDel="00666943">
          <w:rPr>
            <w:rFonts w:ascii="Verdana" w:hAnsi="Verdana" w:cs="Arial"/>
            <w:color w:val="0D0D0D" w:themeColor="text1" w:themeTint="F2"/>
            <w:lang w:val="en-GB"/>
          </w:rPr>
          <w:delText>as I know that most marketers are flat broke.</w:delText>
        </w:r>
      </w:del>
    </w:p>
    <w:p w:rsidR="00C55EFF" w:rsidDel="00666943" w:rsidRDefault="00C55EFF" w:rsidP="00666943">
      <w:pPr>
        <w:rPr>
          <w:del w:id="782" w:author="stheresia@live.com" w:date="2014-12-04T18:07:00Z"/>
          <w:rFonts w:ascii="Verdana" w:hAnsi="Verdana" w:cs="Arial"/>
          <w:color w:val="0D0D0D" w:themeColor="text1" w:themeTint="F2"/>
          <w:lang w:val="en-GB"/>
        </w:rPr>
        <w:pPrChange w:id="783" w:author="stheresia@live.com" w:date="2014-12-04T18:07:00Z">
          <w:pPr/>
        </w:pPrChange>
      </w:pPr>
      <w:del w:id="784" w:author="stheresia@live.com" w:date="2014-12-04T18:07:00Z">
        <w:r w:rsidDel="00666943">
          <w:rPr>
            <w:rFonts w:ascii="Verdana" w:hAnsi="Verdana" w:cs="Arial"/>
            <w:color w:val="0D0D0D" w:themeColor="text1" w:themeTint="F2"/>
            <w:lang w:val="en-GB"/>
          </w:rPr>
          <w:delText xml:space="preserve">Let's say that you can get access to the plugin for only </w:delText>
        </w:r>
        <w:r w:rsidR="00196D68" w:rsidRPr="00196D68" w:rsidDel="00666943">
          <w:rPr>
            <w:rFonts w:ascii="Verdana" w:hAnsi="Verdana" w:cs="Arial"/>
            <w:color w:val="0D0D0D" w:themeColor="text1" w:themeTint="F2"/>
            <w:highlight w:val="yellow"/>
            <w:lang w:val="en-GB"/>
          </w:rPr>
          <w:delText>$xx</w:delText>
        </w:r>
        <w:r w:rsidDel="00666943">
          <w:rPr>
            <w:rFonts w:ascii="Verdana" w:hAnsi="Verdana" w:cs="Arial"/>
            <w:color w:val="0D0D0D" w:themeColor="text1" w:themeTint="F2"/>
            <w:lang w:val="en-GB"/>
          </w:rPr>
          <w:delText>.</w:delText>
        </w:r>
      </w:del>
    </w:p>
    <w:p w:rsidR="00C55EFF" w:rsidDel="00666943" w:rsidRDefault="00C55EFF" w:rsidP="00666943">
      <w:pPr>
        <w:rPr>
          <w:del w:id="785" w:author="stheresia@live.com" w:date="2014-12-04T18:07:00Z"/>
          <w:rFonts w:ascii="Verdana" w:hAnsi="Verdana" w:cs="Arial"/>
          <w:color w:val="0D0D0D" w:themeColor="text1" w:themeTint="F2"/>
          <w:lang w:val="en-GB"/>
        </w:rPr>
        <w:pPrChange w:id="786" w:author="stheresia@live.com" w:date="2014-12-04T18:07:00Z">
          <w:pPr/>
        </w:pPrChange>
      </w:pPr>
      <w:del w:id="787" w:author="stheresia@live.com" w:date="2014-12-04T18:07:00Z">
        <w:r w:rsidDel="00666943">
          <w:rPr>
            <w:rFonts w:ascii="Verdana" w:hAnsi="Verdana" w:cs="Arial"/>
            <w:color w:val="0D0D0D" w:themeColor="text1" w:themeTint="F2"/>
            <w:lang w:val="en-GB"/>
          </w:rPr>
          <w:delText xml:space="preserve">Yes, exactly - only </w:delText>
        </w:r>
        <w:r w:rsidR="00196D68" w:rsidRPr="00196D68" w:rsidDel="00666943">
          <w:rPr>
            <w:rFonts w:ascii="Verdana" w:hAnsi="Verdana" w:cs="Arial"/>
            <w:color w:val="0D0D0D" w:themeColor="text1" w:themeTint="F2"/>
            <w:highlight w:val="yellow"/>
            <w:lang w:val="en-GB"/>
          </w:rPr>
          <w:delText>$xx</w:delText>
        </w:r>
        <w:r w:rsidDel="00666943">
          <w:rPr>
            <w:rFonts w:ascii="Verdana" w:hAnsi="Verdana" w:cs="Arial"/>
            <w:color w:val="0D0D0D" w:themeColor="text1" w:themeTint="F2"/>
            <w:lang w:val="en-GB"/>
          </w:rPr>
          <w:delText xml:space="preserve"> and you can start creating memes and drive traffic to your sites</w:delText>
        </w:r>
        <w:r w:rsidR="00BE532D" w:rsidDel="00666943">
          <w:rPr>
            <w:rFonts w:ascii="Verdana" w:hAnsi="Verdana" w:cs="Arial"/>
            <w:color w:val="0D0D0D" w:themeColor="text1" w:themeTint="F2"/>
            <w:lang w:val="en-GB"/>
          </w:rPr>
          <w:delText>.</w:delText>
        </w:r>
      </w:del>
    </w:p>
    <w:p w:rsidR="00C55EFF" w:rsidDel="00666943" w:rsidRDefault="00C55EFF" w:rsidP="00666943">
      <w:pPr>
        <w:rPr>
          <w:del w:id="788" w:author="stheresia@live.com" w:date="2014-12-04T18:07:00Z"/>
          <w:rFonts w:ascii="Verdana" w:hAnsi="Verdana" w:cs="Arial"/>
          <w:color w:val="0D0D0D" w:themeColor="text1" w:themeTint="F2"/>
          <w:lang w:val="en-GB"/>
        </w:rPr>
        <w:pPrChange w:id="789" w:author="stheresia@live.com" w:date="2014-12-04T18:07:00Z">
          <w:pPr/>
        </w:pPrChange>
      </w:pPr>
      <w:del w:id="790" w:author="stheresia@live.com" w:date="2014-12-04T18:07:00Z">
        <w:r w:rsidDel="00666943">
          <w:rPr>
            <w:rFonts w:ascii="Verdana" w:hAnsi="Verdana" w:cs="Arial"/>
            <w:color w:val="0D0D0D" w:themeColor="text1" w:themeTint="F2"/>
            <w:lang w:val="en-GB"/>
          </w:rPr>
          <w:delText>But I should warn you...</w:delText>
        </w:r>
      </w:del>
    </w:p>
    <w:p w:rsidR="00C55EFF" w:rsidDel="00666943" w:rsidRDefault="00C55EFF" w:rsidP="00666943">
      <w:pPr>
        <w:rPr>
          <w:del w:id="791" w:author="stheresia@live.com" w:date="2014-12-04T18:07:00Z"/>
          <w:rFonts w:ascii="Verdana" w:hAnsi="Verdana" w:cs="Arial"/>
          <w:color w:val="0D0D0D" w:themeColor="text1" w:themeTint="F2"/>
          <w:lang w:val="en-GB"/>
        </w:rPr>
        <w:pPrChange w:id="792" w:author="stheresia@live.com" w:date="2014-12-04T18:07:00Z">
          <w:pPr/>
        </w:pPrChange>
      </w:pPr>
      <w:del w:id="793" w:author="stheresia@live.com" w:date="2014-12-04T18:07:00Z">
        <w:r w:rsidDel="00666943">
          <w:rPr>
            <w:rFonts w:ascii="Verdana" w:hAnsi="Verdana" w:cs="Arial"/>
            <w:color w:val="0D0D0D" w:themeColor="text1" w:themeTint="F2"/>
            <w:lang w:val="en-GB"/>
          </w:rPr>
          <w:delText xml:space="preserve">I am planning to raise the price </w:delText>
        </w:r>
        <w:r w:rsidRPr="000D6EF1" w:rsidDel="00666943">
          <w:rPr>
            <w:rFonts w:ascii="Verdana" w:hAnsi="Verdana" w:cs="Arial"/>
            <w:b/>
            <w:color w:val="0D0D0D" w:themeColor="text1" w:themeTint="F2"/>
            <w:lang w:val="en-GB"/>
            <w:rPrChange w:id="794" w:author="Nahuel Cesar Galano" w:date="2014-11-29T03:06:00Z">
              <w:rPr>
                <w:rFonts w:ascii="Verdana" w:hAnsi="Verdana" w:cs="Arial"/>
                <w:color w:val="0D0D0D" w:themeColor="text1" w:themeTint="F2"/>
                <w:lang w:val="en-GB"/>
              </w:rPr>
            </w:rPrChange>
          </w:rPr>
          <w:delText xml:space="preserve">VERY </w:delText>
        </w:r>
        <w:r w:rsidDel="00666943">
          <w:rPr>
            <w:rFonts w:ascii="Verdana" w:hAnsi="Verdana" w:cs="Arial"/>
            <w:color w:val="0D0D0D" w:themeColor="text1" w:themeTint="F2"/>
            <w:lang w:val="en-GB"/>
          </w:rPr>
          <w:delText>soon.</w:delText>
        </w:r>
      </w:del>
    </w:p>
    <w:p w:rsidR="00C55EFF" w:rsidDel="00666943" w:rsidRDefault="00C55EFF" w:rsidP="00666943">
      <w:pPr>
        <w:rPr>
          <w:del w:id="795" w:author="stheresia@live.com" w:date="2014-12-04T18:07:00Z"/>
          <w:rFonts w:ascii="Verdana" w:hAnsi="Verdana" w:cs="Arial"/>
          <w:color w:val="0D0D0D" w:themeColor="text1" w:themeTint="F2"/>
          <w:lang w:val="en-GB"/>
        </w:rPr>
        <w:pPrChange w:id="796" w:author="stheresia@live.com" w:date="2014-12-04T18:07:00Z">
          <w:pPr/>
        </w:pPrChange>
      </w:pPr>
      <w:del w:id="797" w:author="stheresia@live.com" w:date="2014-12-04T18:07:00Z">
        <w:r w:rsidDel="00666943">
          <w:rPr>
            <w:rFonts w:ascii="Verdana" w:hAnsi="Verdana" w:cs="Arial"/>
            <w:color w:val="0D0D0D" w:themeColor="text1" w:themeTint="F2"/>
            <w:lang w:val="en-GB"/>
          </w:rPr>
          <w:delText xml:space="preserve">If you snooze, not only </w:delText>
        </w:r>
        <w:r w:rsidR="00BE532D" w:rsidDel="00666943">
          <w:rPr>
            <w:rFonts w:ascii="Verdana" w:hAnsi="Verdana" w:cs="Arial"/>
            <w:color w:val="0D0D0D" w:themeColor="text1" w:themeTint="F2"/>
            <w:lang w:val="en-GB"/>
          </w:rPr>
          <w:delText xml:space="preserve">will </w:delText>
        </w:r>
        <w:r w:rsidDel="00666943">
          <w:rPr>
            <w:rFonts w:ascii="Verdana" w:hAnsi="Verdana" w:cs="Arial"/>
            <w:color w:val="0D0D0D" w:themeColor="text1" w:themeTint="F2"/>
            <w:lang w:val="en-GB"/>
          </w:rPr>
          <w:delText xml:space="preserve">you lose, but </w:delText>
        </w:r>
        <w:r w:rsidR="00BE532D" w:rsidDel="00666943">
          <w:rPr>
            <w:rFonts w:ascii="Verdana" w:hAnsi="Verdana" w:cs="Arial"/>
            <w:color w:val="0D0D0D" w:themeColor="text1" w:themeTint="F2"/>
            <w:lang w:val="en-GB"/>
          </w:rPr>
          <w:delText xml:space="preserve">you’ll </w:delText>
        </w:r>
        <w:r w:rsidDel="00666943">
          <w:rPr>
            <w:rFonts w:ascii="Verdana" w:hAnsi="Verdana" w:cs="Arial"/>
            <w:color w:val="0D0D0D" w:themeColor="text1" w:themeTint="F2"/>
            <w:lang w:val="en-GB"/>
          </w:rPr>
          <w:delText>also have to pay more!</w:delText>
        </w:r>
      </w:del>
    </w:p>
    <w:p w:rsidR="00C55EFF" w:rsidDel="00666943" w:rsidRDefault="00C55EFF" w:rsidP="00666943">
      <w:pPr>
        <w:rPr>
          <w:del w:id="798" w:author="stheresia@live.com" w:date="2014-12-04T18:07:00Z"/>
          <w:rFonts w:ascii="Verdana" w:hAnsi="Verdana" w:cs="Arial"/>
          <w:color w:val="0D0D0D" w:themeColor="text1" w:themeTint="F2"/>
          <w:lang w:val="en-GB"/>
        </w:rPr>
        <w:pPrChange w:id="799" w:author="stheresia@live.com" w:date="2014-12-04T18:07:00Z">
          <w:pPr/>
        </w:pPrChange>
      </w:pPr>
      <w:del w:id="800" w:author="stheresia@live.com" w:date="2014-12-04T18:07:00Z">
        <w:r w:rsidDel="00666943">
          <w:rPr>
            <w:rFonts w:ascii="Verdana" w:hAnsi="Verdana" w:cs="Arial"/>
            <w:color w:val="0D0D0D" w:themeColor="text1" w:themeTint="F2"/>
            <w:lang w:val="en-GB"/>
          </w:rPr>
          <w:delText>Don't let that happen...</w:delText>
        </w:r>
      </w:del>
    </w:p>
    <w:p w:rsidR="002F1F1D" w:rsidDel="00666943" w:rsidRDefault="002F1F1D" w:rsidP="00666943">
      <w:pPr>
        <w:rPr>
          <w:del w:id="801" w:author="stheresia@live.com" w:date="2014-12-04T18:07:00Z"/>
          <w:rFonts w:ascii="Verdana" w:hAnsi="Verdana" w:cs="Arial"/>
          <w:color w:val="0D0D0D" w:themeColor="text1" w:themeTint="F2"/>
          <w:lang w:val="en-GB"/>
        </w:rPr>
        <w:pPrChange w:id="802" w:author="stheresia@live.com" w:date="2014-12-04T18:07:00Z">
          <w:pPr/>
        </w:pPrChange>
      </w:pPr>
    </w:p>
    <w:p w:rsidR="00435106" w:rsidDel="00666943" w:rsidRDefault="00C55EFF" w:rsidP="00666943">
      <w:pPr>
        <w:rPr>
          <w:del w:id="803" w:author="stheresia@live.com" w:date="2014-12-04T18:07:00Z"/>
          <w:rFonts w:ascii="Verdana" w:hAnsi="Verdana" w:cs="Arial"/>
          <w:b/>
          <w:color w:val="C00000"/>
          <w:sz w:val="28"/>
          <w:lang w:val="en-GB"/>
        </w:rPr>
        <w:pPrChange w:id="804" w:author="stheresia@live.com" w:date="2014-12-04T18:07:00Z">
          <w:pPr>
            <w:jc w:val="center"/>
          </w:pPr>
        </w:pPrChange>
      </w:pPr>
      <w:del w:id="805" w:author="stheresia@live.com" w:date="2014-12-04T18:07:00Z">
        <w:r w:rsidDel="00666943">
          <w:rPr>
            <w:rFonts w:ascii="Verdana" w:hAnsi="Verdana" w:cs="Arial"/>
            <w:b/>
            <w:color w:val="C00000"/>
            <w:sz w:val="28"/>
            <w:lang w:val="en-GB"/>
          </w:rPr>
          <w:delText>My Solid, Honest And Iron-clad Money Back Guarantee (</w:delText>
        </w:r>
        <w:r w:rsidR="00BE532D" w:rsidDel="00666943">
          <w:rPr>
            <w:rFonts w:ascii="Verdana" w:hAnsi="Verdana" w:cs="Arial"/>
            <w:b/>
            <w:color w:val="C00000"/>
            <w:sz w:val="28"/>
            <w:lang w:val="en-GB"/>
          </w:rPr>
          <w:delText>3</w:delText>
        </w:r>
        <w:r w:rsidDel="00666943">
          <w:rPr>
            <w:rFonts w:ascii="Verdana" w:hAnsi="Verdana" w:cs="Arial"/>
            <w:b/>
            <w:color w:val="C00000"/>
            <w:sz w:val="28"/>
            <w:lang w:val="en-GB"/>
          </w:rPr>
          <w:delText>0 Days)</w:delText>
        </w:r>
      </w:del>
    </w:p>
    <w:p w:rsidR="00C55EFF" w:rsidDel="00666943" w:rsidRDefault="00C55EFF" w:rsidP="00666943">
      <w:pPr>
        <w:rPr>
          <w:del w:id="806" w:author="stheresia@live.com" w:date="2014-12-04T18:07:00Z"/>
          <w:rFonts w:ascii="Verdana" w:hAnsi="Verdana" w:cs="Arial"/>
          <w:color w:val="0D0D0D" w:themeColor="text1" w:themeTint="F2"/>
          <w:lang w:val="en-GB"/>
        </w:rPr>
        <w:pPrChange w:id="807" w:author="stheresia@live.com" w:date="2014-12-04T18:07:00Z">
          <w:pPr/>
        </w:pPrChange>
      </w:pPr>
      <w:del w:id="808" w:author="stheresia@live.com" w:date="2014-12-04T18:07:00Z">
        <w:r w:rsidDel="00666943">
          <w:rPr>
            <w:rFonts w:ascii="Verdana" w:hAnsi="Verdana" w:cs="Arial"/>
            <w:color w:val="0D0D0D" w:themeColor="text1" w:themeTint="F2"/>
            <w:lang w:val="en-GB"/>
          </w:rPr>
          <w:delText>Risk is not cool.</w:delText>
        </w:r>
      </w:del>
    </w:p>
    <w:p w:rsidR="00C55EFF" w:rsidDel="00666943" w:rsidRDefault="00C55EFF" w:rsidP="00666943">
      <w:pPr>
        <w:rPr>
          <w:del w:id="809" w:author="stheresia@live.com" w:date="2014-12-04T18:07:00Z"/>
          <w:rFonts w:ascii="Verdana" w:hAnsi="Verdana" w:cs="Arial"/>
          <w:color w:val="0D0D0D" w:themeColor="text1" w:themeTint="F2"/>
          <w:lang w:val="en-GB"/>
        </w:rPr>
        <w:pPrChange w:id="810" w:author="stheresia@live.com" w:date="2014-12-04T18:07:00Z">
          <w:pPr/>
        </w:pPrChange>
      </w:pPr>
      <w:del w:id="811" w:author="stheresia@live.com" w:date="2014-12-04T18:07:00Z">
        <w:r w:rsidDel="00666943">
          <w:rPr>
            <w:rFonts w:ascii="Verdana" w:hAnsi="Verdana" w:cs="Arial"/>
            <w:color w:val="0D0D0D" w:themeColor="text1" w:themeTint="F2"/>
            <w:lang w:val="en-GB"/>
          </w:rPr>
          <w:delText>That's why I want to do something that will remove it and will allow you to sleep well at night.</w:delText>
        </w:r>
      </w:del>
    </w:p>
    <w:p w:rsidR="00C55EFF" w:rsidDel="00666943" w:rsidRDefault="00C55EFF" w:rsidP="00666943">
      <w:pPr>
        <w:rPr>
          <w:del w:id="812" w:author="stheresia@live.com" w:date="2014-12-04T18:07:00Z"/>
          <w:rFonts w:ascii="Verdana" w:hAnsi="Verdana" w:cs="Arial"/>
          <w:color w:val="0D0D0D" w:themeColor="text1" w:themeTint="F2"/>
          <w:lang w:val="en-GB"/>
        </w:rPr>
        <w:pPrChange w:id="813" w:author="stheresia@live.com" w:date="2014-12-04T18:07:00Z">
          <w:pPr/>
        </w:pPrChange>
      </w:pPr>
      <w:del w:id="814" w:author="stheresia@live.com" w:date="2014-12-04T18:07:00Z">
        <w:r w:rsidDel="00666943">
          <w:rPr>
            <w:rFonts w:ascii="Verdana" w:hAnsi="Verdana" w:cs="Arial"/>
            <w:color w:val="0D0D0D" w:themeColor="text1" w:themeTint="F2"/>
            <w:lang w:val="en-GB"/>
          </w:rPr>
          <w:delText>Try my plugin for 30-days and see WHY it is that powerful.</w:delText>
        </w:r>
      </w:del>
    </w:p>
    <w:p w:rsidR="00C55EFF" w:rsidDel="00666943" w:rsidRDefault="00C55EFF" w:rsidP="00666943">
      <w:pPr>
        <w:rPr>
          <w:del w:id="815" w:author="stheresia@live.com" w:date="2014-12-04T18:07:00Z"/>
          <w:rFonts w:ascii="Verdana" w:hAnsi="Verdana" w:cs="Arial"/>
          <w:color w:val="0D0D0D" w:themeColor="text1" w:themeTint="F2"/>
          <w:lang w:val="en-GB"/>
        </w:rPr>
        <w:pPrChange w:id="816" w:author="stheresia@live.com" w:date="2014-12-04T18:07:00Z">
          <w:pPr/>
        </w:pPrChange>
      </w:pPr>
      <w:del w:id="817" w:author="stheresia@live.com" w:date="2014-12-04T18:07:00Z">
        <w:r w:rsidDel="00666943">
          <w:rPr>
            <w:rFonts w:ascii="Verdana" w:hAnsi="Verdana" w:cs="Arial"/>
            <w:color w:val="0D0D0D" w:themeColor="text1" w:themeTint="F2"/>
            <w:lang w:val="en-GB"/>
          </w:rPr>
          <w:delText>Use it as much as you want and make the most out of it.</w:delText>
        </w:r>
      </w:del>
    </w:p>
    <w:p w:rsidR="00C55EFF" w:rsidDel="00666943" w:rsidRDefault="00C55EFF" w:rsidP="00666943">
      <w:pPr>
        <w:rPr>
          <w:del w:id="818" w:author="stheresia@live.com" w:date="2014-12-04T18:07:00Z"/>
          <w:rFonts w:ascii="Verdana" w:hAnsi="Verdana" w:cs="Arial"/>
          <w:color w:val="0D0D0D" w:themeColor="text1" w:themeTint="F2"/>
          <w:lang w:val="en-GB"/>
        </w:rPr>
        <w:pPrChange w:id="819" w:author="stheresia@live.com" w:date="2014-12-04T18:07:00Z">
          <w:pPr/>
        </w:pPrChange>
      </w:pPr>
      <w:del w:id="820" w:author="stheresia@live.com" w:date="2014-12-04T18:07:00Z">
        <w:r w:rsidDel="00666943">
          <w:rPr>
            <w:rFonts w:ascii="Verdana" w:hAnsi="Verdana" w:cs="Arial"/>
            <w:color w:val="0D0D0D" w:themeColor="text1" w:themeTint="F2"/>
            <w:lang w:val="en-GB"/>
          </w:rPr>
          <w:delText xml:space="preserve">If during </w:delText>
        </w:r>
        <w:r w:rsidR="00BE532D" w:rsidDel="00666943">
          <w:rPr>
            <w:rFonts w:ascii="Verdana" w:hAnsi="Verdana" w:cs="Arial"/>
            <w:color w:val="0D0D0D" w:themeColor="text1" w:themeTint="F2"/>
            <w:lang w:val="en-GB"/>
          </w:rPr>
          <w:delText xml:space="preserve">those </w:delText>
        </w:r>
        <w:r w:rsidDel="00666943">
          <w:rPr>
            <w:rFonts w:ascii="Verdana" w:hAnsi="Verdana" w:cs="Arial"/>
            <w:color w:val="0D0D0D" w:themeColor="text1" w:themeTint="F2"/>
            <w:lang w:val="en-GB"/>
          </w:rPr>
          <w:delText>30 days (one full month) you are not 100% hyped up and completely satisfied let me know by email.</w:delText>
        </w:r>
      </w:del>
    </w:p>
    <w:p w:rsidR="00C55EFF" w:rsidDel="00666943" w:rsidRDefault="00C55EFF" w:rsidP="00666943">
      <w:pPr>
        <w:rPr>
          <w:del w:id="821" w:author="stheresia@live.com" w:date="2014-12-04T18:07:00Z"/>
          <w:rFonts w:ascii="Verdana" w:hAnsi="Verdana" w:cs="Arial"/>
          <w:color w:val="0D0D0D" w:themeColor="text1" w:themeTint="F2"/>
          <w:lang w:val="en-GB"/>
        </w:rPr>
        <w:pPrChange w:id="822" w:author="stheresia@live.com" w:date="2014-12-04T18:07:00Z">
          <w:pPr/>
        </w:pPrChange>
      </w:pPr>
      <w:del w:id="823" w:author="stheresia@live.com" w:date="2014-12-04T18:07:00Z">
        <w:r w:rsidDel="00666943">
          <w:rPr>
            <w:rFonts w:ascii="Verdana" w:hAnsi="Verdana" w:cs="Arial"/>
            <w:color w:val="0D0D0D" w:themeColor="text1" w:themeTint="F2"/>
            <w:lang w:val="en-GB"/>
          </w:rPr>
          <w:delText>I will personally and promptly issue a refund and you will get your money back.</w:delText>
        </w:r>
      </w:del>
    </w:p>
    <w:p w:rsidR="00C55EFF" w:rsidDel="00666943" w:rsidRDefault="00C55EFF" w:rsidP="00666943">
      <w:pPr>
        <w:rPr>
          <w:del w:id="824" w:author="stheresia@live.com" w:date="2014-12-04T18:07:00Z"/>
          <w:rFonts w:ascii="Verdana" w:hAnsi="Verdana" w:cs="Arial"/>
          <w:color w:val="0D0D0D" w:themeColor="text1" w:themeTint="F2"/>
          <w:lang w:val="en-GB"/>
        </w:rPr>
        <w:pPrChange w:id="825" w:author="stheresia@live.com" w:date="2014-12-04T18:07:00Z">
          <w:pPr/>
        </w:pPrChange>
      </w:pPr>
      <w:del w:id="826" w:author="stheresia@live.com" w:date="2014-12-04T18:07:00Z">
        <w:r w:rsidDel="00666943">
          <w:rPr>
            <w:rFonts w:ascii="Verdana" w:hAnsi="Verdana" w:cs="Arial"/>
            <w:color w:val="0D0D0D" w:themeColor="text1" w:themeTint="F2"/>
            <w:lang w:val="en-GB"/>
          </w:rPr>
          <w:delText>As simple and as transparent as that.</w:delText>
        </w:r>
      </w:del>
    </w:p>
    <w:p w:rsidR="00C55EFF" w:rsidDel="00666943" w:rsidRDefault="00C55EFF" w:rsidP="00666943">
      <w:pPr>
        <w:rPr>
          <w:del w:id="827" w:author="stheresia@live.com" w:date="2014-12-04T18:07:00Z"/>
          <w:rFonts w:ascii="Verdana" w:hAnsi="Verdana" w:cs="Arial"/>
          <w:color w:val="0D0D0D" w:themeColor="text1" w:themeTint="F2"/>
          <w:lang w:val="en-GB"/>
        </w:rPr>
        <w:pPrChange w:id="828" w:author="stheresia@live.com" w:date="2014-12-04T18:07:00Z">
          <w:pPr/>
        </w:pPrChange>
      </w:pPr>
      <w:del w:id="829" w:author="stheresia@live.com" w:date="2014-12-04T18:07:00Z">
        <w:r w:rsidDel="00666943">
          <w:rPr>
            <w:rFonts w:ascii="Verdana" w:hAnsi="Verdana" w:cs="Arial"/>
            <w:color w:val="0D0D0D" w:themeColor="text1" w:themeTint="F2"/>
            <w:lang w:val="en-GB"/>
          </w:rPr>
          <w:delText>There's NO risk for you...it's all on me!</w:delText>
        </w:r>
      </w:del>
    </w:p>
    <w:p w:rsidR="00C55EFF" w:rsidDel="00666943" w:rsidRDefault="00C55EFF" w:rsidP="00666943">
      <w:pPr>
        <w:rPr>
          <w:del w:id="830" w:author="stheresia@live.com" w:date="2014-12-04T18:07:00Z"/>
          <w:rFonts w:ascii="Verdana" w:hAnsi="Verdana" w:cs="Arial"/>
          <w:color w:val="0D0D0D" w:themeColor="text1" w:themeTint="F2"/>
          <w:lang w:val="en-GB"/>
        </w:rPr>
        <w:pPrChange w:id="831" w:author="stheresia@live.com" w:date="2014-12-04T18:07:00Z">
          <w:pPr/>
        </w:pPrChange>
      </w:pPr>
    </w:p>
    <w:p w:rsidR="00C55EFF" w:rsidDel="00666943" w:rsidRDefault="00C55EFF" w:rsidP="00666943">
      <w:pPr>
        <w:rPr>
          <w:del w:id="832" w:author="stheresia@live.com" w:date="2014-12-04T18:07:00Z"/>
          <w:rFonts w:ascii="Verdana" w:hAnsi="Verdana" w:cs="Arial"/>
          <w:b/>
          <w:color w:val="C00000"/>
          <w:sz w:val="28"/>
          <w:lang w:val="en-GB"/>
        </w:rPr>
        <w:pPrChange w:id="833" w:author="stheresia@live.com" w:date="2014-12-04T18:07:00Z">
          <w:pPr>
            <w:jc w:val="center"/>
          </w:pPr>
        </w:pPrChange>
      </w:pPr>
      <w:del w:id="834" w:author="stheresia@live.com" w:date="2014-12-04T18:07:00Z">
        <w:r w:rsidDel="00666943">
          <w:rPr>
            <w:rFonts w:ascii="Verdana" w:hAnsi="Verdana" w:cs="Arial"/>
            <w:b/>
            <w:color w:val="C00000"/>
            <w:sz w:val="28"/>
            <w:lang w:val="en-GB"/>
          </w:rPr>
          <w:delText>Be An Action Taker And Download My Plugin Right NOW!</w:delText>
        </w:r>
      </w:del>
    </w:p>
    <w:p w:rsidR="00C55EFF" w:rsidDel="00666943" w:rsidRDefault="00C55EFF" w:rsidP="00666943">
      <w:pPr>
        <w:rPr>
          <w:del w:id="835" w:author="stheresia@live.com" w:date="2014-12-04T18:07:00Z"/>
          <w:rFonts w:ascii="Verdana" w:hAnsi="Verdana" w:cs="Arial"/>
          <w:b/>
          <w:color w:val="C00000"/>
          <w:sz w:val="28"/>
          <w:lang w:val="en-GB"/>
        </w:rPr>
        <w:pPrChange w:id="836" w:author="stheresia@live.com" w:date="2014-12-04T18:07:00Z">
          <w:pPr>
            <w:jc w:val="center"/>
          </w:pPr>
        </w:pPrChange>
      </w:pPr>
      <w:del w:id="837" w:author="stheresia@live.com" w:date="2014-12-04T18:07:00Z">
        <w:r w:rsidDel="00666943">
          <w:rPr>
            <w:rFonts w:ascii="Verdana" w:hAnsi="Verdana" w:cs="Arial"/>
            <w:b/>
            <w:color w:val="C00000"/>
            <w:sz w:val="28"/>
            <w:lang w:val="en-GB"/>
          </w:rPr>
          <w:delText xml:space="preserve">Only </w:delText>
        </w:r>
        <w:r w:rsidR="00196D68" w:rsidRPr="00196D68" w:rsidDel="00666943">
          <w:rPr>
            <w:rFonts w:ascii="Verdana" w:hAnsi="Verdana" w:cs="Arial"/>
            <w:b/>
            <w:color w:val="C00000"/>
            <w:sz w:val="28"/>
            <w:highlight w:val="yellow"/>
            <w:lang w:val="en-GB"/>
          </w:rPr>
          <w:delText>$xx</w:delText>
        </w:r>
        <w:r w:rsidDel="00666943">
          <w:rPr>
            <w:rFonts w:ascii="Verdana" w:hAnsi="Verdana" w:cs="Arial"/>
            <w:b/>
            <w:color w:val="C00000"/>
            <w:sz w:val="28"/>
            <w:lang w:val="en-GB"/>
          </w:rPr>
          <w:delText>!</w:delText>
        </w:r>
      </w:del>
    </w:p>
    <w:p w:rsidR="00C55EFF" w:rsidDel="00666943" w:rsidRDefault="00C55EFF" w:rsidP="00666943">
      <w:pPr>
        <w:rPr>
          <w:del w:id="838" w:author="stheresia@live.com" w:date="2014-12-04T18:07:00Z"/>
          <w:rFonts w:ascii="Verdana" w:hAnsi="Verdana" w:cs="Arial"/>
          <w:b/>
          <w:color w:val="C00000"/>
          <w:sz w:val="28"/>
          <w:lang w:val="en-GB"/>
        </w:rPr>
        <w:pPrChange w:id="839" w:author="stheresia@live.com" w:date="2014-12-04T18:07:00Z">
          <w:pPr>
            <w:jc w:val="center"/>
          </w:pPr>
        </w:pPrChange>
      </w:pPr>
    </w:p>
    <w:p w:rsidR="00C55EFF" w:rsidRPr="00AB753D" w:rsidDel="00666943" w:rsidRDefault="00A55085" w:rsidP="00666943">
      <w:pPr>
        <w:rPr>
          <w:del w:id="840" w:author="stheresia@live.com" w:date="2014-12-04T18:07:00Z"/>
          <w:rFonts w:ascii="Verdana" w:hAnsi="Verdana" w:cs="Arial"/>
          <w:i/>
          <w:color w:val="0D0D0D" w:themeColor="text1" w:themeTint="F2"/>
          <w:lang w:val="en-GB"/>
        </w:rPr>
        <w:pPrChange w:id="841" w:author="stheresia@live.com" w:date="2014-12-04T18:07:00Z">
          <w:pPr/>
        </w:pPrChange>
      </w:pPr>
      <w:del w:id="842" w:author="stheresia@live.com" w:date="2014-12-04T18:07:00Z">
        <w:r w:rsidRPr="00AB753D" w:rsidDel="00666943">
          <w:rPr>
            <w:rFonts w:ascii="Verdana" w:hAnsi="Verdana" w:cs="Arial"/>
            <w:i/>
            <w:color w:val="0D0D0D" w:themeColor="text1" w:themeTint="F2"/>
            <w:lang w:val="en-GB"/>
          </w:rPr>
          <w:delText>The choice is really clear...</w:delText>
        </w:r>
      </w:del>
    </w:p>
    <w:p w:rsidR="00A55085" w:rsidDel="00666943" w:rsidRDefault="00A55085" w:rsidP="00666943">
      <w:pPr>
        <w:rPr>
          <w:del w:id="843" w:author="stheresia@live.com" w:date="2014-12-04T18:07:00Z"/>
          <w:rFonts w:ascii="Verdana" w:hAnsi="Verdana" w:cs="Arial"/>
          <w:color w:val="0D0D0D" w:themeColor="text1" w:themeTint="F2"/>
          <w:lang w:val="en-GB"/>
        </w:rPr>
        <w:pPrChange w:id="844" w:author="stheresia@live.com" w:date="2014-12-04T18:07:00Z">
          <w:pPr/>
        </w:pPrChange>
      </w:pPr>
      <w:del w:id="845" w:author="stheresia@live.com" w:date="2014-12-04T18:07:00Z">
        <w:r w:rsidDel="00666943">
          <w:rPr>
            <w:rFonts w:ascii="Verdana" w:hAnsi="Verdana" w:cs="Arial"/>
            <w:color w:val="0D0D0D" w:themeColor="text1" w:themeTint="F2"/>
            <w:lang w:val="en-GB"/>
          </w:rPr>
          <w:delText>WP Quick Meme Creator is the definitive plugin that you need in your arsenal.</w:delText>
        </w:r>
      </w:del>
    </w:p>
    <w:p w:rsidR="00A55085" w:rsidDel="00666943" w:rsidRDefault="00A55085" w:rsidP="00666943">
      <w:pPr>
        <w:rPr>
          <w:del w:id="846" w:author="stheresia@live.com" w:date="2014-12-04T18:07:00Z"/>
          <w:rFonts w:ascii="Verdana" w:hAnsi="Verdana" w:cs="Arial"/>
          <w:color w:val="0D0D0D" w:themeColor="text1" w:themeTint="F2"/>
          <w:lang w:val="en-GB"/>
        </w:rPr>
        <w:pPrChange w:id="847" w:author="stheresia@live.com" w:date="2014-12-04T18:07:00Z">
          <w:pPr/>
        </w:pPrChange>
      </w:pPr>
      <w:del w:id="848" w:author="stheresia@live.com" w:date="2014-12-04T18:07:00Z">
        <w:r w:rsidDel="00666943">
          <w:rPr>
            <w:rFonts w:ascii="Verdana" w:hAnsi="Verdana" w:cs="Arial"/>
            <w:color w:val="0D0D0D" w:themeColor="text1" w:themeTint="F2"/>
            <w:lang w:val="en-GB"/>
          </w:rPr>
          <w:delText xml:space="preserve">Once you use it, you will see that it will produce </w:delText>
        </w:r>
        <w:r w:rsidR="00BE532D" w:rsidDel="00666943">
          <w:rPr>
            <w:rFonts w:ascii="Verdana" w:hAnsi="Verdana" w:cs="Arial"/>
            <w:color w:val="0D0D0D" w:themeColor="text1" w:themeTint="F2"/>
            <w:lang w:val="en-GB"/>
          </w:rPr>
          <w:delText xml:space="preserve">the </w:delText>
        </w:r>
        <w:r w:rsidDel="00666943">
          <w:rPr>
            <w:rFonts w:ascii="Verdana" w:hAnsi="Verdana" w:cs="Arial"/>
            <w:color w:val="0D0D0D" w:themeColor="text1" w:themeTint="F2"/>
            <w:lang w:val="en-GB"/>
          </w:rPr>
          <w:delText>results that you are looking for!</w:delText>
        </w:r>
      </w:del>
    </w:p>
    <w:p w:rsidR="00A55085" w:rsidDel="00666943" w:rsidRDefault="00A55085" w:rsidP="00666943">
      <w:pPr>
        <w:rPr>
          <w:del w:id="849" w:author="stheresia@live.com" w:date="2014-12-04T18:07:00Z"/>
          <w:rFonts w:ascii="Verdana" w:hAnsi="Verdana" w:cs="Arial"/>
          <w:color w:val="0D0D0D" w:themeColor="text1" w:themeTint="F2"/>
          <w:lang w:val="en-GB"/>
        </w:rPr>
        <w:pPrChange w:id="850" w:author="stheresia@live.com" w:date="2014-12-04T18:07:00Z">
          <w:pPr/>
        </w:pPrChange>
      </w:pPr>
      <w:del w:id="851" w:author="stheresia@live.com" w:date="2014-12-04T18:07:00Z">
        <w:r w:rsidDel="00666943">
          <w:rPr>
            <w:rFonts w:ascii="Verdana" w:hAnsi="Verdana" w:cs="Arial"/>
            <w:color w:val="0D0D0D" w:themeColor="text1" w:themeTint="F2"/>
            <w:lang w:val="en-GB"/>
          </w:rPr>
          <w:delText>There's NO doubt about that.</w:delText>
        </w:r>
      </w:del>
    </w:p>
    <w:p w:rsidR="00A55085" w:rsidDel="00666943" w:rsidRDefault="00A55085" w:rsidP="00666943">
      <w:pPr>
        <w:rPr>
          <w:del w:id="852" w:author="stheresia@live.com" w:date="2014-12-04T18:07:00Z"/>
          <w:rFonts w:ascii="Verdana" w:hAnsi="Verdana" w:cs="Arial"/>
          <w:color w:val="0D0D0D" w:themeColor="text1" w:themeTint="F2"/>
          <w:lang w:val="en-GB"/>
        </w:rPr>
        <w:pPrChange w:id="853" w:author="stheresia@live.com" w:date="2014-12-04T18:07:00Z">
          <w:pPr/>
        </w:pPrChange>
      </w:pPr>
      <w:del w:id="854" w:author="stheresia@live.com" w:date="2014-12-04T18:07:00Z">
        <w:r w:rsidDel="00666943">
          <w:rPr>
            <w:rFonts w:ascii="Verdana" w:hAnsi="Verdana" w:cs="Arial"/>
            <w:color w:val="0D0D0D" w:themeColor="text1" w:themeTint="F2"/>
            <w:lang w:val="en-GB"/>
          </w:rPr>
          <w:delText xml:space="preserve">Thanks for reading and </w:delText>
        </w:r>
        <w:r w:rsidR="00BE532D" w:rsidDel="00666943">
          <w:rPr>
            <w:rFonts w:ascii="Verdana" w:hAnsi="Verdana" w:cs="Arial"/>
            <w:color w:val="0D0D0D" w:themeColor="text1" w:themeTint="F2"/>
            <w:lang w:val="en-GB"/>
          </w:rPr>
          <w:delText xml:space="preserve">I </w:delText>
        </w:r>
        <w:r w:rsidDel="00666943">
          <w:rPr>
            <w:rFonts w:ascii="Verdana" w:hAnsi="Verdana" w:cs="Arial"/>
            <w:color w:val="0D0D0D" w:themeColor="text1" w:themeTint="F2"/>
            <w:lang w:val="en-GB"/>
          </w:rPr>
          <w:delText>will see you on the inside.</w:delText>
        </w:r>
      </w:del>
    </w:p>
    <w:p w:rsidR="00A55085" w:rsidDel="00666943" w:rsidRDefault="00A55085" w:rsidP="00666943">
      <w:pPr>
        <w:rPr>
          <w:del w:id="855" w:author="stheresia@live.com" w:date="2014-12-04T18:07:00Z"/>
          <w:rFonts w:ascii="Verdana" w:hAnsi="Verdana" w:cs="Arial"/>
          <w:color w:val="7030A0"/>
          <w:lang w:val="en-GB"/>
        </w:rPr>
        <w:pPrChange w:id="856" w:author="stheresia@live.com" w:date="2014-12-04T18:07:00Z">
          <w:pPr/>
        </w:pPrChange>
      </w:pPr>
      <w:del w:id="857" w:author="stheresia@live.com" w:date="2014-12-04T18:07:00Z">
        <w:r w:rsidRPr="00A55085" w:rsidDel="00666943">
          <w:rPr>
            <w:rFonts w:ascii="Verdana" w:hAnsi="Verdana" w:cs="Arial"/>
            <w:color w:val="7030A0"/>
            <w:lang w:val="en-GB"/>
          </w:rPr>
          <w:delText>{Insert Your Name Here}</w:delText>
        </w:r>
      </w:del>
    </w:p>
    <w:p w:rsidR="00AB753D" w:rsidDel="00666943" w:rsidRDefault="00AB753D" w:rsidP="00666943">
      <w:pPr>
        <w:rPr>
          <w:del w:id="858" w:author="stheresia@live.com" w:date="2014-12-04T18:07:00Z"/>
          <w:rFonts w:ascii="Verdana" w:hAnsi="Verdana" w:cs="Arial"/>
          <w:color w:val="7030A0"/>
          <w:lang w:val="en-GB"/>
        </w:rPr>
        <w:pPrChange w:id="859" w:author="stheresia@live.com" w:date="2014-12-04T18:07:00Z">
          <w:pPr/>
        </w:pPrChange>
      </w:pPr>
    </w:p>
    <w:p w:rsidR="00AB753D" w:rsidDel="00666943" w:rsidRDefault="00AB753D" w:rsidP="00666943">
      <w:pPr>
        <w:rPr>
          <w:del w:id="860" w:author="stheresia@live.com" w:date="2014-12-04T18:07:00Z"/>
          <w:rFonts w:ascii="Verdana" w:hAnsi="Verdana" w:cs="Arial"/>
          <w:color w:val="7030A0"/>
          <w:lang w:val="en-GB"/>
        </w:rPr>
        <w:pPrChange w:id="861" w:author="stheresia@live.com" w:date="2014-12-04T18:07:00Z">
          <w:pPr/>
        </w:pPrChange>
      </w:pPr>
    </w:p>
    <w:p w:rsidR="00AB753D" w:rsidRPr="00E42B05" w:rsidDel="00666943" w:rsidRDefault="00AB753D" w:rsidP="00666943">
      <w:pPr>
        <w:rPr>
          <w:del w:id="862" w:author="stheresia@live.com" w:date="2014-12-04T18:07:00Z"/>
          <w:rFonts w:ascii="Verdana" w:hAnsi="Verdana" w:cs="Arial"/>
          <w:b/>
          <w:color w:val="0D0D0D" w:themeColor="text1" w:themeTint="F2"/>
          <w:lang w:val="en-GB"/>
        </w:rPr>
        <w:pPrChange w:id="863" w:author="stheresia@live.com" w:date="2014-12-04T18:07:00Z">
          <w:pPr/>
        </w:pPrChange>
      </w:pPr>
      <w:del w:id="864" w:author="stheresia@live.com" w:date="2014-12-04T18:07:00Z">
        <w:r w:rsidDel="00666943">
          <w:rPr>
            <w:rFonts w:ascii="Verdana" w:hAnsi="Verdana" w:cs="Arial"/>
            <w:b/>
            <w:color w:val="0D0D0D" w:themeColor="text1" w:themeTint="F2"/>
            <w:lang w:val="en-GB"/>
          </w:rPr>
          <w:delText>Emails #1</w:delText>
        </w:r>
      </w:del>
    </w:p>
    <w:p w:rsidR="00AB753D" w:rsidDel="00666943" w:rsidRDefault="00AB753D" w:rsidP="00666943">
      <w:pPr>
        <w:rPr>
          <w:del w:id="865" w:author="stheresia@live.com" w:date="2014-12-04T18:07:00Z"/>
          <w:rFonts w:ascii="Verdana" w:hAnsi="Verdana" w:cs="Arial"/>
          <w:color w:val="0D0D0D" w:themeColor="text1" w:themeTint="F2"/>
          <w:lang w:val="en-GB"/>
        </w:rPr>
        <w:pPrChange w:id="866" w:author="stheresia@live.com" w:date="2014-12-04T18:07:00Z">
          <w:pPr/>
        </w:pPrChange>
      </w:pPr>
      <w:del w:id="867" w:author="stheresia@live.com" w:date="2014-12-04T18:07:00Z">
        <w:r w:rsidDel="00666943">
          <w:rPr>
            <w:rFonts w:ascii="Verdana" w:hAnsi="Verdana" w:cs="Arial"/>
            <w:color w:val="0D0D0D" w:themeColor="text1" w:themeTint="F2"/>
            <w:lang w:val="en-GB"/>
          </w:rPr>
          <w:delText>Subject: Meme viral traffic...to YOUR site.</w:delText>
        </w:r>
      </w:del>
    </w:p>
    <w:p w:rsidR="00AB753D" w:rsidDel="00666943" w:rsidRDefault="00AB753D" w:rsidP="00666943">
      <w:pPr>
        <w:rPr>
          <w:del w:id="868" w:author="stheresia@live.com" w:date="2014-12-04T18:07:00Z"/>
          <w:rFonts w:ascii="Verdana" w:hAnsi="Verdana" w:cs="Arial"/>
          <w:color w:val="0D0D0D" w:themeColor="text1" w:themeTint="F2"/>
          <w:lang w:val="en-GB"/>
        </w:rPr>
        <w:pPrChange w:id="869" w:author="stheresia@live.com" w:date="2014-12-04T18:07:00Z">
          <w:pPr/>
        </w:pPrChange>
      </w:pPr>
      <w:del w:id="870" w:author="stheresia@live.com" w:date="2014-12-04T18:07:00Z">
        <w:r w:rsidDel="00666943">
          <w:rPr>
            <w:rFonts w:ascii="Verdana" w:hAnsi="Verdana" w:cs="Arial"/>
            <w:color w:val="0D0D0D" w:themeColor="text1" w:themeTint="F2"/>
            <w:lang w:val="en-GB"/>
          </w:rPr>
          <w:delText xml:space="preserve">Body: </w:delText>
        </w:r>
      </w:del>
    </w:p>
    <w:p w:rsidR="00AB753D" w:rsidDel="00666943" w:rsidRDefault="00AB753D" w:rsidP="00666943">
      <w:pPr>
        <w:rPr>
          <w:del w:id="871" w:author="stheresia@live.com" w:date="2014-12-04T18:07:00Z"/>
          <w:rFonts w:ascii="Verdana" w:hAnsi="Verdana" w:cs="Arial"/>
          <w:color w:val="0D0D0D" w:themeColor="text1" w:themeTint="F2"/>
          <w:lang w:val="en-GB"/>
        </w:rPr>
        <w:pPrChange w:id="872" w:author="stheresia@live.com" w:date="2014-12-04T18:07:00Z">
          <w:pPr/>
        </w:pPrChange>
      </w:pPr>
      <w:del w:id="873" w:author="stheresia@live.com" w:date="2014-12-04T18:07:00Z">
        <w:r w:rsidDel="00666943">
          <w:rPr>
            <w:rFonts w:ascii="Verdana" w:hAnsi="Verdana" w:cs="Arial"/>
            <w:color w:val="0D0D0D" w:themeColor="text1" w:themeTint="F2"/>
            <w:lang w:val="en-GB"/>
          </w:rPr>
          <w:delText>Hey {!firstname},</w:delText>
        </w:r>
      </w:del>
    </w:p>
    <w:p w:rsidR="00AB753D" w:rsidDel="00666943" w:rsidRDefault="00AB753D" w:rsidP="00666943">
      <w:pPr>
        <w:rPr>
          <w:del w:id="874" w:author="stheresia@live.com" w:date="2014-12-04T18:07:00Z"/>
          <w:rFonts w:ascii="Verdana" w:hAnsi="Verdana" w:cs="Arial"/>
          <w:color w:val="0D0D0D" w:themeColor="text1" w:themeTint="F2"/>
          <w:lang w:val="en-GB"/>
        </w:rPr>
        <w:pPrChange w:id="875" w:author="stheresia@live.com" w:date="2014-12-04T18:07:00Z">
          <w:pPr/>
        </w:pPrChange>
      </w:pPr>
      <w:del w:id="876" w:author="stheresia@live.com" w:date="2014-12-04T18:07:00Z">
        <w:r w:rsidDel="00666943">
          <w:rPr>
            <w:rFonts w:ascii="Verdana" w:hAnsi="Verdana" w:cs="Arial"/>
            <w:color w:val="0D0D0D" w:themeColor="text1" w:themeTint="F2"/>
            <w:lang w:val="en-GB"/>
          </w:rPr>
          <w:delText>Hope are having a fantastic day.</w:delText>
        </w:r>
      </w:del>
    </w:p>
    <w:p w:rsidR="00AB753D" w:rsidDel="00666943" w:rsidRDefault="00E4633F" w:rsidP="00666943">
      <w:pPr>
        <w:rPr>
          <w:del w:id="877" w:author="stheresia@live.com" w:date="2014-12-04T18:07:00Z"/>
          <w:rFonts w:ascii="Verdana" w:hAnsi="Verdana" w:cs="Arial"/>
          <w:color w:val="0D0D0D" w:themeColor="text1" w:themeTint="F2"/>
          <w:lang w:val="en-GB"/>
        </w:rPr>
        <w:pPrChange w:id="878" w:author="stheresia@live.com" w:date="2014-12-04T18:07:00Z">
          <w:pPr/>
        </w:pPrChange>
      </w:pPr>
      <w:del w:id="879" w:author="stheresia@live.com" w:date="2014-12-04T18:07:00Z">
        <w:r w:rsidDel="00666943">
          <w:rPr>
            <w:rFonts w:ascii="Verdana" w:hAnsi="Verdana" w:cs="Arial"/>
            <w:color w:val="0D0D0D" w:themeColor="text1" w:themeTint="F2"/>
            <w:lang w:val="en-GB"/>
          </w:rPr>
          <w:delText>Listen, I have a way to create simple memes and send traffic to your sites.</w:delText>
        </w:r>
      </w:del>
    </w:p>
    <w:p w:rsidR="00E4633F" w:rsidDel="00666943" w:rsidRDefault="00E4633F" w:rsidP="00666943">
      <w:pPr>
        <w:rPr>
          <w:del w:id="880" w:author="stheresia@live.com" w:date="2014-12-04T18:07:00Z"/>
          <w:rFonts w:ascii="Verdana" w:hAnsi="Verdana" w:cs="Arial"/>
          <w:color w:val="0D0D0D" w:themeColor="text1" w:themeTint="F2"/>
          <w:lang w:val="en-GB"/>
        </w:rPr>
        <w:pPrChange w:id="881" w:author="stheresia@live.com" w:date="2014-12-04T18:07:00Z">
          <w:pPr/>
        </w:pPrChange>
      </w:pPr>
      <w:del w:id="882" w:author="stheresia@live.com" w:date="2014-12-04T18:07:00Z">
        <w:r w:rsidDel="00666943">
          <w:rPr>
            <w:rFonts w:ascii="Verdana" w:hAnsi="Verdana" w:cs="Arial"/>
            <w:color w:val="0D0D0D" w:themeColor="text1" w:themeTint="F2"/>
            <w:lang w:val="en-GB"/>
          </w:rPr>
          <w:delText>Well, more than a way</w:delText>
        </w:r>
        <w:r w:rsidR="00BE532D" w:rsidDel="00666943">
          <w:rPr>
            <w:rFonts w:ascii="Verdana" w:hAnsi="Verdana" w:cs="Arial"/>
            <w:color w:val="0D0D0D" w:themeColor="text1" w:themeTint="F2"/>
            <w:lang w:val="en-GB"/>
          </w:rPr>
          <w:delText>,</w:delText>
        </w:r>
        <w:r w:rsidDel="00666943">
          <w:rPr>
            <w:rFonts w:ascii="Verdana" w:hAnsi="Verdana" w:cs="Arial"/>
            <w:color w:val="0D0D0D" w:themeColor="text1" w:themeTint="F2"/>
            <w:lang w:val="en-GB"/>
          </w:rPr>
          <w:delText xml:space="preserve"> it's a fantastic tool called WP Quick Meme Creator.</w:delText>
        </w:r>
      </w:del>
    </w:p>
    <w:p w:rsidR="00E4633F" w:rsidDel="00666943" w:rsidRDefault="00E4633F" w:rsidP="00666943">
      <w:pPr>
        <w:rPr>
          <w:del w:id="883" w:author="stheresia@live.com" w:date="2014-12-04T18:07:00Z"/>
          <w:rFonts w:ascii="Verdana" w:hAnsi="Verdana" w:cs="Arial"/>
          <w:color w:val="0D0D0D" w:themeColor="text1" w:themeTint="F2"/>
          <w:lang w:val="en-GB"/>
        </w:rPr>
        <w:pPrChange w:id="884" w:author="stheresia@live.com" w:date="2014-12-04T18:07:00Z">
          <w:pPr/>
        </w:pPrChange>
      </w:pPr>
      <w:del w:id="885" w:author="stheresia@live.com" w:date="2014-12-04T18:07:00Z">
        <w:r w:rsidDel="00666943">
          <w:rPr>
            <w:rFonts w:ascii="Verdana" w:hAnsi="Verdana" w:cs="Arial"/>
            <w:color w:val="0D0D0D" w:themeColor="text1" w:themeTint="F2"/>
            <w:lang w:val="en-GB"/>
          </w:rPr>
          <w:delText>You can have a look at HOW it can help you to get viral meme traffic...</w:delText>
        </w:r>
      </w:del>
    </w:p>
    <w:p w:rsidR="00E4633F" w:rsidRPr="00E4633F" w:rsidDel="00666943" w:rsidRDefault="00E4633F" w:rsidP="00666943">
      <w:pPr>
        <w:rPr>
          <w:del w:id="886" w:author="stheresia@live.com" w:date="2014-12-04T18:07:00Z"/>
          <w:rFonts w:ascii="Verdana" w:hAnsi="Verdana" w:cs="Arial"/>
          <w:color w:val="7030A0"/>
          <w:lang w:val="en-GB"/>
        </w:rPr>
        <w:pPrChange w:id="887" w:author="stheresia@live.com" w:date="2014-12-04T18:07:00Z">
          <w:pPr/>
        </w:pPrChange>
      </w:pPr>
      <w:del w:id="888" w:author="stheresia@live.com" w:date="2014-12-04T18:07:00Z">
        <w:r w:rsidRPr="00E4633F" w:rsidDel="00666943">
          <w:rPr>
            <w:rFonts w:ascii="Verdana" w:hAnsi="Verdana" w:cs="Arial"/>
            <w:color w:val="7030A0"/>
            <w:lang w:val="en-GB"/>
          </w:rPr>
          <w:delText>{Insert Link Here}</w:delText>
        </w:r>
      </w:del>
    </w:p>
    <w:p w:rsidR="00E4633F" w:rsidDel="00666943" w:rsidRDefault="00E4633F" w:rsidP="00666943">
      <w:pPr>
        <w:rPr>
          <w:del w:id="889" w:author="stheresia@live.com" w:date="2014-12-04T18:07:00Z"/>
          <w:rFonts w:ascii="Verdana" w:hAnsi="Verdana" w:cs="Arial"/>
          <w:color w:val="0D0D0D" w:themeColor="text1" w:themeTint="F2"/>
          <w:lang w:val="en-GB"/>
        </w:rPr>
        <w:pPrChange w:id="890" w:author="stheresia@live.com" w:date="2014-12-04T18:07:00Z">
          <w:pPr/>
        </w:pPrChange>
      </w:pPr>
      <w:del w:id="891" w:author="stheresia@live.com" w:date="2014-12-04T18:07:00Z">
        <w:r w:rsidDel="00666943">
          <w:rPr>
            <w:rFonts w:ascii="Verdana" w:hAnsi="Verdana" w:cs="Arial"/>
            <w:color w:val="0D0D0D" w:themeColor="text1" w:themeTint="F2"/>
            <w:lang w:val="en-GB"/>
          </w:rPr>
          <w:delText>So, how does it work?</w:delText>
        </w:r>
      </w:del>
    </w:p>
    <w:p w:rsidR="00E4633F" w:rsidDel="00666943" w:rsidRDefault="00E4633F" w:rsidP="00666943">
      <w:pPr>
        <w:rPr>
          <w:del w:id="892" w:author="stheresia@live.com" w:date="2014-12-04T18:07:00Z"/>
          <w:rFonts w:ascii="Verdana" w:hAnsi="Verdana" w:cs="Arial"/>
          <w:color w:val="0D0D0D" w:themeColor="text1" w:themeTint="F2"/>
          <w:lang w:val="en-GB"/>
        </w:rPr>
        <w:pPrChange w:id="893" w:author="stheresia@live.com" w:date="2014-12-04T18:07:00Z">
          <w:pPr/>
        </w:pPrChange>
      </w:pPr>
      <w:del w:id="894" w:author="stheresia@live.com" w:date="2014-12-04T18:07:00Z">
        <w:r w:rsidDel="00666943">
          <w:rPr>
            <w:rFonts w:ascii="Verdana" w:hAnsi="Verdana" w:cs="Arial"/>
            <w:color w:val="0D0D0D" w:themeColor="text1" w:themeTint="F2"/>
            <w:lang w:val="en-GB"/>
          </w:rPr>
          <w:delText>Simple - you can quickly and easily create memes an</w:delText>
        </w:r>
        <w:r w:rsidR="00580B3B" w:rsidDel="00666943">
          <w:rPr>
            <w:rFonts w:ascii="Verdana" w:hAnsi="Verdana" w:cs="Arial"/>
            <w:color w:val="0D0D0D" w:themeColor="text1" w:themeTint="F2"/>
            <w:lang w:val="en-GB"/>
          </w:rPr>
          <w:delText>d publish them to you</w:delText>
        </w:r>
        <w:r w:rsidR="00BE532D" w:rsidDel="00666943">
          <w:rPr>
            <w:rFonts w:ascii="Verdana" w:hAnsi="Verdana" w:cs="Arial"/>
            <w:color w:val="0D0D0D" w:themeColor="text1" w:themeTint="F2"/>
            <w:lang w:val="en-GB"/>
          </w:rPr>
          <w:delText>r</w:delText>
        </w:r>
        <w:r w:rsidR="00580B3B" w:rsidDel="00666943">
          <w:rPr>
            <w:rFonts w:ascii="Verdana" w:hAnsi="Verdana" w:cs="Arial"/>
            <w:color w:val="0D0D0D" w:themeColor="text1" w:themeTint="F2"/>
            <w:lang w:val="en-GB"/>
          </w:rPr>
          <w:delText xml:space="preserve"> blogs or you can export them to your desktop - so that you can upload them to your </w:delText>
        </w:r>
        <w:r w:rsidR="00BE532D" w:rsidDel="00666943">
          <w:rPr>
            <w:rFonts w:ascii="Verdana" w:hAnsi="Verdana" w:cs="Arial"/>
            <w:color w:val="0D0D0D" w:themeColor="text1" w:themeTint="F2"/>
            <w:lang w:val="en-GB"/>
          </w:rPr>
          <w:delText>Facebook</w:delText>
        </w:r>
        <w:r w:rsidR="00580B3B" w:rsidDel="00666943">
          <w:rPr>
            <w:rFonts w:ascii="Verdana" w:hAnsi="Verdana" w:cs="Arial"/>
            <w:color w:val="0D0D0D" w:themeColor="text1" w:themeTint="F2"/>
            <w:lang w:val="en-GB"/>
          </w:rPr>
          <w:delText xml:space="preserve"> or Pinterest.</w:delText>
        </w:r>
      </w:del>
    </w:p>
    <w:p w:rsidR="00580B3B" w:rsidDel="00666943" w:rsidRDefault="00580B3B" w:rsidP="00666943">
      <w:pPr>
        <w:rPr>
          <w:del w:id="895" w:author="stheresia@live.com" w:date="2014-12-04T18:07:00Z"/>
          <w:rFonts w:ascii="Verdana" w:hAnsi="Verdana" w:cs="Arial"/>
          <w:color w:val="0D0D0D" w:themeColor="text1" w:themeTint="F2"/>
          <w:lang w:val="en-GB"/>
        </w:rPr>
        <w:pPrChange w:id="896" w:author="stheresia@live.com" w:date="2014-12-04T18:07:00Z">
          <w:pPr/>
        </w:pPrChange>
      </w:pPr>
      <w:del w:id="897" w:author="stheresia@live.com" w:date="2014-12-04T18:07:00Z">
        <w:r w:rsidDel="00666943">
          <w:rPr>
            <w:rFonts w:ascii="Verdana" w:hAnsi="Verdana" w:cs="Arial"/>
            <w:color w:val="0D0D0D" w:themeColor="text1" w:themeTint="F2"/>
            <w:lang w:val="en-GB"/>
          </w:rPr>
          <w:delText>Look, I know that you are already aware of image marketing and its power.</w:delText>
        </w:r>
      </w:del>
    </w:p>
    <w:p w:rsidR="00580B3B" w:rsidDel="00666943" w:rsidRDefault="00580B3B" w:rsidP="00666943">
      <w:pPr>
        <w:rPr>
          <w:del w:id="898" w:author="stheresia@live.com" w:date="2014-12-04T18:07:00Z"/>
          <w:rFonts w:ascii="Verdana" w:hAnsi="Verdana" w:cs="Arial"/>
          <w:color w:val="0D0D0D" w:themeColor="text1" w:themeTint="F2"/>
          <w:lang w:val="en-GB"/>
        </w:rPr>
        <w:pPrChange w:id="899" w:author="stheresia@live.com" w:date="2014-12-04T18:07:00Z">
          <w:pPr/>
        </w:pPrChange>
      </w:pPr>
      <w:del w:id="900" w:author="stheresia@live.com" w:date="2014-12-04T18:07:00Z">
        <w:r w:rsidDel="00666943">
          <w:rPr>
            <w:rFonts w:ascii="Verdana" w:hAnsi="Verdana" w:cs="Arial"/>
            <w:color w:val="0D0D0D" w:themeColor="text1" w:themeTint="F2"/>
            <w:lang w:val="en-GB"/>
          </w:rPr>
          <w:delText>But if you don't have the right tools, there's no human way you can make the most out of it.</w:delText>
        </w:r>
      </w:del>
    </w:p>
    <w:p w:rsidR="00580B3B" w:rsidDel="00666943" w:rsidRDefault="00580B3B" w:rsidP="00666943">
      <w:pPr>
        <w:rPr>
          <w:del w:id="901" w:author="stheresia@live.com" w:date="2014-12-04T18:07:00Z"/>
          <w:rFonts w:ascii="Verdana" w:hAnsi="Verdana" w:cs="Arial"/>
          <w:color w:val="0D0D0D" w:themeColor="text1" w:themeTint="F2"/>
          <w:lang w:val="en-GB"/>
        </w:rPr>
        <w:pPrChange w:id="902" w:author="stheresia@live.com" w:date="2014-12-04T18:07:00Z">
          <w:pPr/>
        </w:pPrChange>
      </w:pPr>
      <w:del w:id="903" w:author="stheresia@live.com" w:date="2014-12-04T18:07:00Z">
        <w:r w:rsidDel="00666943">
          <w:rPr>
            <w:rFonts w:ascii="Verdana" w:hAnsi="Verdana" w:cs="Arial"/>
            <w:color w:val="0D0D0D" w:themeColor="text1" w:themeTint="F2"/>
            <w:lang w:val="en-GB"/>
          </w:rPr>
          <w:delText>Now, you can effectively unleash its power for maximum traffic!</w:delText>
        </w:r>
      </w:del>
    </w:p>
    <w:p w:rsidR="00580B3B" w:rsidDel="00666943" w:rsidRDefault="00580B3B" w:rsidP="00666943">
      <w:pPr>
        <w:rPr>
          <w:del w:id="904" w:author="stheresia@live.com" w:date="2014-12-04T18:07:00Z"/>
          <w:rFonts w:ascii="Verdana" w:hAnsi="Verdana" w:cs="Arial"/>
          <w:color w:val="0D0D0D" w:themeColor="text1" w:themeTint="F2"/>
          <w:lang w:val="en-GB"/>
        </w:rPr>
        <w:pPrChange w:id="905" w:author="stheresia@live.com" w:date="2014-12-04T18:07:00Z">
          <w:pPr/>
        </w:pPrChange>
      </w:pPr>
      <w:del w:id="906" w:author="stheresia@live.com" w:date="2014-12-04T18:07:00Z">
        <w:r w:rsidDel="00666943">
          <w:rPr>
            <w:rFonts w:ascii="Verdana" w:hAnsi="Verdana" w:cs="Arial"/>
            <w:color w:val="0D0D0D" w:themeColor="text1" w:themeTint="F2"/>
            <w:lang w:val="en-GB"/>
          </w:rPr>
          <w:delText>Here's how...</w:delText>
        </w:r>
      </w:del>
    </w:p>
    <w:p w:rsidR="00580B3B" w:rsidRPr="00E4633F" w:rsidDel="00666943" w:rsidRDefault="00580B3B" w:rsidP="00666943">
      <w:pPr>
        <w:rPr>
          <w:del w:id="907" w:author="stheresia@live.com" w:date="2014-12-04T18:07:00Z"/>
          <w:rFonts w:ascii="Verdana" w:hAnsi="Verdana" w:cs="Arial"/>
          <w:color w:val="7030A0"/>
          <w:lang w:val="en-GB"/>
        </w:rPr>
        <w:pPrChange w:id="908" w:author="stheresia@live.com" w:date="2014-12-04T18:07:00Z">
          <w:pPr/>
        </w:pPrChange>
      </w:pPr>
      <w:del w:id="909" w:author="stheresia@live.com" w:date="2014-12-04T18:07:00Z">
        <w:r w:rsidRPr="00E4633F" w:rsidDel="00666943">
          <w:rPr>
            <w:rFonts w:ascii="Verdana" w:hAnsi="Verdana" w:cs="Arial"/>
            <w:color w:val="7030A0"/>
            <w:lang w:val="en-GB"/>
          </w:rPr>
          <w:delText>{Insert Link Here}</w:delText>
        </w:r>
      </w:del>
    </w:p>
    <w:p w:rsidR="00580B3B" w:rsidDel="00666943" w:rsidRDefault="00636E10" w:rsidP="00666943">
      <w:pPr>
        <w:rPr>
          <w:del w:id="910" w:author="stheresia@live.com" w:date="2014-12-04T18:07:00Z"/>
          <w:rFonts w:ascii="Verdana" w:hAnsi="Verdana" w:cs="Arial"/>
          <w:color w:val="0D0D0D" w:themeColor="text1" w:themeTint="F2"/>
          <w:lang w:val="en-GB"/>
        </w:rPr>
        <w:pPrChange w:id="911" w:author="stheresia@live.com" w:date="2014-12-04T18:07:00Z">
          <w:pPr/>
        </w:pPrChange>
      </w:pPr>
      <w:del w:id="912" w:author="stheresia@live.com" w:date="2014-12-04T18:07:00Z">
        <w:r w:rsidDel="00666943">
          <w:rPr>
            <w:rFonts w:ascii="Verdana" w:hAnsi="Verdana" w:cs="Arial"/>
            <w:color w:val="0D0D0D" w:themeColor="text1" w:themeTint="F2"/>
            <w:lang w:val="en-GB"/>
          </w:rPr>
          <w:delText>Thanks for reading and talk soon!</w:delText>
        </w:r>
      </w:del>
    </w:p>
    <w:p w:rsidR="00636E10" w:rsidDel="00666943" w:rsidRDefault="00636E10" w:rsidP="00666943">
      <w:pPr>
        <w:rPr>
          <w:del w:id="913" w:author="stheresia@live.com" w:date="2014-12-04T18:07:00Z"/>
          <w:rFonts w:ascii="Verdana" w:hAnsi="Verdana" w:cs="Arial"/>
          <w:color w:val="0D0D0D" w:themeColor="text1" w:themeTint="F2"/>
          <w:lang w:val="en-GB"/>
        </w:rPr>
        <w:pPrChange w:id="914" w:author="stheresia@live.com" w:date="2014-12-04T18:07:00Z">
          <w:pPr/>
        </w:pPrChange>
      </w:pPr>
      <w:del w:id="915" w:author="stheresia@live.com" w:date="2014-12-04T18:07:00Z">
        <w:r w:rsidDel="00666943">
          <w:rPr>
            <w:rFonts w:ascii="Verdana" w:hAnsi="Verdana" w:cs="Arial"/>
            <w:color w:val="0D0D0D" w:themeColor="text1" w:themeTint="F2"/>
            <w:lang w:val="en-GB"/>
          </w:rPr>
          <w:delText>{Insert Your Name Here}</w:delText>
        </w:r>
      </w:del>
    </w:p>
    <w:p w:rsidR="00636E10" w:rsidDel="00666943" w:rsidRDefault="00636E10" w:rsidP="00666943">
      <w:pPr>
        <w:rPr>
          <w:del w:id="916" w:author="stheresia@live.com" w:date="2014-12-04T18:07:00Z"/>
          <w:rFonts w:ascii="Verdana" w:hAnsi="Verdana" w:cs="Arial"/>
          <w:color w:val="0D0D0D" w:themeColor="text1" w:themeTint="F2"/>
          <w:lang w:val="en-GB"/>
        </w:rPr>
        <w:pPrChange w:id="917" w:author="stheresia@live.com" w:date="2014-12-04T18:07:00Z">
          <w:pPr/>
        </w:pPrChange>
      </w:pPr>
    </w:p>
    <w:p w:rsidR="00636E10" w:rsidRPr="00E42B05" w:rsidDel="00666943" w:rsidRDefault="00636E10" w:rsidP="00666943">
      <w:pPr>
        <w:rPr>
          <w:del w:id="918" w:author="stheresia@live.com" w:date="2014-12-04T18:07:00Z"/>
          <w:rFonts w:ascii="Verdana" w:hAnsi="Verdana" w:cs="Arial"/>
          <w:b/>
          <w:color w:val="0D0D0D" w:themeColor="text1" w:themeTint="F2"/>
          <w:lang w:val="en-GB"/>
        </w:rPr>
        <w:pPrChange w:id="919" w:author="stheresia@live.com" w:date="2014-12-04T18:07:00Z">
          <w:pPr/>
        </w:pPrChange>
      </w:pPr>
      <w:del w:id="920" w:author="stheresia@live.com" w:date="2014-12-04T18:07:00Z">
        <w:r w:rsidDel="00666943">
          <w:rPr>
            <w:rFonts w:ascii="Verdana" w:hAnsi="Verdana" w:cs="Arial"/>
            <w:b/>
            <w:color w:val="0D0D0D" w:themeColor="text1" w:themeTint="F2"/>
            <w:lang w:val="en-GB"/>
          </w:rPr>
          <w:delText>Emails #2</w:delText>
        </w:r>
      </w:del>
    </w:p>
    <w:p w:rsidR="00636E10" w:rsidDel="00666943" w:rsidRDefault="00636E10" w:rsidP="00666943">
      <w:pPr>
        <w:rPr>
          <w:del w:id="921" w:author="stheresia@live.com" w:date="2014-12-04T18:07:00Z"/>
          <w:rFonts w:ascii="Verdana" w:hAnsi="Verdana" w:cs="Arial"/>
          <w:color w:val="0D0D0D" w:themeColor="text1" w:themeTint="F2"/>
          <w:lang w:val="en-GB"/>
        </w:rPr>
        <w:pPrChange w:id="922" w:author="stheresia@live.com" w:date="2014-12-04T18:07:00Z">
          <w:pPr/>
        </w:pPrChange>
      </w:pPr>
      <w:del w:id="923" w:author="stheresia@live.com" w:date="2014-12-04T18:07:00Z">
        <w:r w:rsidDel="00666943">
          <w:rPr>
            <w:rFonts w:ascii="Verdana" w:hAnsi="Verdana" w:cs="Arial"/>
            <w:color w:val="0D0D0D" w:themeColor="text1" w:themeTint="F2"/>
            <w:lang w:val="en-GB"/>
          </w:rPr>
          <w:delText xml:space="preserve">Subject: </w:delText>
        </w:r>
        <w:r w:rsidR="004E58E3" w:rsidDel="00666943">
          <w:rPr>
            <w:rFonts w:ascii="Verdana" w:hAnsi="Verdana" w:cs="Arial"/>
            <w:color w:val="0D0D0D" w:themeColor="text1" w:themeTint="F2"/>
            <w:lang w:val="en-GB"/>
          </w:rPr>
          <w:delText>Create Memes and tap into MASSIVE traffic source</w:delText>
        </w:r>
      </w:del>
    </w:p>
    <w:p w:rsidR="00636E10" w:rsidDel="00666943" w:rsidRDefault="00636E10" w:rsidP="00666943">
      <w:pPr>
        <w:rPr>
          <w:del w:id="924" w:author="stheresia@live.com" w:date="2014-12-04T18:07:00Z"/>
          <w:rFonts w:ascii="Verdana" w:hAnsi="Verdana" w:cs="Arial"/>
          <w:color w:val="0D0D0D" w:themeColor="text1" w:themeTint="F2"/>
          <w:lang w:val="en-GB"/>
        </w:rPr>
        <w:pPrChange w:id="925" w:author="stheresia@live.com" w:date="2014-12-04T18:07:00Z">
          <w:pPr/>
        </w:pPrChange>
      </w:pPr>
      <w:del w:id="926" w:author="stheresia@live.com" w:date="2014-12-04T18:07:00Z">
        <w:r w:rsidDel="00666943">
          <w:rPr>
            <w:rFonts w:ascii="Verdana" w:hAnsi="Verdana" w:cs="Arial"/>
            <w:color w:val="0D0D0D" w:themeColor="text1" w:themeTint="F2"/>
            <w:lang w:val="en-GB"/>
          </w:rPr>
          <w:delText xml:space="preserve">Body: </w:delText>
        </w:r>
      </w:del>
    </w:p>
    <w:p w:rsidR="00636E10" w:rsidDel="00666943" w:rsidRDefault="00636E10" w:rsidP="00666943">
      <w:pPr>
        <w:rPr>
          <w:del w:id="927" w:author="stheresia@live.com" w:date="2014-12-04T18:07:00Z"/>
          <w:rFonts w:ascii="Verdana" w:hAnsi="Verdana" w:cs="Arial"/>
          <w:color w:val="0D0D0D" w:themeColor="text1" w:themeTint="F2"/>
          <w:lang w:val="en-GB"/>
        </w:rPr>
        <w:pPrChange w:id="928" w:author="stheresia@live.com" w:date="2014-12-04T18:07:00Z">
          <w:pPr/>
        </w:pPrChange>
      </w:pPr>
      <w:del w:id="929" w:author="stheresia@live.com" w:date="2014-12-04T18:07:00Z">
        <w:r w:rsidDel="00666943">
          <w:rPr>
            <w:rFonts w:ascii="Verdana" w:hAnsi="Verdana" w:cs="Arial"/>
            <w:color w:val="0D0D0D" w:themeColor="text1" w:themeTint="F2"/>
            <w:lang w:val="en-GB"/>
          </w:rPr>
          <w:delText>Hey {!firstname},</w:delText>
        </w:r>
      </w:del>
    </w:p>
    <w:p w:rsidR="00636E10" w:rsidDel="00666943" w:rsidRDefault="00DB795F" w:rsidP="00666943">
      <w:pPr>
        <w:rPr>
          <w:del w:id="930" w:author="stheresia@live.com" w:date="2014-12-04T18:07:00Z"/>
          <w:rFonts w:ascii="Verdana" w:hAnsi="Verdana" w:cs="Arial"/>
          <w:color w:val="0D0D0D" w:themeColor="text1" w:themeTint="F2"/>
          <w:lang w:val="en-GB"/>
        </w:rPr>
        <w:pPrChange w:id="931" w:author="stheresia@live.com" w:date="2014-12-04T18:07:00Z">
          <w:pPr/>
        </w:pPrChange>
      </w:pPr>
      <w:del w:id="932" w:author="stheresia@live.com" w:date="2014-12-04T18:07:00Z">
        <w:r w:rsidDel="00666943">
          <w:rPr>
            <w:rFonts w:ascii="Verdana" w:hAnsi="Verdana" w:cs="Arial"/>
            <w:color w:val="0D0D0D" w:themeColor="text1" w:themeTint="F2"/>
            <w:lang w:val="en-GB"/>
          </w:rPr>
          <w:delText>How's everything?</w:delText>
        </w:r>
      </w:del>
    </w:p>
    <w:p w:rsidR="00AB753D" w:rsidDel="00666943" w:rsidRDefault="000B1187" w:rsidP="00666943">
      <w:pPr>
        <w:rPr>
          <w:del w:id="933" w:author="stheresia@live.com" w:date="2014-12-04T18:07:00Z"/>
          <w:rFonts w:ascii="Verdana" w:hAnsi="Verdana" w:cs="Arial"/>
          <w:color w:val="0D0D0D" w:themeColor="text1" w:themeTint="F2"/>
          <w:lang w:val="en-GB"/>
        </w:rPr>
        <w:pPrChange w:id="934" w:author="stheresia@live.com" w:date="2014-12-04T18:07:00Z">
          <w:pPr/>
        </w:pPrChange>
      </w:pPr>
      <w:del w:id="935" w:author="stheresia@live.com" w:date="2014-12-04T18:07:00Z">
        <w:r w:rsidDel="00666943">
          <w:rPr>
            <w:rFonts w:ascii="Verdana" w:hAnsi="Verdana" w:cs="Arial"/>
            <w:color w:val="0D0D0D" w:themeColor="text1" w:themeTint="F2"/>
            <w:lang w:val="en-GB"/>
          </w:rPr>
          <w:delText>I wanted to send you this email just to let you know that if you are not bringing in the traffic that you want it's because you are not taking advantage of the right tools</w:delText>
        </w:r>
        <w:r w:rsidR="00BE532D" w:rsidDel="00666943">
          <w:rPr>
            <w:rFonts w:ascii="Verdana" w:hAnsi="Verdana" w:cs="Arial"/>
            <w:color w:val="0D0D0D" w:themeColor="text1" w:themeTint="F2"/>
            <w:lang w:val="en-GB"/>
          </w:rPr>
          <w:delText>.</w:delText>
        </w:r>
      </w:del>
    </w:p>
    <w:p w:rsidR="000B1187" w:rsidDel="00666943" w:rsidRDefault="000B1187" w:rsidP="00666943">
      <w:pPr>
        <w:rPr>
          <w:del w:id="936" w:author="stheresia@live.com" w:date="2014-12-04T18:07:00Z"/>
          <w:rFonts w:ascii="Verdana" w:hAnsi="Verdana" w:cs="Arial"/>
          <w:color w:val="0D0D0D" w:themeColor="text1" w:themeTint="F2"/>
          <w:lang w:val="en-GB"/>
        </w:rPr>
        <w:pPrChange w:id="937" w:author="stheresia@live.com" w:date="2014-12-04T18:07:00Z">
          <w:pPr/>
        </w:pPrChange>
      </w:pPr>
      <w:del w:id="938" w:author="stheresia@live.com" w:date="2014-12-04T18:07:00Z">
        <w:r w:rsidDel="00666943">
          <w:rPr>
            <w:rFonts w:ascii="Verdana" w:hAnsi="Verdana" w:cs="Arial"/>
            <w:color w:val="0D0D0D" w:themeColor="text1" w:themeTint="F2"/>
            <w:lang w:val="en-GB"/>
          </w:rPr>
          <w:delText>Tools just like this...</w:delText>
        </w:r>
      </w:del>
    </w:p>
    <w:p w:rsidR="000B1187" w:rsidDel="00666943" w:rsidRDefault="000B1187" w:rsidP="00666943">
      <w:pPr>
        <w:rPr>
          <w:del w:id="939" w:author="stheresia@live.com" w:date="2014-12-04T18:07:00Z"/>
          <w:rFonts w:ascii="Verdana" w:hAnsi="Verdana" w:cs="Arial"/>
          <w:color w:val="0D0D0D" w:themeColor="text1" w:themeTint="F2"/>
          <w:lang w:val="en-GB"/>
        </w:rPr>
        <w:pPrChange w:id="940" w:author="stheresia@live.com" w:date="2014-12-04T18:07:00Z">
          <w:pPr/>
        </w:pPrChange>
      </w:pPr>
      <w:del w:id="941" w:author="stheresia@live.com" w:date="2014-12-04T18:07:00Z">
        <w:r w:rsidDel="00666943">
          <w:rPr>
            <w:rFonts w:ascii="Verdana" w:hAnsi="Verdana" w:cs="Arial"/>
            <w:color w:val="0D0D0D" w:themeColor="text1" w:themeTint="F2"/>
            <w:lang w:val="en-GB"/>
          </w:rPr>
          <w:delText>{Insert Link Here}</w:delText>
        </w:r>
      </w:del>
    </w:p>
    <w:p w:rsidR="000B1187" w:rsidDel="00666943" w:rsidRDefault="000B1187" w:rsidP="00666943">
      <w:pPr>
        <w:rPr>
          <w:del w:id="942" w:author="stheresia@live.com" w:date="2014-12-04T18:07:00Z"/>
          <w:rFonts w:ascii="Verdana" w:hAnsi="Verdana" w:cs="Arial"/>
          <w:color w:val="0D0D0D" w:themeColor="text1" w:themeTint="F2"/>
          <w:lang w:val="en-GB"/>
        </w:rPr>
        <w:pPrChange w:id="943" w:author="stheresia@live.com" w:date="2014-12-04T18:07:00Z">
          <w:pPr/>
        </w:pPrChange>
      </w:pPr>
      <w:del w:id="944" w:author="stheresia@live.com" w:date="2014-12-04T18:07:00Z">
        <w:r w:rsidDel="00666943">
          <w:rPr>
            <w:rFonts w:ascii="Verdana" w:hAnsi="Verdana" w:cs="Arial"/>
            <w:color w:val="0D0D0D" w:themeColor="text1" w:themeTint="F2"/>
            <w:lang w:val="en-GB"/>
          </w:rPr>
          <w:delText>Creating viral memes now is super easy and it only takes a few minutes of your time.</w:delText>
        </w:r>
      </w:del>
    </w:p>
    <w:p w:rsidR="000B1187" w:rsidDel="00666943" w:rsidRDefault="000B1187" w:rsidP="00666943">
      <w:pPr>
        <w:rPr>
          <w:del w:id="945" w:author="stheresia@live.com" w:date="2014-12-04T18:07:00Z"/>
          <w:rFonts w:ascii="Verdana" w:hAnsi="Verdana" w:cs="Arial"/>
          <w:color w:val="0D0D0D" w:themeColor="text1" w:themeTint="F2"/>
          <w:lang w:val="en-GB"/>
        </w:rPr>
        <w:pPrChange w:id="946" w:author="stheresia@live.com" w:date="2014-12-04T18:07:00Z">
          <w:pPr/>
        </w:pPrChange>
      </w:pPr>
      <w:del w:id="947" w:author="stheresia@live.com" w:date="2014-12-04T18:07:00Z">
        <w:r w:rsidDel="00666943">
          <w:rPr>
            <w:rFonts w:ascii="Verdana" w:hAnsi="Verdana" w:cs="Arial"/>
            <w:color w:val="0D0D0D" w:themeColor="text1" w:themeTint="F2"/>
            <w:lang w:val="en-GB"/>
          </w:rPr>
          <w:delText>Bearing in mind that one single meme can be seen by millions of people, you could be practically making a killing by creating memes that will attract visitors to your site!</w:delText>
        </w:r>
      </w:del>
    </w:p>
    <w:p w:rsidR="000B1187" w:rsidDel="00666943" w:rsidRDefault="000B1187" w:rsidP="00666943">
      <w:pPr>
        <w:rPr>
          <w:del w:id="948" w:author="stheresia@live.com" w:date="2014-12-04T18:07:00Z"/>
          <w:rFonts w:ascii="Verdana" w:hAnsi="Verdana" w:cs="Arial"/>
          <w:color w:val="0D0D0D" w:themeColor="text1" w:themeTint="F2"/>
          <w:lang w:val="en-GB"/>
        </w:rPr>
        <w:pPrChange w:id="949" w:author="stheresia@live.com" w:date="2014-12-04T18:07:00Z">
          <w:pPr/>
        </w:pPrChange>
      </w:pPr>
      <w:del w:id="950" w:author="stheresia@live.com" w:date="2014-12-04T18:07:00Z">
        <w:r w:rsidDel="00666943">
          <w:rPr>
            <w:rFonts w:ascii="Verdana" w:hAnsi="Verdana" w:cs="Arial"/>
            <w:color w:val="0D0D0D" w:themeColor="text1" w:themeTint="F2"/>
            <w:lang w:val="en-GB"/>
          </w:rPr>
          <w:delText>And this is NO exaggeration...</w:delText>
        </w:r>
      </w:del>
    </w:p>
    <w:p w:rsidR="000B1187" w:rsidDel="00666943" w:rsidRDefault="000B1187" w:rsidP="00666943">
      <w:pPr>
        <w:rPr>
          <w:del w:id="951" w:author="stheresia@live.com" w:date="2014-12-04T18:07:00Z"/>
          <w:rFonts w:ascii="Verdana" w:hAnsi="Verdana" w:cs="Arial"/>
          <w:color w:val="0D0D0D" w:themeColor="text1" w:themeTint="F2"/>
          <w:lang w:val="en-GB"/>
        </w:rPr>
        <w:pPrChange w:id="952" w:author="stheresia@live.com" w:date="2014-12-04T18:07:00Z">
          <w:pPr/>
        </w:pPrChange>
      </w:pPr>
      <w:del w:id="953" w:author="stheresia@live.com" w:date="2014-12-04T18:07:00Z">
        <w:r w:rsidDel="00666943">
          <w:rPr>
            <w:rFonts w:ascii="Verdana" w:hAnsi="Verdana" w:cs="Arial"/>
            <w:color w:val="0D0D0D" w:themeColor="text1" w:themeTint="F2"/>
            <w:lang w:val="en-GB"/>
          </w:rPr>
          <w:delText>Have a look at those meme sites</w:delText>
        </w:r>
        <w:r w:rsidR="00BE532D" w:rsidDel="00666943">
          <w:rPr>
            <w:rFonts w:ascii="Verdana" w:hAnsi="Verdana" w:cs="Arial"/>
            <w:color w:val="0D0D0D" w:themeColor="text1" w:themeTint="F2"/>
            <w:lang w:val="en-GB"/>
          </w:rPr>
          <w:delText>,</w:delText>
        </w:r>
        <w:r w:rsidDel="00666943">
          <w:rPr>
            <w:rFonts w:ascii="Verdana" w:hAnsi="Verdana" w:cs="Arial"/>
            <w:color w:val="0D0D0D" w:themeColor="text1" w:themeTint="F2"/>
            <w:lang w:val="en-GB"/>
          </w:rPr>
          <w:delText xml:space="preserve"> the INSANE traffic they are receiving and you will see that there's </w:delText>
        </w:r>
        <w:r w:rsidR="00BE532D" w:rsidDel="00666943">
          <w:rPr>
            <w:rFonts w:ascii="Verdana" w:hAnsi="Verdana" w:cs="Arial"/>
            <w:color w:val="0D0D0D" w:themeColor="text1" w:themeTint="F2"/>
            <w:lang w:val="en-GB"/>
          </w:rPr>
          <w:delText>A LOT</w:delText>
        </w:r>
        <w:r w:rsidDel="00666943">
          <w:rPr>
            <w:rFonts w:ascii="Verdana" w:hAnsi="Verdana" w:cs="Arial"/>
            <w:color w:val="0D0D0D" w:themeColor="text1" w:themeTint="F2"/>
            <w:lang w:val="en-GB"/>
          </w:rPr>
          <w:delText xml:space="preserve"> of potential.</w:delText>
        </w:r>
      </w:del>
    </w:p>
    <w:p w:rsidR="000B1187" w:rsidDel="00666943" w:rsidRDefault="000B1187" w:rsidP="00666943">
      <w:pPr>
        <w:rPr>
          <w:del w:id="954" w:author="stheresia@live.com" w:date="2014-12-04T18:07:00Z"/>
          <w:rFonts w:ascii="Verdana" w:hAnsi="Verdana" w:cs="Arial"/>
          <w:color w:val="0D0D0D" w:themeColor="text1" w:themeTint="F2"/>
          <w:lang w:val="en-GB"/>
        </w:rPr>
        <w:pPrChange w:id="955" w:author="stheresia@live.com" w:date="2014-12-04T18:07:00Z">
          <w:pPr/>
        </w:pPrChange>
      </w:pPr>
      <w:del w:id="956" w:author="stheresia@live.com" w:date="2014-12-04T18:07:00Z">
        <w:r w:rsidDel="00666943">
          <w:rPr>
            <w:rFonts w:ascii="Verdana" w:hAnsi="Verdana" w:cs="Arial"/>
            <w:color w:val="0D0D0D" w:themeColor="text1" w:themeTint="F2"/>
            <w:lang w:val="en-GB"/>
          </w:rPr>
          <w:delText xml:space="preserve">Click the link below and get your hands </w:delText>
        </w:r>
        <w:r w:rsidR="00BE532D" w:rsidDel="00666943">
          <w:rPr>
            <w:rFonts w:ascii="Verdana" w:hAnsi="Verdana" w:cs="Arial"/>
            <w:color w:val="0D0D0D" w:themeColor="text1" w:themeTint="F2"/>
            <w:lang w:val="en-GB"/>
          </w:rPr>
          <w:delText xml:space="preserve">on </w:delText>
        </w:r>
        <w:r w:rsidDel="00666943">
          <w:rPr>
            <w:rFonts w:ascii="Verdana" w:hAnsi="Verdana" w:cs="Arial"/>
            <w:color w:val="0D0D0D" w:themeColor="text1" w:themeTint="F2"/>
            <w:lang w:val="en-GB"/>
          </w:rPr>
          <w:delText xml:space="preserve">WP Quick Meme </w:delText>
        </w:r>
        <w:r w:rsidR="00BE532D" w:rsidDel="00666943">
          <w:rPr>
            <w:rFonts w:ascii="Verdana" w:hAnsi="Verdana" w:cs="Arial"/>
            <w:color w:val="0D0D0D" w:themeColor="text1" w:themeTint="F2"/>
            <w:lang w:val="en-GB"/>
          </w:rPr>
          <w:delText>C</w:delText>
        </w:r>
        <w:r w:rsidDel="00666943">
          <w:rPr>
            <w:rFonts w:ascii="Verdana" w:hAnsi="Verdana" w:cs="Arial"/>
            <w:color w:val="0D0D0D" w:themeColor="text1" w:themeTint="F2"/>
            <w:lang w:val="en-GB"/>
          </w:rPr>
          <w:delText>reator!</w:delText>
        </w:r>
      </w:del>
    </w:p>
    <w:p w:rsidR="000B1187" w:rsidDel="00666943" w:rsidRDefault="000B1187" w:rsidP="00666943">
      <w:pPr>
        <w:rPr>
          <w:del w:id="957" w:author="stheresia@live.com" w:date="2014-12-04T18:07:00Z"/>
          <w:rFonts w:ascii="Verdana" w:hAnsi="Verdana" w:cs="Arial"/>
          <w:color w:val="0D0D0D" w:themeColor="text1" w:themeTint="F2"/>
          <w:lang w:val="en-GB"/>
        </w:rPr>
        <w:pPrChange w:id="958" w:author="stheresia@live.com" w:date="2014-12-04T18:07:00Z">
          <w:pPr/>
        </w:pPrChange>
      </w:pPr>
      <w:del w:id="959" w:author="stheresia@live.com" w:date="2014-12-04T18:07:00Z">
        <w:r w:rsidDel="00666943">
          <w:rPr>
            <w:rFonts w:ascii="Verdana" w:hAnsi="Verdana" w:cs="Arial"/>
            <w:color w:val="0D0D0D" w:themeColor="text1" w:themeTint="F2"/>
            <w:lang w:val="en-GB"/>
          </w:rPr>
          <w:delText>{Insert Link Here}</w:delText>
        </w:r>
      </w:del>
    </w:p>
    <w:p w:rsidR="000B1187" w:rsidDel="00666943" w:rsidRDefault="000B1187" w:rsidP="00666943">
      <w:pPr>
        <w:rPr>
          <w:del w:id="960" w:author="stheresia@live.com" w:date="2014-12-04T18:07:00Z"/>
          <w:rFonts w:ascii="Verdana" w:hAnsi="Verdana" w:cs="Arial"/>
          <w:color w:val="0D0D0D" w:themeColor="text1" w:themeTint="F2"/>
          <w:lang w:val="en-GB"/>
        </w:rPr>
        <w:pPrChange w:id="961" w:author="stheresia@live.com" w:date="2014-12-04T18:07:00Z">
          <w:pPr/>
        </w:pPrChange>
      </w:pPr>
      <w:del w:id="962" w:author="stheresia@live.com" w:date="2014-12-04T18:07:00Z">
        <w:r w:rsidDel="00666943">
          <w:rPr>
            <w:rFonts w:ascii="Verdana" w:hAnsi="Verdana" w:cs="Arial"/>
            <w:color w:val="0D0D0D" w:themeColor="text1" w:themeTint="F2"/>
            <w:lang w:val="en-GB"/>
          </w:rPr>
          <w:delText>Thanks for reading and talk soon!</w:delText>
        </w:r>
      </w:del>
    </w:p>
    <w:p w:rsidR="000B1187" w:rsidRPr="000B1187" w:rsidDel="00666943" w:rsidRDefault="000B1187" w:rsidP="00666943">
      <w:pPr>
        <w:rPr>
          <w:del w:id="963" w:author="stheresia@live.com" w:date="2014-12-04T18:07:00Z"/>
          <w:rFonts w:ascii="Verdana" w:hAnsi="Verdana" w:cs="Arial"/>
          <w:color w:val="0D0D0D" w:themeColor="text1" w:themeTint="F2"/>
          <w:lang w:val="en-GB"/>
        </w:rPr>
        <w:pPrChange w:id="964" w:author="stheresia@live.com" w:date="2014-12-04T18:07:00Z">
          <w:pPr/>
        </w:pPrChange>
      </w:pPr>
      <w:del w:id="965" w:author="stheresia@live.com" w:date="2014-12-04T18:07:00Z">
        <w:r w:rsidDel="00666943">
          <w:rPr>
            <w:rFonts w:ascii="Verdana" w:hAnsi="Verdana" w:cs="Arial"/>
            <w:color w:val="0D0D0D" w:themeColor="text1" w:themeTint="F2"/>
            <w:lang w:val="en-GB"/>
          </w:rPr>
          <w:delText>{Insert Your Name Here}</w:delText>
        </w:r>
      </w:del>
    </w:p>
    <w:p w:rsidR="00C55EFF" w:rsidDel="00666943" w:rsidRDefault="00C55EFF" w:rsidP="00666943">
      <w:pPr>
        <w:rPr>
          <w:del w:id="966" w:author="stheresia@live.com" w:date="2014-12-04T18:07:00Z"/>
          <w:rFonts w:ascii="Verdana" w:hAnsi="Verdana" w:cs="Arial"/>
          <w:b/>
          <w:color w:val="C00000"/>
          <w:sz w:val="28"/>
          <w:lang w:val="en-GB"/>
        </w:rPr>
        <w:pPrChange w:id="967" w:author="stheresia@live.com" w:date="2014-12-04T18:07:00Z">
          <w:pPr>
            <w:jc w:val="center"/>
          </w:pPr>
        </w:pPrChange>
      </w:pPr>
    </w:p>
    <w:p w:rsidR="00C55EFF" w:rsidRPr="00435106" w:rsidRDefault="00C55EFF" w:rsidP="00666943">
      <w:pPr>
        <w:rPr>
          <w:rFonts w:ascii="Verdana" w:hAnsi="Verdana" w:cs="Arial"/>
          <w:color w:val="0D0D0D" w:themeColor="text1" w:themeTint="F2"/>
          <w:lang w:val="en-GB"/>
        </w:rPr>
        <w:pPrChange w:id="968" w:author="stheresia@live.com" w:date="2014-12-04T18:07:00Z">
          <w:pPr>
            <w:jc w:val="center"/>
          </w:pPr>
        </w:pPrChange>
      </w:pPr>
      <w:bookmarkStart w:id="969" w:name="_GoBack"/>
      <w:bookmarkEnd w:id="969"/>
    </w:p>
    <w:sectPr w:rsidR="00C55EFF" w:rsidRPr="00435106" w:rsidSect="00B27B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8.25pt;height:128.25pt" o:bullet="t">
        <v:imagedata r:id="rId1" o:title="symbol_check"/>
      </v:shape>
    </w:pict>
  </w:numPicBullet>
  <w:abstractNum w:abstractNumId="0">
    <w:nsid w:val="0EEB0DA0"/>
    <w:multiLevelType w:val="hybridMultilevel"/>
    <w:tmpl w:val="B3B82C9A"/>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C715B4"/>
    <w:multiLevelType w:val="hybridMultilevel"/>
    <w:tmpl w:val="AAE49506"/>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6575AA2"/>
    <w:multiLevelType w:val="hybridMultilevel"/>
    <w:tmpl w:val="7B32B5EE"/>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92756A"/>
    <w:multiLevelType w:val="hybridMultilevel"/>
    <w:tmpl w:val="73F26DC6"/>
    <w:lvl w:ilvl="0" w:tplc="429CDDC6">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3D7B90"/>
    <w:multiLevelType w:val="hybridMultilevel"/>
    <w:tmpl w:val="2AFEAE20"/>
    <w:lvl w:ilvl="0" w:tplc="429CDDC6">
      <w:start w:val="1"/>
      <w:numFmt w:val="bullet"/>
      <w:lvlText w:val=""/>
      <w:lvlPicBulletId w:val="0"/>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heresia@live.com">
    <w15:presenceInfo w15:providerId="Windows Live" w15:userId="8455cc088dd95d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5B9"/>
    <w:rsid w:val="000048DC"/>
    <w:rsid w:val="000945F2"/>
    <w:rsid w:val="000B1187"/>
    <w:rsid w:val="000C36CD"/>
    <w:rsid w:val="000D6EF1"/>
    <w:rsid w:val="000F1F2E"/>
    <w:rsid w:val="00120D82"/>
    <w:rsid w:val="00131889"/>
    <w:rsid w:val="00133068"/>
    <w:rsid w:val="0015560A"/>
    <w:rsid w:val="00156823"/>
    <w:rsid w:val="001926A2"/>
    <w:rsid w:val="001947B0"/>
    <w:rsid w:val="00196D68"/>
    <w:rsid w:val="001A081B"/>
    <w:rsid w:val="001A5F29"/>
    <w:rsid w:val="001B4BE7"/>
    <w:rsid w:val="001B6595"/>
    <w:rsid w:val="001C297B"/>
    <w:rsid w:val="001D2C8A"/>
    <w:rsid w:val="001F5598"/>
    <w:rsid w:val="002175F4"/>
    <w:rsid w:val="00271AC4"/>
    <w:rsid w:val="002F1F1D"/>
    <w:rsid w:val="0039033E"/>
    <w:rsid w:val="003A5F79"/>
    <w:rsid w:val="003E066B"/>
    <w:rsid w:val="0041153E"/>
    <w:rsid w:val="00424614"/>
    <w:rsid w:val="00435106"/>
    <w:rsid w:val="0044095C"/>
    <w:rsid w:val="004B3966"/>
    <w:rsid w:val="004E58E3"/>
    <w:rsid w:val="004E6F44"/>
    <w:rsid w:val="00502E78"/>
    <w:rsid w:val="00505FDF"/>
    <w:rsid w:val="005176E4"/>
    <w:rsid w:val="00533D10"/>
    <w:rsid w:val="00537818"/>
    <w:rsid w:val="00580B3B"/>
    <w:rsid w:val="00597F76"/>
    <w:rsid w:val="005A38F6"/>
    <w:rsid w:val="005A65E3"/>
    <w:rsid w:val="005B7399"/>
    <w:rsid w:val="005E4BDF"/>
    <w:rsid w:val="005F77B7"/>
    <w:rsid w:val="00622071"/>
    <w:rsid w:val="00636E10"/>
    <w:rsid w:val="006571E7"/>
    <w:rsid w:val="00666943"/>
    <w:rsid w:val="0068108E"/>
    <w:rsid w:val="00682E80"/>
    <w:rsid w:val="006A7393"/>
    <w:rsid w:val="006E35B9"/>
    <w:rsid w:val="006E37FC"/>
    <w:rsid w:val="0075457C"/>
    <w:rsid w:val="007648E5"/>
    <w:rsid w:val="007A5359"/>
    <w:rsid w:val="007F6E54"/>
    <w:rsid w:val="00811C57"/>
    <w:rsid w:val="008277D4"/>
    <w:rsid w:val="00831FCE"/>
    <w:rsid w:val="00843513"/>
    <w:rsid w:val="008466C5"/>
    <w:rsid w:val="00891E28"/>
    <w:rsid w:val="008A10C2"/>
    <w:rsid w:val="008A293F"/>
    <w:rsid w:val="008B249D"/>
    <w:rsid w:val="008B2704"/>
    <w:rsid w:val="0093293B"/>
    <w:rsid w:val="009753B1"/>
    <w:rsid w:val="00976D11"/>
    <w:rsid w:val="00981FD6"/>
    <w:rsid w:val="00992A3D"/>
    <w:rsid w:val="009A2A95"/>
    <w:rsid w:val="009D2844"/>
    <w:rsid w:val="009E0B60"/>
    <w:rsid w:val="00A27E5B"/>
    <w:rsid w:val="00A50812"/>
    <w:rsid w:val="00A55085"/>
    <w:rsid w:val="00A60D70"/>
    <w:rsid w:val="00A82921"/>
    <w:rsid w:val="00A85C0D"/>
    <w:rsid w:val="00A95D87"/>
    <w:rsid w:val="00A96A08"/>
    <w:rsid w:val="00AB753D"/>
    <w:rsid w:val="00AC347C"/>
    <w:rsid w:val="00AC491F"/>
    <w:rsid w:val="00B00DFF"/>
    <w:rsid w:val="00B1421B"/>
    <w:rsid w:val="00B27B58"/>
    <w:rsid w:val="00B34CFE"/>
    <w:rsid w:val="00B6075C"/>
    <w:rsid w:val="00B8218F"/>
    <w:rsid w:val="00BB6A7C"/>
    <w:rsid w:val="00BD5102"/>
    <w:rsid w:val="00BE532D"/>
    <w:rsid w:val="00C020E0"/>
    <w:rsid w:val="00C110E9"/>
    <w:rsid w:val="00C17A88"/>
    <w:rsid w:val="00C2641E"/>
    <w:rsid w:val="00C368AA"/>
    <w:rsid w:val="00C4773D"/>
    <w:rsid w:val="00C55EFF"/>
    <w:rsid w:val="00C627AD"/>
    <w:rsid w:val="00C64221"/>
    <w:rsid w:val="00C713DB"/>
    <w:rsid w:val="00C7719F"/>
    <w:rsid w:val="00C92362"/>
    <w:rsid w:val="00CA09B3"/>
    <w:rsid w:val="00CD50C8"/>
    <w:rsid w:val="00CE5225"/>
    <w:rsid w:val="00D43249"/>
    <w:rsid w:val="00D6467A"/>
    <w:rsid w:val="00D92DAD"/>
    <w:rsid w:val="00DB4C30"/>
    <w:rsid w:val="00DB795F"/>
    <w:rsid w:val="00E30C8B"/>
    <w:rsid w:val="00E40FBD"/>
    <w:rsid w:val="00E42B05"/>
    <w:rsid w:val="00E4633F"/>
    <w:rsid w:val="00E4724E"/>
    <w:rsid w:val="00E94393"/>
    <w:rsid w:val="00EA2577"/>
    <w:rsid w:val="00EA43F1"/>
    <w:rsid w:val="00EC27A2"/>
    <w:rsid w:val="00F947FA"/>
    <w:rsid w:val="00FA4EFC"/>
    <w:rsid w:val="00FC1BE1"/>
    <w:rsid w:val="00FC2E32"/>
    <w:rsid w:val="00FC795E"/>
    <w:rsid w:val="00FF2C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35714-787C-4D22-BE46-A1324F72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B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57C"/>
    <w:pPr>
      <w:ind w:left="720"/>
      <w:contextualSpacing/>
    </w:pPr>
  </w:style>
  <w:style w:type="paragraph" w:styleId="BalloonText">
    <w:name w:val="Balloon Text"/>
    <w:basedOn w:val="Normal"/>
    <w:link w:val="BalloonTextChar"/>
    <w:uiPriority w:val="99"/>
    <w:semiHidden/>
    <w:unhideWhenUsed/>
    <w:rsid w:val="00F947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3385</Words>
  <Characters>19297</Characters>
  <Application>Microsoft Office Word</Application>
  <DocSecurity>0</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Nahuel Cesar Galano</dc:creator>
  <cp:lastModifiedBy>stheresia@live.com</cp:lastModifiedBy>
  <cp:revision>2</cp:revision>
  <dcterms:created xsi:type="dcterms:W3CDTF">2014-12-04T10:08:00Z</dcterms:created>
  <dcterms:modified xsi:type="dcterms:W3CDTF">2014-12-04T10:08:00Z</dcterms:modified>
</cp:coreProperties>
</file>